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0" w:author="Stuart McLarnon [NESO]" w:date="2025-09-11T10:27:00Z" w16du:dateUtc="2025-09-11T09:27:00Z">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884"/>
        <w:gridCol w:w="6634"/>
        <w:tblGridChange w:id="1">
          <w:tblGrid>
            <w:gridCol w:w="221"/>
            <w:gridCol w:w="2884"/>
            <w:gridCol w:w="6634"/>
          </w:tblGrid>
        </w:tblGridChange>
      </w:tblGrid>
      <w:tr w:rsidR="00046274" w:rsidRPr="007E0B31" w14:paraId="0CCA512A" w14:textId="77777777" w:rsidTr="004D563B">
        <w:trPr>
          <w:cantSplit/>
          <w:trHeight w:val="2332"/>
          <w:trPrChange w:id="2" w:author="Stuart McLarnon [NESO]" w:date="2025-09-11T10:27:00Z" w16du:dateUtc="2025-09-11T09:27:00Z">
            <w:trPr>
              <w:gridBefore w:val="1"/>
              <w:wBefore w:w="221" w:type="dxa"/>
              <w:cantSplit/>
              <w:trHeight w:val="2332"/>
            </w:trPr>
          </w:trPrChange>
        </w:trPr>
        <w:tc>
          <w:tcPr>
            <w:tcW w:w="2884" w:type="dxa"/>
            <w:tcPrChange w:id="3" w:author="Stuart McLarnon [NESO]" w:date="2025-09-11T10:27:00Z" w16du:dateUtc="2025-09-11T09:27:00Z">
              <w:tcPr>
                <w:tcW w:w="2884" w:type="dxa"/>
              </w:tcPr>
            </w:tcPrChange>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Change w:id="4" w:author="Stuart McLarnon [NESO]" w:date="2025-09-11T10:27:00Z" w16du:dateUtc="2025-09-11T09:27:00Z">
              <w:tcPr>
                <w:tcW w:w="6634" w:type="dxa"/>
              </w:tcPr>
            </w:tcPrChange>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D563B">
        <w:trPr>
          <w:cantSplit/>
          <w:trPrChange w:id="5" w:author="Stuart McLarnon [NESO]" w:date="2025-09-11T10:27:00Z" w16du:dateUtc="2025-09-11T09:27:00Z">
            <w:trPr>
              <w:gridBefore w:val="1"/>
              <w:wBefore w:w="221" w:type="dxa"/>
              <w:cantSplit/>
            </w:trPr>
          </w:trPrChange>
        </w:trPr>
        <w:tc>
          <w:tcPr>
            <w:tcW w:w="2884" w:type="dxa"/>
            <w:tcPrChange w:id="6" w:author="Stuart McLarnon [NESO]" w:date="2025-09-11T10:27:00Z" w16du:dateUtc="2025-09-11T09:27:00Z">
              <w:tcPr>
                <w:tcW w:w="2884" w:type="dxa"/>
              </w:tcPr>
            </w:tcPrChange>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Change w:id="7" w:author="Stuart McLarnon [NESO]" w:date="2025-09-11T10:27:00Z" w16du:dateUtc="2025-09-11T09:27:00Z">
              <w:tcPr>
                <w:tcW w:w="6634" w:type="dxa"/>
              </w:tcPr>
            </w:tcPrChange>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D563B">
        <w:trPr>
          <w:cantSplit/>
          <w:trPrChange w:id="8" w:author="Stuart McLarnon [NESO]" w:date="2025-09-11T10:27:00Z" w16du:dateUtc="2025-09-11T09:27:00Z">
            <w:trPr>
              <w:gridBefore w:val="1"/>
              <w:wBefore w:w="221" w:type="dxa"/>
              <w:cantSplit/>
            </w:trPr>
          </w:trPrChange>
        </w:trPr>
        <w:tc>
          <w:tcPr>
            <w:tcW w:w="2884" w:type="dxa"/>
            <w:tcPrChange w:id="9" w:author="Stuart McLarnon [NESO]" w:date="2025-09-11T10:27:00Z" w16du:dateUtc="2025-09-11T09:27:00Z">
              <w:tcPr>
                <w:tcW w:w="2884" w:type="dxa"/>
              </w:tcPr>
            </w:tcPrChange>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Change w:id="10" w:author="Stuart McLarnon [NESO]" w:date="2025-09-11T10:27:00Z" w16du:dateUtc="2025-09-11T09:27:00Z">
              <w:tcPr>
                <w:tcW w:w="6634" w:type="dxa"/>
              </w:tcPr>
            </w:tcPrChange>
          </w:tcPr>
          <w:p w14:paraId="7ACA253C" w14:textId="21ED14D0"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D563B">
        <w:trPr>
          <w:cantSplit/>
          <w:trHeight w:val="2225"/>
          <w:trPrChange w:id="11" w:author="Stuart McLarnon [NESO]" w:date="2025-09-11T10:27:00Z" w16du:dateUtc="2025-09-11T09:27:00Z">
            <w:trPr>
              <w:gridBefore w:val="1"/>
              <w:wBefore w:w="221" w:type="dxa"/>
              <w:cantSplit/>
              <w:trHeight w:val="2225"/>
            </w:trPr>
          </w:trPrChange>
        </w:trPr>
        <w:tc>
          <w:tcPr>
            <w:tcW w:w="2884" w:type="dxa"/>
            <w:tcPrChange w:id="12" w:author="Stuart McLarnon [NESO]" w:date="2025-09-11T10:27:00Z" w16du:dateUtc="2025-09-11T09:27:00Z">
              <w:tcPr>
                <w:tcW w:w="2884" w:type="dxa"/>
              </w:tcPr>
            </w:tcPrChange>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45066A81" w14:textId="77777777" w:rsidR="00BB7BC1" w:rsidRDefault="00BB7BC1" w:rsidP="003B0DFA">
            <w:pPr>
              <w:rPr>
                <w:rFonts w:cs="Arial"/>
                <w:b/>
              </w:rPr>
            </w:pPr>
          </w:p>
          <w:p w14:paraId="2230AAA3" w14:textId="77777777" w:rsidR="009E636C" w:rsidRPr="009E636C" w:rsidRDefault="009E636C" w:rsidP="009E636C">
            <w:pPr>
              <w:rPr>
                <w:rFonts w:cs="Arial"/>
              </w:rPr>
            </w:pPr>
          </w:p>
          <w:p w14:paraId="400EE58A" w14:textId="77777777" w:rsidR="009E636C" w:rsidRPr="009E636C" w:rsidRDefault="009E636C" w:rsidP="009E636C">
            <w:pPr>
              <w:rPr>
                <w:rFonts w:cs="Arial"/>
              </w:rPr>
            </w:pPr>
          </w:p>
          <w:p w14:paraId="1688AD10" w14:textId="77777777" w:rsidR="009E636C" w:rsidRPr="009E636C" w:rsidRDefault="009E636C" w:rsidP="009E636C">
            <w:pPr>
              <w:rPr>
                <w:rFonts w:cs="Arial"/>
              </w:rPr>
            </w:pPr>
          </w:p>
          <w:p w14:paraId="1463EEB2" w14:textId="77777777" w:rsidR="009E636C" w:rsidRPr="009E636C" w:rsidRDefault="009E636C" w:rsidP="009E636C">
            <w:pPr>
              <w:rPr>
                <w:rFonts w:cs="Arial"/>
              </w:rPr>
            </w:pPr>
          </w:p>
          <w:p w14:paraId="58C8D8C3" w14:textId="77777777" w:rsidR="009E636C" w:rsidRPr="009E636C" w:rsidRDefault="009E636C" w:rsidP="009E636C">
            <w:pPr>
              <w:rPr>
                <w:rFonts w:cs="Arial"/>
              </w:rPr>
            </w:pPr>
          </w:p>
          <w:p w14:paraId="2C30903A" w14:textId="77777777" w:rsidR="009E636C" w:rsidRPr="009E636C" w:rsidRDefault="009E636C" w:rsidP="009E636C">
            <w:pPr>
              <w:rPr>
                <w:rFonts w:cs="Arial"/>
              </w:rPr>
            </w:pPr>
          </w:p>
          <w:p w14:paraId="5E19BD50" w14:textId="77777777" w:rsidR="009E636C" w:rsidRPr="009E636C" w:rsidRDefault="009E636C" w:rsidP="009E636C">
            <w:pPr>
              <w:rPr>
                <w:rFonts w:cs="Arial"/>
              </w:rPr>
            </w:pPr>
          </w:p>
          <w:p w14:paraId="1C808167" w14:textId="77777777" w:rsidR="009E636C" w:rsidRPr="009E636C" w:rsidRDefault="009E636C" w:rsidP="009E636C">
            <w:pPr>
              <w:rPr>
                <w:rFonts w:cs="Arial"/>
              </w:rPr>
            </w:pPr>
          </w:p>
          <w:p w14:paraId="08F11002" w14:textId="77777777" w:rsidR="009E636C" w:rsidRPr="009E636C" w:rsidRDefault="009E636C" w:rsidP="009E636C">
            <w:pPr>
              <w:rPr>
                <w:rFonts w:cs="Arial"/>
              </w:rPr>
            </w:pPr>
          </w:p>
          <w:p w14:paraId="22FFCA0F" w14:textId="77777777" w:rsidR="009E636C" w:rsidRPr="009E636C" w:rsidRDefault="009E636C" w:rsidP="009E636C">
            <w:pPr>
              <w:rPr>
                <w:rFonts w:cs="Arial"/>
              </w:rPr>
            </w:pPr>
          </w:p>
          <w:p w14:paraId="49F7772B" w14:textId="77777777" w:rsidR="009E636C" w:rsidRPr="009E636C" w:rsidRDefault="009E636C" w:rsidP="009E636C">
            <w:pPr>
              <w:rPr>
                <w:rFonts w:cs="Arial"/>
              </w:rPr>
            </w:pPr>
          </w:p>
          <w:p w14:paraId="35A37EAB" w14:textId="77777777" w:rsidR="009E636C" w:rsidRPr="009E636C" w:rsidRDefault="009E636C" w:rsidP="009E636C">
            <w:pPr>
              <w:rPr>
                <w:rFonts w:cs="Arial"/>
              </w:rPr>
            </w:pPr>
          </w:p>
          <w:p w14:paraId="5C3F3BFD" w14:textId="77777777" w:rsidR="009E636C" w:rsidRPr="009E636C" w:rsidRDefault="009E636C" w:rsidP="009E636C">
            <w:pPr>
              <w:rPr>
                <w:rFonts w:cs="Arial"/>
              </w:rPr>
            </w:pPr>
          </w:p>
          <w:p w14:paraId="00ED38E6" w14:textId="77777777" w:rsidR="009E636C" w:rsidRPr="009E636C" w:rsidRDefault="009E636C" w:rsidP="009E636C">
            <w:pPr>
              <w:rPr>
                <w:rFonts w:cs="Arial"/>
              </w:rPr>
            </w:pPr>
          </w:p>
          <w:p w14:paraId="27AC76D2" w14:textId="77777777" w:rsidR="009E636C" w:rsidRPr="009E636C" w:rsidRDefault="009E636C" w:rsidP="009E636C">
            <w:pPr>
              <w:rPr>
                <w:rFonts w:cs="Arial"/>
              </w:rPr>
            </w:pPr>
          </w:p>
          <w:p w14:paraId="1E5710A9" w14:textId="77777777" w:rsidR="009E636C" w:rsidRPr="009E636C" w:rsidRDefault="009E636C" w:rsidP="009E636C">
            <w:pPr>
              <w:rPr>
                <w:rFonts w:cs="Arial"/>
              </w:rPr>
            </w:pPr>
          </w:p>
          <w:p w14:paraId="0D26F57B" w14:textId="77777777" w:rsidR="009E636C" w:rsidRPr="009E636C" w:rsidRDefault="009E636C" w:rsidP="009E636C">
            <w:pPr>
              <w:rPr>
                <w:rFonts w:cs="Arial"/>
              </w:rPr>
            </w:pPr>
          </w:p>
          <w:p w14:paraId="2AA435DB" w14:textId="77777777" w:rsidR="009E636C" w:rsidRPr="009E636C" w:rsidRDefault="009E636C" w:rsidP="009E636C">
            <w:pPr>
              <w:rPr>
                <w:rFonts w:cs="Arial"/>
              </w:rPr>
            </w:pPr>
          </w:p>
          <w:p w14:paraId="78B2DD4C" w14:textId="77777777" w:rsidR="009E636C" w:rsidRPr="009E636C" w:rsidRDefault="009E636C" w:rsidP="009E636C">
            <w:pPr>
              <w:rPr>
                <w:rFonts w:cs="Arial"/>
              </w:rPr>
            </w:pPr>
          </w:p>
          <w:p w14:paraId="00E0A0CA" w14:textId="77777777" w:rsidR="009E636C" w:rsidRPr="009E636C" w:rsidRDefault="009E636C" w:rsidP="009E636C">
            <w:pPr>
              <w:rPr>
                <w:rFonts w:cs="Arial"/>
              </w:rPr>
            </w:pPr>
          </w:p>
          <w:p w14:paraId="44851E1B" w14:textId="77777777" w:rsidR="009E636C" w:rsidRPr="009E636C" w:rsidRDefault="009E636C" w:rsidP="009E636C">
            <w:pPr>
              <w:rPr>
                <w:rFonts w:cs="Arial"/>
              </w:rPr>
            </w:pPr>
          </w:p>
          <w:p w14:paraId="41E0B88B" w14:textId="77777777" w:rsidR="009E636C" w:rsidRPr="009E636C" w:rsidRDefault="009E636C" w:rsidP="009E636C">
            <w:pPr>
              <w:rPr>
                <w:rFonts w:cs="Arial"/>
              </w:rPr>
            </w:pPr>
          </w:p>
          <w:p w14:paraId="65147D6B" w14:textId="77777777" w:rsidR="009E636C" w:rsidRPr="009E636C" w:rsidRDefault="009E636C" w:rsidP="009E636C">
            <w:pPr>
              <w:rPr>
                <w:rFonts w:cs="Arial"/>
              </w:rPr>
            </w:pPr>
          </w:p>
          <w:p w14:paraId="5E1C524D" w14:textId="77777777" w:rsidR="009E636C" w:rsidRDefault="009E636C" w:rsidP="009E636C">
            <w:pPr>
              <w:rPr>
                <w:rFonts w:cs="Arial"/>
                <w:b/>
              </w:rPr>
            </w:pPr>
          </w:p>
          <w:p w14:paraId="7F8E4B68" w14:textId="77777777" w:rsidR="009E636C" w:rsidRDefault="009E636C" w:rsidP="00362A26">
            <w:pPr>
              <w:jc w:val="right"/>
              <w:rPr>
                <w:rFonts w:cs="Arial"/>
              </w:rPr>
            </w:pPr>
          </w:p>
          <w:p w14:paraId="6DE7EF8A" w14:textId="5D2BF0B6" w:rsidR="00BB7BC1" w:rsidRPr="00BB7BC1" w:rsidRDefault="00BB7BC1" w:rsidP="003B0DFA">
            <w:pPr>
              <w:rPr>
                <w:rFonts w:cs="Arial"/>
              </w:rPr>
            </w:pPr>
          </w:p>
        </w:tc>
        <w:tc>
          <w:tcPr>
            <w:tcW w:w="6634" w:type="dxa"/>
            <w:tcPrChange w:id="13" w:author="Stuart McLarnon [NESO]" w:date="2025-09-11T10:27:00Z" w16du:dateUtc="2025-09-11T09:27:00Z">
              <w:tcPr>
                <w:tcW w:w="6634" w:type="dxa"/>
              </w:tcPr>
            </w:tcPrChange>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10EFC327"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91E7812" w14:textId="77777777" w:rsidR="008C14E7" w:rsidRPr="008C14E7" w:rsidRDefault="008C14E7" w:rsidP="008C14E7"/>
          <w:p w14:paraId="00F140A1" w14:textId="77777777" w:rsidR="008C14E7" w:rsidRPr="008C14E7" w:rsidRDefault="008C14E7" w:rsidP="008C14E7"/>
          <w:p w14:paraId="42491E28" w14:textId="77777777" w:rsidR="008C14E7" w:rsidRPr="008C14E7" w:rsidRDefault="008C14E7" w:rsidP="008C14E7"/>
          <w:p w14:paraId="0A16AAD2" w14:textId="77777777" w:rsidR="008C14E7" w:rsidRPr="008C14E7" w:rsidRDefault="008C14E7" w:rsidP="008C14E7"/>
          <w:p w14:paraId="22A3E167" w14:textId="77777777" w:rsidR="008C14E7" w:rsidRPr="008C14E7" w:rsidRDefault="008C14E7" w:rsidP="008C14E7"/>
          <w:p w14:paraId="040AFF38" w14:textId="77777777" w:rsidR="008C14E7" w:rsidRPr="008C14E7" w:rsidRDefault="008C14E7" w:rsidP="008C14E7"/>
          <w:p w14:paraId="34EDAFCE" w14:textId="77777777" w:rsidR="008C14E7" w:rsidRPr="008C14E7" w:rsidRDefault="008C14E7" w:rsidP="008C14E7"/>
          <w:p w14:paraId="1D7E4EF9" w14:textId="77777777" w:rsidR="008C14E7" w:rsidRPr="008C14E7" w:rsidRDefault="008C14E7" w:rsidP="008C14E7"/>
          <w:p w14:paraId="11A877D5" w14:textId="77777777" w:rsidR="008C14E7" w:rsidRPr="008C14E7" w:rsidRDefault="008C14E7" w:rsidP="008C14E7"/>
          <w:p w14:paraId="0709E3E6" w14:textId="77777777" w:rsidR="008C14E7" w:rsidRPr="008C14E7" w:rsidRDefault="008C14E7" w:rsidP="008C14E7"/>
          <w:p w14:paraId="2178A6E7" w14:textId="77777777" w:rsidR="008C14E7" w:rsidRPr="008C14E7" w:rsidRDefault="008C14E7" w:rsidP="008C14E7"/>
          <w:p w14:paraId="2CA7B62C" w14:textId="77777777" w:rsidR="008C14E7" w:rsidRPr="008C14E7" w:rsidRDefault="008C14E7" w:rsidP="008C14E7"/>
          <w:p w14:paraId="3904900D" w14:textId="77777777" w:rsidR="008C14E7" w:rsidRPr="008C14E7" w:rsidRDefault="008C14E7" w:rsidP="008C14E7"/>
          <w:p w14:paraId="7F1702EF" w14:textId="77777777" w:rsidR="008C14E7" w:rsidRPr="008C14E7" w:rsidRDefault="008C14E7" w:rsidP="008C14E7"/>
          <w:p w14:paraId="30D87E37" w14:textId="77777777" w:rsidR="008C14E7" w:rsidRPr="008C14E7" w:rsidRDefault="008C14E7" w:rsidP="008C14E7"/>
          <w:p w14:paraId="7C6ED353" w14:textId="77777777" w:rsidR="008C14E7" w:rsidRPr="008C14E7" w:rsidRDefault="008C14E7" w:rsidP="008C14E7"/>
          <w:p w14:paraId="42AE2511" w14:textId="77777777" w:rsidR="008C14E7" w:rsidRPr="008C14E7" w:rsidRDefault="008C14E7" w:rsidP="008C14E7"/>
          <w:p w14:paraId="2DD0D837" w14:textId="77777777" w:rsidR="008C14E7" w:rsidRPr="008C14E7" w:rsidRDefault="008C14E7" w:rsidP="008C14E7"/>
          <w:p w14:paraId="4003840E" w14:textId="77777777" w:rsidR="008C14E7" w:rsidRPr="008C14E7" w:rsidRDefault="008C14E7" w:rsidP="008C14E7"/>
          <w:p w14:paraId="61EDF143" w14:textId="77777777" w:rsidR="008C14E7" w:rsidRPr="008C14E7" w:rsidRDefault="008C14E7" w:rsidP="008C14E7"/>
          <w:p w14:paraId="004D91ED" w14:textId="77777777" w:rsidR="008C14E7" w:rsidRPr="008C14E7" w:rsidRDefault="008C14E7" w:rsidP="008C14E7"/>
          <w:p w14:paraId="3AE3EADE" w14:textId="77777777" w:rsidR="008C14E7" w:rsidRPr="008C14E7" w:rsidRDefault="008C14E7" w:rsidP="008C14E7"/>
          <w:p w14:paraId="54B62236" w14:textId="77777777" w:rsidR="008C14E7" w:rsidRPr="008C14E7" w:rsidRDefault="008C14E7" w:rsidP="008C14E7"/>
          <w:p w14:paraId="6A4B587E" w14:textId="77777777" w:rsidR="008C14E7" w:rsidRPr="008C14E7" w:rsidRDefault="008C14E7" w:rsidP="008C14E7"/>
          <w:p w14:paraId="678EC2AC" w14:textId="77777777" w:rsidR="008C14E7" w:rsidRPr="008C14E7" w:rsidRDefault="008C14E7" w:rsidP="008C14E7"/>
          <w:p w14:paraId="75DD806F" w14:textId="6ACF25B6" w:rsidR="002510FF" w:rsidRPr="002510FF" w:rsidRDefault="008C14E7" w:rsidP="009A2CEB">
            <w:pPr>
              <w:tabs>
                <w:tab w:val="left" w:pos="1742"/>
                <w:tab w:val="left" w:pos="2180"/>
              </w:tabs>
            </w:pPr>
            <w:r>
              <w:tab/>
            </w:r>
            <w:r w:rsidR="0085718B">
              <w:tab/>
            </w:r>
          </w:p>
        </w:tc>
      </w:tr>
      <w:tr w:rsidR="00BB7BC1" w:rsidRPr="007E0B31" w14:paraId="65980C45" w14:textId="77777777" w:rsidTr="004D563B">
        <w:trPr>
          <w:cantSplit/>
          <w:trPrChange w:id="14" w:author="Stuart McLarnon [NESO]" w:date="2025-09-11T10:27:00Z" w16du:dateUtc="2025-09-11T09:27:00Z">
            <w:trPr>
              <w:gridBefore w:val="1"/>
              <w:wBefore w:w="221" w:type="dxa"/>
              <w:cantSplit/>
            </w:trPr>
          </w:trPrChange>
        </w:trPr>
        <w:tc>
          <w:tcPr>
            <w:tcW w:w="2884" w:type="dxa"/>
            <w:tcPrChange w:id="15" w:author="Stuart McLarnon [NESO]" w:date="2025-09-11T10:27:00Z" w16du:dateUtc="2025-09-11T09:27:00Z">
              <w:tcPr>
                <w:tcW w:w="2884" w:type="dxa"/>
              </w:tcPr>
            </w:tcPrChange>
          </w:tcPr>
          <w:p w14:paraId="27E6A02B" w14:textId="77777777" w:rsidR="00BB7BC1" w:rsidRDefault="00BB7BC1" w:rsidP="00BB7BC1">
            <w:pPr>
              <w:pStyle w:val="Arial11Bold"/>
              <w:rPr>
                <w:rFonts w:cs="Arial"/>
              </w:rPr>
            </w:pPr>
            <w:r w:rsidRPr="002510FF">
              <w:rPr>
                <w:rFonts w:cs="Arial"/>
              </w:rPr>
              <w:lastRenderedPageBreak/>
              <w:t>Active Control Based Power</w:t>
            </w:r>
          </w:p>
          <w:p w14:paraId="559B5E92" w14:textId="77777777" w:rsidR="009E636C" w:rsidRPr="009E636C" w:rsidRDefault="009E636C" w:rsidP="009E636C"/>
          <w:p w14:paraId="4487F5C8" w14:textId="77777777" w:rsidR="009E636C" w:rsidRPr="009E636C" w:rsidRDefault="009E636C" w:rsidP="009E636C"/>
          <w:p w14:paraId="2EECE554" w14:textId="77777777" w:rsidR="009E636C" w:rsidRPr="009E636C" w:rsidRDefault="009E636C" w:rsidP="009E636C"/>
          <w:p w14:paraId="5126A207" w14:textId="77777777" w:rsidR="009E636C" w:rsidRPr="009E636C" w:rsidRDefault="009E636C" w:rsidP="009E636C"/>
          <w:p w14:paraId="5222D091" w14:textId="77777777" w:rsidR="009E636C" w:rsidRPr="009E636C" w:rsidRDefault="009E636C" w:rsidP="009E636C"/>
          <w:p w14:paraId="1CA82557" w14:textId="77777777" w:rsidR="009E636C" w:rsidRPr="009E636C" w:rsidRDefault="009E636C" w:rsidP="009E636C"/>
          <w:p w14:paraId="79AD4C33" w14:textId="77777777" w:rsidR="009E636C" w:rsidRPr="009E636C" w:rsidRDefault="009E636C" w:rsidP="009E636C"/>
          <w:p w14:paraId="08513951" w14:textId="77777777" w:rsidR="009E636C" w:rsidRPr="009E636C" w:rsidRDefault="009E636C" w:rsidP="009E636C"/>
          <w:p w14:paraId="2F108469" w14:textId="77777777" w:rsidR="009E636C" w:rsidRPr="009E636C" w:rsidRDefault="009E636C" w:rsidP="009E636C"/>
          <w:p w14:paraId="27B47B86" w14:textId="77777777" w:rsidR="009E636C" w:rsidRPr="009E636C" w:rsidRDefault="009E636C" w:rsidP="009E636C"/>
          <w:p w14:paraId="51F3932E" w14:textId="77777777" w:rsidR="009E636C" w:rsidRPr="009E636C" w:rsidRDefault="009E636C" w:rsidP="009E636C"/>
          <w:p w14:paraId="08621AD7" w14:textId="77777777" w:rsidR="009E636C" w:rsidRPr="009E636C" w:rsidRDefault="009E636C" w:rsidP="009E636C"/>
          <w:p w14:paraId="36AC5664" w14:textId="77777777" w:rsidR="009E636C" w:rsidRPr="009E636C" w:rsidRDefault="009E636C" w:rsidP="009E636C"/>
          <w:p w14:paraId="0C7AFB38" w14:textId="77777777" w:rsidR="009E636C" w:rsidRPr="009E636C" w:rsidRDefault="009E636C" w:rsidP="009E636C"/>
          <w:p w14:paraId="6504525B" w14:textId="77777777" w:rsidR="009E636C" w:rsidRPr="009E636C" w:rsidRDefault="009E636C" w:rsidP="009E636C"/>
          <w:p w14:paraId="71D8640B" w14:textId="77777777" w:rsidR="009E636C" w:rsidRPr="009E636C" w:rsidRDefault="009E636C" w:rsidP="009E636C"/>
          <w:p w14:paraId="1582E4EC" w14:textId="77777777" w:rsidR="009E636C" w:rsidRPr="009E636C" w:rsidRDefault="009E636C" w:rsidP="009E636C"/>
          <w:p w14:paraId="5994ED00" w14:textId="77777777" w:rsidR="009E636C" w:rsidRPr="009E636C" w:rsidRDefault="009E636C" w:rsidP="009E636C"/>
          <w:p w14:paraId="41550CD7" w14:textId="77777777" w:rsidR="009E636C" w:rsidRPr="009E636C" w:rsidRDefault="009E636C" w:rsidP="009E636C"/>
          <w:p w14:paraId="76DA66E6" w14:textId="77777777" w:rsidR="009E636C" w:rsidRPr="009E636C" w:rsidRDefault="009E636C" w:rsidP="009E636C"/>
          <w:p w14:paraId="33AA7ABE" w14:textId="77777777" w:rsidR="009E636C" w:rsidRPr="009E636C" w:rsidRDefault="009E636C" w:rsidP="009E636C"/>
          <w:p w14:paraId="2E33A829" w14:textId="77777777" w:rsidR="009E636C" w:rsidRDefault="009E636C" w:rsidP="009E636C"/>
          <w:p w14:paraId="0EC6FE45" w14:textId="77777777" w:rsidR="00DA6DF3" w:rsidRPr="00DA6DF3" w:rsidRDefault="00DA6DF3" w:rsidP="00DA6DF3"/>
          <w:p w14:paraId="52E0AE0D" w14:textId="03155A96" w:rsidR="00BB7BC1" w:rsidRPr="005E3460" w:rsidRDefault="00BB7BC1" w:rsidP="009A2CEB">
            <w:pPr>
              <w:jc w:val="center"/>
              <w:rPr>
                <w:rFonts w:cs="Arial"/>
              </w:rPr>
            </w:pPr>
          </w:p>
        </w:tc>
        <w:tc>
          <w:tcPr>
            <w:tcW w:w="6634" w:type="dxa"/>
            <w:tcPrChange w:id="16" w:author="Stuart McLarnon [NESO]" w:date="2025-09-11T10:27:00Z" w16du:dateUtc="2025-09-11T09:27:00Z">
              <w:tcPr>
                <w:tcW w:w="6634" w:type="dxa"/>
              </w:tcPr>
            </w:tcPrChange>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D563B">
        <w:trPr>
          <w:cantSplit/>
          <w:trPrChange w:id="17" w:author="Stuart McLarnon [NESO]" w:date="2025-09-11T10:27:00Z" w16du:dateUtc="2025-09-11T09:27:00Z">
            <w:trPr>
              <w:gridBefore w:val="1"/>
              <w:wBefore w:w="221" w:type="dxa"/>
              <w:cantSplit/>
            </w:trPr>
          </w:trPrChange>
        </w:trPr>
        <w:tc>
          <w:tcPr>
            <w:tcW w:w="2884" w:type="dxa"/>
            <w:tcPrChange w:id="18" w:author="Stuart McLarnon [NESO]" w:date="2025-09-11T10:27:00Z" w16du:dateUtc="2025-09-11T09:27:00Z">
              <w:tcPr>
                <w:tcW w:w="2884" w:type="dxa"/>
              </w:tcPr>
            </w:tcPrChange>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Change w:id="19" w:author="Stuart McLarnon [NESO]" w:date="2025-09-11T10:27:00Z" w16du:dateUtc="2025-09-11T09:27:00Z">
              <w:tcPr>
                <w:tcW w:w="6634" w:type="dxa"/>
              </w:tcPr>
            </w:tcPrChange>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D563B">
        <w:trPr>
          <w:cantSplit/>
          <w:trPrChange w:id="20" w:author="Stuart McLarnon [NESO]" w:date="2025-09-11T10:27:00Z" w16du:dateUtc="2025-09-11T09:27:00Z">
            <w:trPr>
              <w:gridBefore w:val="1"/>
              <w:wBefore w:w="221" w:type="dxa"/>
              <w:cantSplit/>
            </w:trPr>
          </w:trPrChange>
        </w:trPr>
        <w:tc>
          <w:tcPr>
            <w:tcW w:w="2884" w:type="dxa"/>
            <w:tcPrChange w:id="21" w:author="Stuart McLarnon [NESO]" w:date="2025-09-11T10:27:00Z" w16du:dateUtc="2025-09-11T09:27:00Z">
              <w:tcPr>
                <w:tcW w:w="2884" w:type="dxa"/>
              </w:tcPr>
            </w:tcPrChange>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Change w:id="22" w:author="Stuart McLarnon [NESO]" w:date="2025-09-11T10:27:00Z" w16du:dateUtc="2025-09-11T09:27:00Z">
              <w:tcPr>
                <w:tcW w:w="6634" w:type="dxa"/>
              </w:tcPr>
            </w:tcPrChange>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D563B">
        <w:trPr>
          <w:cantSplit/>
          <w:trPrChange w:id="23" w:author="Stuart McLarnon [NESO]" w:date="2025-09-11T10:27:00Z" w16du:dateUtc="2025-09-11T09:27:00Z">
            <w:trPr>
              <w:gridBefore w:val="1"/>
              <w:wBefore w:w="221" w:type="dxa"/>
              <w:cantSplit/>
            </w:trPr>
          </w:trPrChange>
        </w:trPr>
        <w:tc>
          <w:tcPr>
            <w:tcW w:w="2884" w:type="dxa"/>
            <w:tcPrChange w:id="24" w:author="Stuart McLarnon [NESO]" w:date="2025-09-11T10:27:00Z" w16du:dateUtc="2025-09-11T09:27:00Z">
              <w:tcPr>
                <w:tcW w:w="2884" w:type="dxa"/>
              </w:tcPr>
            </w:tcPrChange>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Change w:id="25" w:author="Stuart McLarnon [NESO]" w:date="2025-09-11T10:27:00Z" w16du:dateUtc="2025-09-11T09:27:00Z">
              <w:tcPr>
                <w:tcW w:w="6634" w:type="dxa"/>
              </w:tcPr>
            </w:tcPrChange>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D563B">
        <w:trPr>
          <w:cantSplit/>
          <w:trPrChange w:id="26" w:author="Stuart McLarnon [NESO]" w:date="2025-09-11T10:27:00Z" w16du:dateUtc="2025-09-11T09:27:00Z">
            <w:trPr>
              <w:gridBefore w:val="1"/>
              <w:wBefore w:w="221" w:type="dxa"/>
              <w:cantSplit/>
            </w:trPr>
          </w:trPrChange>
        </w:trPr>
        <w:tc>
          <w:tcPr>
            <w:tcW w:w="2884" w:type="dxa"/>
            <w:tcPrChange w:id="27" w:author="Stuart McLarnon [NESO]" w:date="2025-09-11T10:27:00Z" w16du:dateUtc="2025-09-11T09:27:00Z">
              <w:tcPr>
                <w:tcW w:w="2884" w:type="dxa"/>
              </w:tcPr>
            </w:tcPrChange>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Change w:id="28" w:author="Stuart McLarnon [NESO]" w:date="2025-09-11T10:27:00Z" w16du:dateUtc="2025-09-11T09:27:00Z">
              <w:tcPr>
                <w:tcW w:w="6634" w:type="dxa"/>
              </w:tcPr>
            </w:tcPrChange>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D563B">
        <w:trPr>
          <w:cantSplit/>
          <w:trPrChange w:id="29" w:author="Stuart McLarnon [NESO]" w:date="2025-09-11T10:27:00Z" w16du:dateUtc="2025-09-11T09:27:00Z">
            <w:trPr>
              <w:gridBefore w:val="1"/>
              <w:wBefore w:w="221" w:type="dxa"/>
              <w:cantSplit/>
            </w:trPr>
          </w:trPrChange>
        </w:trPr>
        <w:tc>
          <w:tcPr>
            <w:tcW w:w="2884" w:type="dxa"/>
            <w:tcPrChange w:id="30" w:author="Stuart McLarnon [NESO]" w:date="2025-09-11T10:27:00Z" w16du:dateUtc="2025-09-11T09:27:00Z">
              <w:tcPr>
                <w:tcW w:w="2884" w:type="dxa"/>
              </w:tcPr>
            </w:tcPrChange>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Change w:id="31" w:author="Stuart McLarnon [NESO]" w:date="2025-09-11T10:27:00Z" w16du:dateUtc="2025-09-11T09:27:00Z">
              <w:tcPr>
                <w:tcW w:w="6634" w:type="dxa"/>
              </w:tcPr>
            </w:tcPrChange>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D563B">
        <w:trPr>
          <w:cantSplit/>
          <w:trPrChange w:id="32" w:author="Stuart McLarnon [NESO]" w:date="2025-09-11T10:27:00Z" w16du:dateUtc="2025-09-11T09:27:00Z">
            <w:trPr>
              <w:gridBefore w:val="1"/>
              <w:wBefore w:w="221" w:type="dxa"/>
              <w:cantSplit/>
            </w:trPr>
          </w:trPrChange>
        </w:trPr>
        <w:tc>
          <w:tcPr>
            <w:tcW w:w="2884" w:type="dxa"/>
            <w:tcPrChange w:id="33" w:author="Stuart McLarnon [NESO]" w:date="2025-09-11T10:27:00Z" w16du:dateUtc="2025-09-11T09:27:00Z">
              <w:tcPr>
                <w:tcW w:w="2884" w:type="dxa"/>
              </w:tcPr>
            </w:tcPrChange>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Change w:id="34" w:author="Stuart McLarnon [NESO]" w:date="2025-09-11T10:27:00Z" w16du:dateUtc="2025-09-11T09:27:00Z">
              <w:tcPr>
                <w:tcW w:w="6634" w:type="dxa"/>
              </w:tcPr>
            </w:tcPrChange>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D563B">
        <w:trPr>
          <w:cantSplit/>
          <w:trPrChange w:id="35" w:author="Stuart McLarnon [NESO]" w:date="2025-09-11T10:27:00Z" w16du:dateUtc="2025-09-11T09:27:00Z">
            <w:trPr>
              <w:gridBefore w:val="1"/>
              <w:wBefore w:w="221" w:type="dxa"/>
              <w:cantSplit/>
            </w:trPr>
          </w:trPrChange>
        </w:trPr>
        <w:tc>
          <w:tcPr>
            <w:tcW w:w="2884" w:type="dxa"/>
            <w:tcPrChange w:id="36" w:author="Stuart McLarnon [NESO]" w:date="2025-09-11T10:27:00Z" w16du:dateUtc="2025-09-11T09:27:00Z">
              <w:tcPr>
                <w:tcW w:w="2884" w:type="dxa"/>
              </w:tcPr>
            </w:tcPrChange>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Change w:id="37" w:author="Stuart McLarnon [NESO]" w:date="2025-09-11T10:27:00Z" w16du:dateUtc="2025-09-11T09:27:00Z">
              <w:tcPr>
                <w:tcW w:w="6634" w:type="dxa"/>
              </w:tcPr>
            </w:tcPrChange>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D563B">
        <w:trPr>
          <w:cantSplit/>
          <w:trPrChange w:id="38" w:author="Stuart McLarnon [NESO]" w:date="2025-09-11T10:27:00Z" w16du:dateUtc="2025-09-11T09:27:00Z">
            <w:trPr>
              <w:gridBefore w:val="1"/>
              <w:wBefore w:w="221" w:type="dxa"/>
              <w:cantSplit/>
            </w:trPr>
          </w:trPrChange>
        </w:trPr>
        <w:tc>
          <w:tcPr>
            <w:tcW w:w="2884" w:type="dxa"/>
            <w:tcPrChange w:id="39" w:author="Stuart McLarnon [NESO]" w:date="2025-09-11T10:27:00Z" w16du:dateUtc="2025-09-11T09:27:00Z">
              <w:tcPr>
                <w:tcW w:w="2884" w:type="dxa"/>
              </w:tcPr>
            </w:tcPrChange>
          </w:tcPr>
          <w:p w14:paraId="216D3C09" w14:textId="4C24AFA7" w:rsidR="0012256D" w:rsidRPr="007E0B31" w:rsidRDefault="0012256D" w:rsidP="00ED5885">
            <w:pPr>
              <w:pStyle w:val="Arial11Bold"/>
              <w:rPr>
                <w:rFonts w:cs="Arial"/>
              </w:rPr>
            </w:pPr>
            <w:r>
              <w:rPr>
                <w:rFonts w:cs="Arial"/>
              </w:rPr>
              <w:t>Additional BM Unit</w:t>
            </w:r>
          </w:p>
        </w:tc>
        <w:tc>
          <w:tcPr>
            <w:tcW w:w="6634" w:type="dxa"/>
            <w:tcPrChange w:id="40" w:author="Stuart McLarnon [NESO]" w:date="2025-09-11T10:27:00Z" w16du:dateUtc="2025-09-11T09:27:00Z">
              <w:tcPr>
                <w:tcW w:w="6634" w:type="dxa"/>
              </w:tcPr>
            </w:tcPrChange>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D563B">
        <w:trPr>
          <w:cantSplit/>
          <w:trPrChange w:id="41" w:author="Stuart McLarnon [NESO]" w:date="2025-09-11T10:27:00Z" w16du:dateUtc="2025-09-11T09:27:00Z">
            <w:trPr>
              <w:gridBefore w:val="1"/>
              <w:wBefore w:w="221" w:type="dxa"/>
              <w:cantSplit/>
            </w:trPr>
          </w:trPrChange>
        </w:trPr>
        <w:tc>
          <w:tcPr>
            <w:tcW w:w="2884" w:type="dxa"/>
            <w:tcPrChange w:id="42" w:author="Stuart McLarnon [NESO]" w:date="2025-09-11T10:27:00Z" w16du:dateUtc="2025-09-11T09:27:00Z">
              <w:tcPr>
                <w:tcW w:w="2884" w:type="dxa"/>
              </w:tcPr>
            </w:tcPrChange>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Change w:id="43" w:author="Stuart McLarnon [NESO]" w:date="2025-09-11T10:27:00Z" w16du:dateUtc="2025-09-11T09:27:00Z">
              <w:tcPr>
                <w:tcW w:w="6634" w:type="dxa"/>
              </w:tcPr>
            </w:tcPrChange>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D563B">
        <w:trPr>
          <w:cantSplit/>
          <w:trPrChange w:id="44" w:author="Stuart McLarnon [NESO]" w:date="2025-09-11T10:27:00Z" w16du:dateUtc="2025-09-11T09:27:00Z">
            <w:trPr>
              <w:gridBefore w:val="1"/>
              <w:wBefore w:w="221" w:type="dxa"/>
              <w:cantSplit/>
            </w:trPr>
          </w:trPrChange>
        </w:trPr>
        <w:tc>
          <w:tcPr>
            <w:tcW w:w="2884" w:type="dxa"/>
            <w:tcPrChange w:id="45" w:author="Stuart McLarnon [NESO]" w:date="2025-09-11T10:27:00Z" w16du:dateUtc="2025-09-11T09:27:00Z">
              <w:tcPr>
                <w:tcW w:w="2884" w:type="dxa"/>
              </w:tcPr>
            </w:tcPrChange>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Change w:id="46" w:author="Stuart McLarnon [NESO]" w:date="2025-09-11T10:27:00Z" w16du:dateUtc="2025-09-11T09:27:00Z">
              <w:tcPr>
                <w:tcW w:w="6634" w:type="dxa"/>
              </w:tcPr>
            </w:tcPrChange>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D563B">
        <w:trPr>
          <w:cantSplit/>
          <w:trPrChange w:id="47" w:author="Stuart McLarnon [NESO]" w:date="2025-09-11T10:27:00Z" w16du:dateUtc="2025-09-11T09:27:00Z">
            <w:trPr>
              <w:gridBefore w:val="1"/>
              <w:wBefore w:w="221" w:type="dxa"/>
              <w:cantSplit/>
            </w:trPr>
          </w:trPrChange>
        </w:trPr>
        <w:tc>
          <w:tcPr>
            <w:tcW w:w="2884" w:type="dxa"/>
            <w:tcPrChange w:id="48" w:author="Stuart McLarnon [NESO]" w:date="2025-09-11T10:27:00Z" w16du:dateUtc="2025-09-11T09:27:00Z">
              <w:tcPr>
                <w:tcW w:w="2884" w:type="dxa"/>
              </w:tcPr>
            </w:tcPrChange>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Change w:id="49" w:author="Stuart McLarnon [NESO]" w:date="2025-09-11T10:27:00Z" w16du:dateUtc="2025-09-11T09:27:00Z">
              <w:tcPr>
                <w:tcW w:w="6634" w:type="dxa"/>
              </w:tcPr>
            </w:tcPrChange>
          </w:tcPr>
          <w:p w14:paraId="1623D3F6" w14:textId="14EA200E" w:rsidR="00CB3A44" w:rsidRPr="007E0B31" w:rsidRDefault="003A1576" w:rsidP="002335A5">
            <w:pPr>
              <w:pStyle w:val="TableArial11"/>
              <w:rPr>
                <w:rFonts w:cs="Arial"/>
              </w:rPr>
            </w:pPr>
            <w:r>
              <w:rPr>
                <w:rFonts w:cs="Arial"/>
              </w:rPr>
              <w:t xml:space="preserve">As defined in </w:t>
            </w:r>
            <w:r w:rsidR="1205F13A" w:rsidRPr="004E64E8">
              <w:rPr>
                <w:rFonts w:cs="Arial"/>
              </w:rPr>
              <w:t xml:space="preserve">the </w:t>
            </w:r>
            <w:r w:rsidR="1205F13A" w:rsidRPr="329F1AB0">
              <w:rPr>
                <w:rFonts w:cs="Arial"/>
                <w:b/>
                <w:bCs/>
              </w:rPr>
              <w:t>ESO</w:t>
            </w:r>
            <w:r w:rsidR="00CB3A44" w:rsidRPr="007E0B31">
              <w:rPr>
                <w:rFonts w:cs="Arial"/>
                <w:b/>
              </w:rPr>
              <w:t xml:space="preserve"> Licence.</w:t>
            </w:r>
          </w:p>
        </w:tc>
      </w:tr>
      <w:tr w:rsidR="0012256D" w:rsidRPr="007E0B31" w14:paraId="2FA19902" w14:textId="77777777" w:rsidTr="004D563B">
        <w:trPr>
          <w:cantSplit/>
          <w:trPrChange w:id="50" w:author="Stuart McLarnon [NESO]" w:date="2025-09-11T10:27:00Z" w16du:dateUtc="2025-09-11T09:27:00Z">
            <w:trPr>
              <w:gridBefore w:val="1"/>
              <w:wBefore w:w="221" w:type="dxa"/>
              <w:cantSplit/>
            </w:trPr>
          </w:trPrChange>
        </w:trPr>
        <w:tc>
          <w:tcPr>
            <w:tcW w:w="2884" w:type="dxa"/>
            <w:tcPrChange w:id="51" w:author="Stuart McLarnon [NESO]" w:date="2025-09-11T10:27:00Z" w16du:dateUtc="2025-09-11T09:27:00Z">
              <w:tcPr>
                <w:tcW w:w="2884" w:type="dxa"/>
              </w:tcPr>
            </w:tcPrChange>
          </w:tcPr>
          <w:p w14:paraId="45E3E005" w14:textId="0FFD71EE" w:rsidR="0012256D" w:rsidRPr="007E0B31" w:rsidRDefault="0012256D" w:rsidP="002335A5">
            <w:pPr>
              <w:pStyle w:val="Arial11Bold"/>
              <w:rPr>
                <w:rFonts w:cs="Arial"/>
              </w:rPr>
            </w:pPr>
            <w:r>
              <w:rPr>
                <w:rFonts w:cs="Arial"/>
              </w:rPr>
              <w:t>Aggregator</w:t>
            </w:r>
          </w:p>
        </w:tc>
        <w:tc>
          <w:tcPr>
            <w:tcW w:w="6634" w:type="dxa"/>
            <w:tcPrChange w:id="52" w:author="Stuart McLarnon [NESO]" w:date="2025-09-11T10:27:00Z" w16du:dateUtc="2025-09-11T09:27:00Z">
              <w:tcPr>
                <w:tcW w:w="6634" w:type="dxa"/>
              </w:tcPr>
            </w:tcPrChange>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D563B">
        <w:trPr>
          <w:cantSplit/>
          <w:trPrChange w:id="53" w:author="Stuart McLarnon [NESO]" w:date="2025-09-11T10:27:00Z" w16du:dateUtc="2025-09-11T09:27:00Z">
            <w:trPr>
              <w:gridBefore w:val="1"/>
              <w:wBefore w:w="221" w:type="dxa"/>
              <w:cantSplit/>
            </w:trPr>
          </w:trPrChange>
        </w:trPr>
        <w:tc>
          <w:tcPr>
            <w:tcW w:w="2884" w:type="dxa"/>
            <w:tcPrChange w:id="54" w:author="Stuart McLarnon [NESO]" w:date="2025-09-11T10:27:00Z" w16du:dateUtc="2025-09-11T09:27:00Z">
              <w:tcPr>
                <w:tcW w:w="2884" w:type="dxa"/>
              </w:tcPr>
            </w:tcPrChange>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Change w:id="55" w:author="Stuart McLarnon [NESO]" w:date="2025-09-11T10:27:00Z" w16du:dateUtc="2025-09-11T09:27:00Z">
              <w:tcPr>
                <w:tcW w:w="6634" w:type="dxa"/>
              </w:tcPr>
            </w:tcPrChange>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D563B">
        <w:trPr>
          <w:cantSplit/>
          <w:trPrChange w:id="56" w:author="Stuart McLarnon [NESO]" w:date="2025-09-11T10:27:00Z" w16du:dateUtc="2025-09-11T09:27:00Z">
            <w:trPr>
              <w:gridBefore w:val="1"/>
              <w:wBefore w:w="221" w:type="dxa"/>
              <w:cantSplit/>
            </w:trPr>
          </w:trPrChange>
        </w:trPr>
        <w:tc>
          <w:tcPr>
            <w:tcW w:w="2884" w:type="dxa"/>
            <w:tcPrChange w:id="57" w:author="Stuart McLarnon [NESO]" w:date="2025-09-11T10:27:00Z" w16du:dateUtc="2025-09-11T09:27:00Z">
              <w:tcPr>
                <w:tcW w:w="2884" w:type="dxa"/>
              </w:tcPr>
            </w:tcPrChange>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Change w:id="58" w:author="Stuart McLarnon [NESO]" w:date="2025-09-11T10:27:00Z" w16du:dateUtc="2025-09-11T09:27:00Z">
              <w:tcPr>
                <w:tcW w:w="6634" w:type="dxa"/>
              </w:tcPr>
            </w:tcPrChange>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D563B">
        <w:trPr>
          <w:cantSplit/>
          <w:trPrChange w:id="59" w:author="Stuart McLarnon [NESO]" w:date="2025-09-11T10:27:00Z" w16du:dateUtc="2025-09-11T09:27:00Z">
            <w:trPr>
              <w:gridBefore w:val="1"/>
              <w:wBefore w:w="221" w:type="dxa"/>
              <w:cantSplit/>
            </w:trPr>
          </w:trPrChange>
        </w:trPr>
        <w:tc>
          <w:tcPr>
            <w:tcW w:w="2884" w:type="dxa"/>
            <w:tcPrChange w:id="60" w:author="Stuart McLarnon [NESO]" w:date="2025-09-11T10:27:00Z" w16du:dateUtc="2025-09-11T09:27:00Z">
              <w:tcPr>
                <w:tcW w:w="2884" w:type="dxa"/>
              </w:tcPr>
            </w:tcPrChange>
          </w:tcPr>
          <w:p w14:paraId="6308BAB9" w14:textId="4CAF962A" w:rsidR="001B6BDF" w:rsidRPr="0079361D" w:rsidRDefault="001B6BDF" w:rsidP="002335A5">
            <w:pPr>
              <w:pStyle w:val="Arial11Bold"/>
              <w:rPr>
                <w:rFonts w:cs="Arial"/>
              </w:rPr>
            </w:pPr>
            <w:r>
              <w:rPr>
                <w:rFonts w:cs="Arial"/>
              </w:rPr>
              <w:t>Anchor</w:t>
            </w:r>
          </w:p>
        </w:tc>
        <w:tc>
          <w:tcPr>
            <w:tcW w:w="6634" w:type="dxa"/>
            <w:tcPrChange w:id="61" w:author="Stuart McLarnon [NESO]" w:date="2025-09-11T10:27:00Z" w16du:dateUtc="2025-09-11T09:27:00Z">
              <w:tcPr>
                <w:tcW w:w="6634" w:type="dxa"/>
              </w:tcPr>
            </w:tcPrChange>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D563B">
        <w:trPr>
          <w:cantSplit/>
          <w:trPrChange w:id="62" w:author="Stuart McLarnon [NESO]" w:date="2025-09-11T10:27:00Z" w16du:dateUtc="2025-09-11T09:27:00Z">
            <w:trPr>
              <w:gridBefore w:val="1"/>
              <w:wBefore w:w="221" w:type="dxa"/>
              <w:cantSplit/>
            </w:trPr>
          </w:trPrChange>
        </w:trPr>
        <w:tc>
          <w:tcPr>
            <w:tcW w:w="2884" w:type="dxa"/>
            <w:tcPrChange w:id="63" w:author="Stuart McLarnon [NESO]" w:date="2025-09-11T10:27:00Z" w16du:dateUtc="2025-09-11T09:27:00Z">
              <w:tcPr>
                <w:tcW w:w="2884" w:type="dxa"/>
              </w:tcPr>
            </w:tcPrChange>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Change w:id="64" w:author="Stuart McLarnon [NESO]" w:date="2025-09-11T10:27:00Z" w16du:dateUtc="2025-09-11T09:27:00Z">
              <w:tcPr>
                <w:tcW w:w="6634" w:type="dxa"/>
              </w:tcPr>
            </w:tcPrChange>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D563B">
        <w:trPr>
          <w:cantSplit/>
          <w:trPrChange w:id="65" w:author="Stuart McLarnon [NESO]" w:date="2025-09-11T10:27:00Z" w16du:dateUtc="2025-09-11T09:27:00Z">
            <w:trPr>
              <w:gridBefore w:val="1"/>
              <w:wBefore w:w="221" w:type="dxa"/>
              <w:cantSplit/>
            </w:trPr>
          </w:trPrChange>
        </w:trPr>
        <w:tc>
          <w:tcPr>
            <w:tcW w:w="2884" w:type="dxa"/>
            <w:tcPrChange w:id="66" w:author="Stuart McLarnon [NESO]" w:date="2025-09-11T10:27:00Z" w16du:dateUtc="2025-09-11T09:27:00Z">
              <w:tcPr>
                <w:tcW w:w="2884" w:type="dxa"/>
              </w:tcPr>
            </w:tcPrChange>
          </w:tcPr>
          <w:p w14:paraId="7CF35B85" w14:textId="6A97E0E8" w:rsidR="00463FCE" w:rsidRPr="003301CE" w:rsidRDefault="00463FCE" w:rsidP="00463FCE">
            <w:pPr>
              <w:pStyle w:val="Arial11Bold"/>
            </w:pPr>
            <w:r w:rsidRPr="003301CE">
              <w:rPr>
                <w:bCs/>
              </w:rPr>
              <w:t>Anchor Generating Unit Test</w:t>
            </w:r>
          </w:p>
        </w:tc>
        <w:tc>
          <w:tcPr>
            <w:tcW w:w="6634" w:type="dxa"/>
            <w:tcPrChange w:id="67" w:author="Stuart McLarnon [NESO]" w:date="2025-09-11T10:27:00Z" w16du:dateUtc="2025-09-11T09:27:00Z">
              <w:tcPr>
                <w:tcW w:w="6634" w:type="dxa"/>
              </w:tcPr>
            </w:tcPrChange>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D563B">
        <w:trPr>
          <w:cantSplit/>
          <w:trPrChange w:id="68" w:author="Stuart McLarnon [NESO]" w:date="2025-09-11T10:27:00Z" w16du:dateUtc="2025-09-11T09:27:00Z">
            <w:trPr>
              <w:gridBefore w:val="1"/>
              <w:wBefore w:w="221" w:type="dxa"/>
              <w:cantSplit/>
            </w:trPr>
          </w:trPrChange>
        </w:trPr>
        <w:tc>
          <w:tcPr>
            <w:tcW w:w="2884" w:type="dxa"/>
            <w:tcPrChange w:id="69" w:author="Stuart McLarnon [NESO]" w:date="2025-09-11T10:27:00Z" w16du:dateUtc="2025-09-11T09:27:00Z">
              <w:tcPr>
                <w:tcW w:w="2884" w:type="dxa"/>
              </w:tcPr>
            </w:tcPrChange>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Change w:id="70" w:author="Stuart McLarnon [NESO]" w:date="2025-09-11T10:27:00Z" w16du:dateUtc="2025-09-11T09:27:00Z">
              <w:tcPr>
                <w:tcW w:w="6634" w:type="dxa"/>
              </w:tcPr>
            </w:tcPrChange>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D563B">
        <w:trPr>
          <w:cantSplit/>
          <w:trPrChange w:id="71" w:author="Stuart McLarnon [NESO]" w:date="2025-09-11T10:27:00Z" w16du:dateUtc="2025-09-11T09:27:00Z">
            <w:trPr>
              <w:gridBefore w:val="1"/>
              <w:wBefore w:w="221" w:type="dxa"/>
              <w:cantSplit/>
            </w:trPr>
          </w:trPrChange>
        </w:trPr>
        <w:tc>
          <w:tcPr>
            <w:tcW w:w="2884" w:type="dxa"/>
            <w:tcPrChange w:id="72" w:author="Stuart McLarnon [NESO]" w:date="2025-09-11T10:27:00Z" w16du:dateUtc="2025-09-11T09:27:00Z">
              <w:tcPr>
                <w:tcW w:w="2884" w:type="dxa"/>
              </w:tcPr>
            </w:tcPrChange>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Change w:id="73" w:author="Stuart McLarnon [NESO]" w:date="2025-09-11T10:27:00Z" w16du:dateUtc="2025-09-11T09:27:00Z">
              <w:tcPr>
                <w:tcW w:w="6634" w:type="dxa"/>
              </w:tcPr>
            </w:tcPrChange>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D563B">
        <w:trPr>
          <w:cantSplit/>
          <w:trPrChange w:id="74" w:author="Stuart McLarnon [NESO]" w:date="2025-09-11T10:27:00Z" w16du:dateUtc="2025-09-11T09:27:00Z">
            <w:trPr>
              <w:gridBefore w:val="1"/>
              <w:wBefore w:w="221" w:type="dxa"/>
              <w:cantSplit/>
            </w:trPr>
          </w:trPrChange>
        </w:trPr>
        <w:tc>
          <w:tcPr>
            <w:tcW w:w="2884" w:type="dxa"/>
            <w:tcPrChange w:id="75" w:author="Stuart McLarnon [NESO]" w:date="2025-09-11T10:27:00Z" w16du:dateUtc="2025-09-11T09:27:00Z">
              <w:tcPr>
                <w:tcW w:w="2884" w:type="dxa"/>
              </w:tcPr>
            </w:tcPrChange>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Change w:id="76" w:author="Stuart McLarnon [NESO]" w:date="2025-09-11T10:27:00Z" w16du:dateUtc="2025-09-11T09:27:00Z">
              <w:tcPr>
                <w:tcW w:w="6634" w:type="dxa"/>
              </w:tcPr>
            </w:tcPrChange>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D563B">
        <w:trPr>
          <w:cantSplit/>
          <w:trPrChange w:id="77" w:author="Stuart McLarnon [NESO]" w:date="2025-09-11T10:27:00Z" w16du:dateUtc="2025-09-11T09:27:00Z">
            <w:trPr>
              <w:gridBefore w:val="1"/>
              <w:wBefore w:w="221" w:type="dxa"/>
              <w:cantSplit/>
            </w:trPr>
          </w:trPrChange>
        </w:trPr>
        <w:tc>
          <w:tcPr>
            <w:tcW w:w="2884" w:type="dxa"/>
            <w:tcPrChange w:id="78" w:author="Stuart McLarnon [NESO]" w:date="2025-09-11T10:27:00Z" w16du:dateUtc="2025-09-11T09:27:00Z">
              <w:tcPr>
                <w:tcW w:w="2884" w:type="dxa"/>
              </w:tcPr>
            </w:tcPrChange>
          </w:tcPr>
          <w:p w14:paraId="07001B77" w14:textId="435942F8" w:rsidR="007B6F4F" w:rsidRPr="007E0B31" w:rsidRDefault="007B6F4F" w:rsidP="007B6F4F">
            <w:pPr>
              <w:pStyle w:val="Arial11Bold"/>
              <w:rPr>
                <w:rFonts w:cs="Arial"/>
              </w:rPr>
            </w:pPr>
            <w:r w:rsidRPr="003301CE">
              <w:t>Anchor Power Station Test</w:t>
            </w:r>
          </w:p>
        </w:tc>
        <w:tc>
          <w:tcPr>
            <w:tcW w:w="6634" w:type="dxa"/>
            <w:tcPrChange w:id="79" w:author="Stuart McLarnon [NESO]" w:date="2025-09-11T10:27:00Z" w16du:dateUtc="2025-09-11T09:27:00Z">
              <w:tcPr>
                <w:tcW w:w="6634" w:type="dxa"/>
              </w:tcPr>
            </w:tcPrChange>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D563B">
        <w:trPr>
          <w:cantSplit/>
          <w:trPrChange w:id="80" w:author="Stuart McLarnon [NESO]" w:date="2025-09-11T10:27:00Z" w16du:dateUtc="2025-09-11T09:27:00Z">
            <w:trPr>
              <w:gridBefore w:val="1"/>
              <w:wBefore w:w="221" w:type="dxa"/>
              <w:cantSplit/>
            </w:trPr>
          </w:trPrChange>
        </w:trPr>
        <w:tc>
          <w:tcPr>
            <w:tcW w:w="2884" w:type="dxa"/>
            <w:tcPrChange w:id="81" w:author="Stuart McLarnon [NESO]" w:date="2025-09-11T10:27:00Z" w16du:dateUtc="2025-09-11T09:27:00Z">
              <w:tcPr>
                <w:tcW w:w="2884" w:type="dxa"/>
              </w:tcPr>
            </w:tcPrChange>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Change w:id="82" w:author="Stuart McLarnon [NESO]" w:date="2025-09-11T10:27:00Z" w16du:dateUtc="2025-09-11T09:27:00Z">
              <w:tcPr>
                <w:tcW w:w="6634" w:type="dxa"/>
              </w:tcPr>
            </w:tcPrChange>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D563B">
        <w:trPr>
          <w:cantSplit/>
          <w:trPrChange w:id="83" w:author="Stuart McLarnon [NESO]" w:date="2025-09-11T10:27:00Z" w16du:dateUtc="2025-09-11T09:27:00Z">
            <w:trPr>
              <w:gridBefore w:val="1"/>
              <w:wBefore w:w="221" w:type="dxa"/>
              <w:cantSplit/>
            </w:trPr>
          </w:trPrChange>
        </w:trPr>
        <w:tc>
          <w:tcPr>
            <w:tcW w:w="2884" w:type="dxa"/>
            <w:tcPrChange w:id="84" w:author="Stuart McLarnon [NESO]" w:date="2025-09-11T10:27:00Z" w16du:dateUtc="2025-09-11T09:27:00Z">
              <w:tcPr>
                <w:tcW w:w="2884" w:type="dxa"/>
              </w:tcPr>
            </w:tcPrChange>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Change w:id="85" w:author="Stuart McLarnon [NESO]" w:date="2025-09-11T10:27:00Z" w16du:dateUtc="2025-09-11T09:27:00Z">
              <w:tcPr>
                <w:tcW w:w="6634" w:type="dxa"/>
              </w:tcPr>
            </w:tcPrChange>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D563B">
        <w:trPr>
          <w:cantSplit/>
          <w:trPrChange w:id="86" w:author="Stuart McLarnon [NESO]" w:date="2025-09-11T10:27:00Z" w16du:dateUtc="2025-09-11T09:27:00Z">
            <w:trPr>
              <w:gridBefore w:val="1"/>
              <w:wBefore w:w="221" w:type="dxa"/>
              <w:cantSplit/>
            </w:trPr>
          </w:trPrChange>
        </w:trPr>
        <w:tc>
          <w:tcPr>
            <w:tcW w:w="2884" w:type="dxa"/>
            <w:tcPrChange w:id="87" w:author="Stuart McLarnon [NESO]" w:date="2025-09-11T10:27:00Z" w16du:dateUtc="2025-09-11T09:27:00Z">
              <w:tcPr>
                <w:tcW w:w="2884" w:type="dxa"/>
              </w:tcPr>
            </w:tcPrChange>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Change w:id="88" w:author="Stuart McLarnon [NESO]" w:date="2025-09-11T10:27:00Z" w16du:dateUtc="2025-09-11T09:27:00Z">
              <w:tcPr>
                <w:tcW w:w="6634" w:type="dxa"/>
              </w:tcPr>
            </w:tcPrChange>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D563B">
        <w:trPr>
          <w:cantSplit/>
          <w:trPrChange w:id="89" w:author="Stuart McLarnon [NESO]" w:date="2025-09-11T10:27:00Z" w16du:dateUtc="2025-09-11T09:27:00Z">
            <w:trPr>
              <w:gridBefore w:val="1"/>
              <w:wBefore w:w="221" w:type="dxa"/>
              <w:cantSplit/>
            </w:trPr>
          </w:trPrChange>
        </w:trPr>
        <w:tc>
          <w:tcPr>
            <w:tcW w:w="2884" w:type="dxa"/>
            <w:tcPrChange w:id="90" w:author="Stuart McLarnon [NESO]" w:date="2025-09-11T10:27:00Z" w16du:dateUtc="2025-09-11T09:27:00Z">
              <w:tcPr>
                <w:tcW w:w="2884" w:type="dxa"/>
              </w:tcPr>
            </w:tcPrChange>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Change w:id="91" w:author="Stuart McLarnon [NESO]" w:date="2025-09-11T10:27:00Z" w16du:dateUtc="2025-09-11T09:27:00Z">
              <w:tcPr>
                <w:tcW w:w="6634" w:type="dxa"/>
              </w:tcPr>
            </w:tcPrChange>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D563B">
        <w:trPr>
          <w:cantSplit/>
          <w:trPrChange w:id="92" w:author="Stuart McLarnon [NESO]" w:date="2025-09-11T10:27:00Z" w16du:dateUtc="2025-09-11T09:27:00Z">
            <w:trPr>
              <w:gridBefore w:val="1"/>
              <w:wBefore w:w="221" w:type="dxa"/>
              <w:cantSplit/>
            </w:trPr>
          </w:trPrChange>
        </w:trPr>
        <w:tc>
          <w:tcPr>
            <w:tcW w:w="2884" w:type="dxa"/>
            <w:tcPrChange w:id="93" w:author="Stuart McLarnon [NESO]" w:date="2025-09-11T10:27:00Z" w16du:dateUtc="2025-09-11T09:27:00Z">
              <w:tcPr>
                <w:tcW w:w="2884" w:type="dxa"/>
              </w:tcPr>
            </w:tcPrChange>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Change w:id="94" w:author="Stuart McLarnon [NESO]" w:date="2025-09-11T10:27:00Z" w16du:dateUtc="2025-09-11T09:27:00Z">
              <w:tcPr>
                <w:tcW w:w="6634" w:type="dxa"/>
              </w:tcPr>
            </w:tcPrChange>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D563B">
        <w:trPr>
          <w:cantSplit/>
          <w:trPrChange w:id="95" w:author="Stuart McLarnon [NESO]" w:date="2025-09-11T10:27:00Z" w16du:dateUtc="2025-09-11T09:27:00Z">
            <w:trPr>
              <w:gridBefore w:val="1"/>
              <w:wBefore w:w="221" w:type="dxa"/>
              <w:cantSplit/>
            </w:trPr>
          </w:trPrChange>
        </w:trPr>
        <w:tc>
          <w:tcPr>
            <w:tcW w:w="2884" w:type="dxa"/>
            <w:tcPrChange w:id="96" w:author="Stuart McLarnon [NESO]" w:date="2025-09-11T10:27:00Z" w16du:dateUtc="2025-09-11T09:27:00Z">
              <w:tcPr>
                <w:tcW w:w="2884" w:type="dxa"/>
              </w:tcPr>
            </w:tcPrChange>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Change w:id="97" w:author="Stuart McLarnon [NESO]" w:date="2025-09-11T10:27:00Z" w16du:dateUtc="2025-09-11T09:27:00Z">
              <w:tcPr>
                <w:tcW w:w="6634" w:type="dxa"/>
              </w:tcPr>
            </w:tcPrChange>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D563B">
        <w:trPr>
          <w:cantSplit/>
          <w:trPrChange w:id="98" w:author="Stuart McLarnon [NESO]" w:date="2025-09-11T10:27:00Z" w16du:dateUtc="2025-09-11T09:27:00Z">
            <w:trPr>
              <w:gridBefore w:val="1"/>
              <w:wBefore w:w="221" w:type="dxa"/>
              <w:cantSplit/>
            </w:trPr>
          </w:trPrChange>
        </w:trPr>
        <w:tc>
          <w:tcPr>
            <w:tcW w:w="2884" w:type="dxa"/>
            <w:tcPrChange w:id="99" w:author="Stuart McLarnon [NESO]" w:date="2025-09-11T10:27:00Z" w16du:dateUtc="2025-09-11T09:27:00Z">
              <w:tcPr>
                <w:tcW w:w="2884" w:type="dxa"/>
              </w:tcPr>
            </w:tcPrChange>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Change w:id="100" w:author="Stuart McLarnon [NESO]" w:date="2025-09-11T10:27:00Z" w16du:dateUtc="2025-09-11T09:27:00Z">
              <w:tcPr>
                <w:tcW w:w="6634" w:type="dxa"/>
              </w:tcPr>
            </w:tcPrChange>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D563B">
        <w:trPr>
          <w:cantSplit/>
          <w:trPrChange w:id="101" w:author="Stuart McLarnon [NESO]" w:date="2025-09-11T10:27:00Z" w16du:dateUtc="2025-09-11T09:27:00Z">
            <w:trPr>
              <w:gridBefore w:val="1"/>
              <w:wBefore w:w="221" w:type="dxa"/>
              <w:cantSplit/>
            </w:trPr>
          </w:trPrChange>
        </w:trPr>
        <w:tc>
          <w:tcPr>
            <w:tcW w:w="2884" w:type="dxa"/>
            <w:tcPrChange w:id="102" w:author="Stuart McLarnon [NESO]" w:date="2025-09-11T10:27:00Z" w16du:dateUtc="2025-09-11T09:27:00Z">
              <w:tcPr>
                <w:tcW w:w="2884" w:type="dxa"/>
              </w:tcPr>
            </w:tcPrChange>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Change w:id="103" w:author="Stuart McLarnon [NESO]" w:date="2025-09-11T10:27:00Z" w16du:dateUtc="2025-09-11T09:27:00Z">
              <w:tcPr>
                <w:tcW w:w="6634" w:type="dxa"/>
              </w:tcPr>
            </w:tcPrChange>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D563B">
        <w:trPr>
          <w:cantSplit/>
          <w:trPrChange w:id="104" w:author="Stuart McLarnon [NESO]" w:date="2025-09-11T10:27:00Z" w16du:dateUtc="2025-09-11T09:27:00Z">
            <w:trPr>
              <w:gridBefore w:val="1"/>
              <w:wBefore w:w="221" w:type="dxa"/>
              <w:cantSplit/>
            </w:trPr>
          </w:trPrChange>
        </w:trPr>
        <w:tc>
          <w:tcPr>
            <w:tcW w:w="2884" w:type="dxa"/>
            <w:tcPrChange w:id="105" w:author="Stuart McLarnon [NESO]" w:date="2025-09-11T10:27:00Z" w16du:dateUtc="2025-09-11T09:27:00Z">
              <w:tcPr>
                <w:tcW w:w="2884" w:type="dxa"/>
              </w:tcPr>
            </w:tcPrChange>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Change w:id="106" w:author="Stuart McLarnon [NESO]" w:date="2025-09-11T10:27:00Z" w16du:dateUtc="2025-09-11T09:27:00Z">
              <w:tcPr>
                <w:tcW w:w="6634" w:type="dxa"/>
              </w:tcPr>
            </w:tcPrChange>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D563B">
        <w:trPr>
          <w:cantSplit/>
          <w:trPrChange w:id="107" w:author="Stuart McLarnon [NESO]" w:date="2025-09-11T10:27:00Z" w16du:dateUtc="2025-09-11T09:27:00Z">
            <w:trPr>
              <w:gridBefore w:val="1"/>
              <w:wBefore w:w="221" w:type="dxa"/>
              <w:cantSplit/>
            </w:trPr>
          </w:trPrChange>
        </w:trPr>
        <w:tc>
          <w:tcPr>
            <w:tcW w:w="2884" w:type="dxa"/>
            <w:tcPrChange w:id="108" w:author="Stuart McLarnon [NESO]" w:date="2025-09-11T10:27:00Z" w16du:dateUtc="2025-09-11T09:27:00Z">
              <w:tcPr>
                <w:tcW w:w="2884" w:type="dxa"/>
              </w:tcPr>
            </w:tcPrChange>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Change w:id="109" w:author="Stuart McLarnon [NESO]" w:date="2025-09-11T10:27:00Z" w16du:dateUtc="2025-09-11T09:27:00Z">
              <w:tcPr>
                <w:tcW w:w="6634" w:type="dxa"/>
              </w:tcPr>
            </w:tcPrChange>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D563B">
        <w:trPr>
          <w:cantSplit/>
          <w:trPrChange w:id="110" w:author="Stuart McLarnon [NESO]" w:date="2025-09-11T10:27:00Z" w16du:dateUtc="2025-09-11T09:27:00Z">
            <w:trPr>
              <w:gridBefore w:val="1"/>
              <w:wBefore w:w="221" w:type="dxa"/>
              <w:cantSplit/>
            </w:trPr>
          </w:trPrChange>
        </w:trPr>
        <w:tc>
          <w:tcPr>
            <w:tcW w:w="2884" w:type="dxa"/>
            <w:tcPrChange w:id="111" w:author="Stuart McLarnon [NESO]" w:date="2025-09-11T10:27:00Z" w16du:dateUtc="2025-09-11T09:27:00Z">
              <w:tcPr>
                <w:tcW w:w="2884" w:type="dxa"/>
              </w:tcPr>
            </w:tcPrChange>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Change w:id="112" w:author="Stuart McLarnon [NESO]" w:date="2025-09-11T10:27:00Z" w16du:dateUtc="2025-09-11T09:27:00Z">
              <w:tcPr>
                <w:tcW w:w="6634" w:type="dxa"/>
              </w:tcPr>
            </w:tcPrChange>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12A630EC" w14:textId="77777777" w:rsidTr="004D563B">
        <w:trPr>
          <w:cantSplit/>
          <w:trHeight w:val="300"/>
          <w:trPrChange w:id="113" w:author="Stuart McLarnon [NESO]" w:date="2025-09-11T10:27:00Z" w16du:dateUtc="2025-09-11T09:27:00Z">
            <w:trPr>
              <w:gridBefore w:val="1"/>
              <w:wBefore w:w="221" w:type="dxa"/>
              <w:cantSplit/>
              <w:trHeight w:val="300"/>
            </w:trPr>
          </w:trPrChange>
        </w:trPr>
        <w:tc>
          <w:tcPr>
            <w:tcW w:w="2884" w:type="dxa"/>
            <w:tcPrChange w:id="114" w:author="Stuart McLarnon [NESO]" w:date="2025-09-11T10:27:00Z" w16du:dateUtc="2025-09-11T09:27:00Z">
              <w:tcPr>
                <w:tcW w:w="2884" w:type="dxa"/>
              </w:tcPr>
            </w:tcPrChange>
          </w:tcPr>
          <w:p w14:paraId="0597D65E" w14:textId="77777777" w:rsidR="291EB386" w:rsidRDefault="291EB386" w:rsidP="004E64E8">
            <w:pPr>
              <w:pStyle w:val="Arial11Bold"/>
              <w:rPr>
                <w:rFonts w:cs="Arial"/>
              </w:rPr>
            </w:pPr>
            <w:r w:rsidRPr="7356A9C9">
              <w:rPr>
                <w:rFonts w:cs="Arial"/>
              </w:rPr>
              <w:t>Assimilated Law</w:t>
            </w:r>
          </w:p>
        </w:tc>
        <w:tc>
          <w:tcPr>
            <w:tcW w:w="6634" w:type="dxa"/>
            <w:tcPrChange w:id="115" w:author="Stuart McLarnon [NESO]" w:date="2025-09-11T10:27:00Z" w16du:dateUtc="2025-09-11T09:27:00Z">
              <w:tcPr>
                <w:tcW w:w="6634" w:type="dxa"/>
              </w:tcPr>
            </w:tcPrChange>
          </w:tcPr>
          <w:p w14:paraId="2D07787D" w14:textId="77777777"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D563B">
        <w:trPr>
          <w:cantSplit/>
          <w:trPrChange w:id="116" w:author="Stuart McLarnon [NESO]" w:date="2025-09-11T10:27:00Z" w16du:dateUtc="2025-09-11T09:27:00Z">
            <w:trPr>
              <w:gridBefore w:val="1"/>
              <w:wBefore w:w="221" w:type="dxa"/>
              <w:cantSplit/>
            </w:trPr>
          </w:trPrChange>
        </w:trPr>
        <w:tc>
          <w:tcPr>
            <w:tcW w:w="2884" w:type="dxa"/>
            <w:tcPrChange w:id="117" w:author="Stuart McLarnon [NESO]" w:date="2025-09-11T10:27:00Z" w16du:dateUtc="2025-09-11T09:27:00Z">
              <w:tcPr>
                <w:tcW w:w="2884" w:type="dxa"/>
              </w:tcPr>
            </w:tcPrChange>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Change w:id="118" w:author="Stuart McLarnon [NESO]" w:date="2025-09-11T10:27:00Z" w16du:dateUtc="2025-09-11T09:27:00Z">
              <w:tcPr>
                <w:tcW w:w="6634" w:type="dxa"/>
              </w:tcPr>
            </w:tcPrChange>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D563B">
        <w:trPr>
          <w:cantSplit/>
          <w:trPrChange w:id="119" w:author="Stuart McLarnon [NESO]" w:date="2025-09-11T10:27:00Z" w16du:dateUtc="2025-09-11T09:27:00Z">
            <w:trPr>
              <w:gridBefore w:val="1"/>
              <w:wBefore w:w="221" w:type="dxa"/>
              <w:cantSplit/>
            </w:trPr>
          </w:trPrChange>
        </w:trPr>
        <w:tc>
          <w:tcPr>
            <w:tcW w:w="2884" w:type="dxa"/>
            <w:tcPrChange w:id="120" w:author="Stuart McLarnon [NESO]" w:date="2025-09-11T10:27:00Z" w16du:dateUtc="2025-09-11T09:27:00Z">
              <w:tcPr>
                <w:tcW w:w="2884" w:type="dxa"/>
              </w:tcPr>
            </w:tcPrChange>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Change w:id="121" w:author="Stuart McLarnon [NESO]" w:date="2025-09-11T10:27:00Z" w16du:dateUtc="2025-09-11T09:27:00Z">
              <w:tcPr>
                <w:tcW w:w="6634" w:type="dxa"/>
              </w:tcPr>
            </w:tcPrChange>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D563B">
        <w:trPr>
          <w:cantSplit/>
          <w:trPrChange w:id="122" w:author="Stuart McLarnon [NESO]" w:date="2025-09-11T10:27:00Z" w16du:dateUtc="2025-09-11T09:27:00Z">
            <w:trPr>
              <w:gridBefore w:val="1"/>
              <w:wBefore w:w="221" w:type="dxa"/>
              <w:cantSplit/>
            </w:trPr>
          </w:trPrChange>
        </w:trPr>
        <w:tc>
          <w:tcPr>
            <w:tcW w:w="2884" w:type="dxa"/>
            <w:tcPrChange w:id="123" w:author="Stuart McLarnon [NESO]" w:date="2025-09-11T10:27:00Z" w16du:dateUtc="2025-09-11T09:27:00Z">
              <w:tcPr>
                <w:tcW w:w="2884" w:type="dxa"/>
              </w:tcPr>
            </w:tcPrChange>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Change w:id="124" w:author="Stuart McLarnon [NESO]" w:date="2025-09-11T10:27:00Z" w16du:dateUtc="2025-09-11T09:27:00Z">
              <w:tcPr>
                <w:tcW w:w="6634" w:type="dxa"/>
              </w:tcPr>
            </w:tcPrChange>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D563B">
        <w:trPr>
          <w:cantSplit/>
          <w:trPrChange w:id="125" w:author="Stuart McLarnon [NESO]" w:date="2025-09-11T10:27:00Z" w16du:dateUtc="2025-09-11T09:27:00Z">
            <w:trPr>
              <w:gridBefore w:val="1"/>
              <w:wBefore w:w="221" w:type="dxa"/>
              <w:cantSplit/>
            </w:trPr>
          </w:trPrChange>
        </w:trPr>
        <w:tc>
          <w:tcPr>
            <w:tcW w:w="2884" w:type="dxa"/>
            <w:tcPrChange w:id="126" w:author="Stuart McLarnon [NESO]" w:date="2025-09-11T10:27:00Z" w16du:dateUtc="2025-09-11T09:27:00Z">
              <w:tcPr>
                <w:tcW w:w="2884" w:type="dxa"/>
              </w:tcPr>
            </w:tcPrChange>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Change w:id="127" w:author="Stuart McLarnon [NESO]" w:date="2025-09-11T10:27:00Z" w16du:dateUtc="2025-09-11T09:27:00Z">
              <w:tcPr>
                <w:tcW w:w="6634" w:type="dxa"/>
              </w:tcPr>
            </w:tcPrChange>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D563B">
        <w:trPr>
          <w:cantSplit/>
          <w:trPrChange w:id="128" w:author="Stuart McLarnon [NESO]" w:date="2025-09-11T10:27:00Z" w16du:dateUtc="2025-09-11T09:27:00Z">
            <w:trPr>
              <w:gridBefore w:val="1"/>
              <w:wBefore w:w="221" w:type="dxa"/>
              <w:cantSplit/>
            </w:trPr>
          </w:trPrChange>
        </w:trPr>
        <w:tc>
          <w:tcPr>
            <w:tcW w:w="2884" w:type="dxa"/>
            <w:tcPrChange w:id="129" w:author="Stuart McLarnon [NESO]" w:date="2025-09-11T10:27:00Z" w16du:dateUtc="2025-09-11T09:27:00Z">
              <w:tcPr>
                <w:tcW w:w="2884" w:type="dxa"/>
              </w:tcPr>
            </w:tcPrChange>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Change w:id="130" w:author="Stuart McLarnon [NESO]" w:date="2025-09-11T10:27:00Z" w16du:dateUtc="2025-09-11T09:27:00Z">
              <w:tcPr>
                <w:tcW w:w="6634" w:type="dxa"/>
              </w:tcPr>
            </w:tcPrChange>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D563B">
        <w:trPr>
          <w:cantSplit/>
          <w:trPrChange w:id="131" w:author="Stuart McLarnon [NESO]" w:date="2025-09-11T10:27:00Z" w16du:dateUtc="2025-09-11T09:27:00Z">
            <w:trPr>
              <w:gridBefore w:val="1"/>
              <w:wBefore w:w="221" w:type="dxa"/>
              <w:cantSplit/>
            </w:trPr>
          </w:trPrChange>
        </w:trPr>
        <w:tc>
          <w:tcPr>
            <w:tcW w:w="2884" w:type="dxa"/>
            <w:tcPrChange w:id="132" w:author="Stuart McLarnon [NESO]" w:date="2025-09-11T10:27:00Z" w16du:dateUtc="2025-09-11T09:27:00Z">
              <w:tcPr>
                <w:tcW w:w="2884" w:type="dxa"/>
              </w:tcPr>
            </w:tcPrChange>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Change w:id="133" w:author="Stuart McLarnon [NESO]" w:date="2025-09-11T10:27:00Z" w16du:dateUtc="2025-09-11T09:27:00Z">
              <w:tcPr>
                <w:tcW w:w="6634" w:type="dxa"/>
              </w:tcPr>
            </w:tcPrChange>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D563B">
        <w:trPr>
          <w:cantSplit/>
          <w:trPrChange w:id="134" w:author="Stuart McLarnon [NESO]" w:date="2025-09-11T10:27:00Z" w16du:dateUtc="2025-09-11T09:27:00Z">
            <w:trPr>
              <w:gridBefore w:val="1"/>
              <w:wBefore w:w="221" w:type="dxa"/>
              <w:cantSplit/>
            </w:trPr>
          </w:trPrChange>
        </w:trPr>
        <w:tc>
          <w:tcPr>
            <w:tcW w:w="2884" w:type="dxa"/>
            <w:tcPrChange w:id="135" w:author="Stuart McLarnon [NESO]" w:date="2025-09-11T10:27:00Z" w16du:dateUtc="2025-09-11T09:27:00Z">
              <w:tcPr>
                <w:tcW w:w="2884" w:type="dxa"/>
              </w:tcPr>
            </w:tcPrChange>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Change w:id="136" w:author="Stuart McLarnon [NESO]" w:date="2025-09-11T10:27:00Z" w16du:dateUtc="2025-09-11T09:27:00Z">
              <w:tcPr>
                <w:tcW w:w="6634" w:type="dxa"/>
              </w:tcPr>
            </w:tcPrChange>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D563B">
        <w:trPr>
          <w:cantSplit/>
          <w:trPrChange w:id="137" w:author="Stuart McLarnon [NESO]" w:date="2025-09-11T10:27:00Z" w16du:dateUtc="2025-09-11T09:27:00Z">
            <w:trPr>
              <w:gridBefore w:val="1"/>
              <w:wBefore w:w="221" w:type="dxa"/>
              <w:cantSplit/>
            </w:trPr>
          </w:trPrChange>
        </w:trPr>
        <w:tc>
          <w:tcPr>
            <w:tcW w:w="2884" w:type="dxa"/>
            <w:tcPrChange w:id="138" w:author="Stuart McLarnon [NESO]" w:date="2025-09-11T10:27:00Z" w16du:dateUtc="2025-09-11T09:27:00Z">
              <w:tcPr>
                <w:tcW w:w="2884" w:type="dxa"/>
              </w:tcPr>
            </w:tcPrChange>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Change w:id="139" w:author="Stuart McLarnon [NESO]" w:date="2025-09-11T10:27:00Z" w16du:dateUtc="2025-09-11T09:27:00Z">
              <w:tcPr>
                <w:tcW w:w="6634" w:type="dxa"/>
              </w:tcPr>
            </w:tcPrChange>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D563B">
        <w:trPr>
          <w:cantSplit/>
          <w:trPrChange w:id="140" w:author="Stuart McLarnon [NESO]" w:date="2025-09-11T10:27:00Z" w16du:dateUtc="2025-09-11T09:27:00Z">
            <w:trPr>
              <w:gridBefore w:val="1"/>
              <w:wBefore w:w="221" w:type="dxa"/>
              <w:cantSplit/>
            </w:trPr>
          </w:trPrChange>
        </w:trPr>
        <w:tc>
          <w:tcPr>
            <w:tcW w:w="2884" w:type="dxa"/>
            <w:tcPrChange w:id="141" w:author="Stuart McLarnon [NESO]" w:date="2025-09-11T10:27:00Z" w16du:dateUtc="2025-09-11T09:27:00Z">
              <w:tcPr>
                <w:tcW w:w="2884" w:type="dxa"/>
              </w:tcPr>
            </w:tcPrChange>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Change w:id="142" w:author="Stuart McLarnon [NESO]" w:date="2025-09-11T10:27:00Z" w16du:dateUtc="2025-09-11T09:27:00Z">
              <w:tcPr>
                <w:tcW w:w="6634" w:type="dxa"/>
              </w:tcPr>
            </w:tcPrChange>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D563B">
        <w:trPr>
          <w:cantSplit/>
          <w:trPrChange w:id="143" w:author="Stuart McLarnon [NESO]" w:date="2025-09-11T10:27:00Z" w16du:dateUtc="2025-09-11T09:27:00Z">
            <w:trPr>
              <w:gridBefore w:val="1"/>
              <w:wBefore w:w="221" w:type="dxa"/>
              <w:cantSplit/>
            </w:trPr>
          </w:trPrChange>
        </w:trPr>
        <w:tc>
          <w:tcPr>
            <w:tcW w:w="2884" w:type="dxa"/>
            <w:tcPrChange w:id="144" w:author="Stuart McLarnon [NESO]" w:date="2025-09-11T10:27:00Z" w16du:dateUtc="2025-09-11T09:27:00Z">
              <w:tcPr>
                <w:tcW w:w="2884" w:type="dxa"/>
              </w:tcPr>
            </w:tcPrChange>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Change w:id="145" w:author="Stuart McLarnon [NESO]" w:date="2025-09-11T10:27:00Z" w16du:dateUtc="2025-09-11T09:27:00Z">
              <w:tcPr>
                <w:tcW w:w="6634" w:type="dxa"/>
              </w:tcPr>
            </w:tcPrChange>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D563B">
        <w:trPr>
          <w:cantSplit/>
          <w:trPrChange w:id="146" w:author="Stuart McLarnon [NESO]" w:date="2025-09-11T10:27:00Z" w16du:dateUtc="2025-09-11T09:27:00Z">
            <w:trPr>
              <w:gridBefore w:val="1"/>
              <w:wBefore w:w="221" w:type="dxa"/>
              <w:cantSplit/>
            </w:trPr>
          </w:trPrChange>
        </w:trPr>
        <w:tc>
          <w:tcPr>
            <w:tcW w:w="2884" w:type="dxa"/>
            <w:tcPrChange w:id="147" w:author="Stuart McLarnon [NESO]" w:date="2025-09-11T10:27:00Z" w16du:dateUtc="2025-09-11T09:27:00Z">
              <w:tcPr>
                <w:tcW w:w="2884" w:type="dxa"/>
              </w:tcPr>
            </w:tcPrChange>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Change w:id="148" w:author="Stuart McLarnon [NESO]" w:date="2025-09-11T10:27:00Z" w16du:dateUtc="2025-09-11T09:27:00Z">
              <w:tcPr>
                <w:tcW w:w="6634" w:type="dxa"/>
              </w:tcPr>
            </w:tcPrChange>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D563B">
        <w:trPr>
          <w:cantSplit/>
          <w:trPrChange w:id="149" w:author="Stuart McLarnon [NESO]" w:date="2025-09-11T10:27:00Z" w16du:dateUtc="2025-09-11T09:27:00Z">
            <w:trPr>
              <w:gridBefore w:val="1"/>
              <w:wBefore w:w="221" w:type="dxa"/>
              <w:cantSplit/>
            </w:trPr>
          </w:trPrChange>
        </w:trPr>
        <w:tc>
          <w:tcPr>
            <w:tcW w:w="2884" w:type="dxa"/>
            <w:tcPrChange w:id="150" w:author="Stuart McLarnon [NESO]" w:date="2025-09-11T10:27:00Z" w16du:dateUtc="2025-09-11T09:27:00Z">
              <w:tcPr>
                <w:tcW w:w="2884" w:type="dxa"/>
              </w:tcPr>
            </w:tcPrChange>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Change w:id="151" w:author="Stuart McLarnon [NESO]" w:date="2025-09-11T10:27:00Z" w16du:dateUtc="2025-09-11T09:27:00Z">
              <w:tcPr>
                <w:tcW w:w="6634" w:type="dxa"/>
              </w:tcPr>
            </w:tcPrChange>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D563B">
        <w:trPr>
          <w:cantSplit/>
          <w:trPrChange w:id="152" w:author="Stuart McLarnon [NESO]" w:date="2025-09-11T10:27:00Z" w16du:dateUtc="2025-09-11T09:27:00Z">
            <w:trPr>
              <w:gridBefore w:val="1"/>
              <w:wBefore w:w="221" w:type="dxa"/>
              <w:cantSplit/>
            </w:trPr>
          </w:trPrChange>
        </w:trPr>
        <w:tc>
          <w:tcPr>
            <w:tcW w:w="2884" w:type="dxa"/>
            <w:tcPrChange w:id="153" w:author="Stuart McLarnon [NESO]" w:date="2025-09-11T10:27:00Z" w16du:dateUtc="2025-09-11T09:27:00Z">
              <w:tcPr>
                <w:tcW w:w="2884" w:type="dxa"/>
              </w:tcPr>
            </w:tcPrChange>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Change w:id="154" w:author="Stuart McLarnon [NESO]" w:date="2025-09-11T10:27:00Z" w16du:dateUtc="2025-09-11T09:27:00Z">
              <w:tcPr>
                <w:tcW w:w="6634" w:type="dxa"/>
              </w:tcPr>
            </w:tcPrChange>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D563B">
        <w:trPr>
          <w:cantSplit/>
          <w:trPrChange w:id="155" w:author="Stuart McLarnon [NESO]" w:date="2025-09-11T10:27:00Z" w16du:dateUtc="2025-09-11T09:27:00Z">
            <w:trPr>
              <w:gridBefore w:val="1"/>
              <w:wBefore w:w="221" w:type="dxa"/>
              <w:cantSplit/>
            </w:trPr>
          </w:trPrChange>
        </w:trPr>
        <w:tc>
          <w:tcPr>
            <w:tcW w:w="2884" w:type="dxa"/>
            <w:tcPrChange w:id="156" w:author="Stuart McLarnon [NESO]" w:date="2025-09-11T10:27:00Z" w16du:dateUtc="2025-09-11T09:27:00Z">
              <w:tcPr>
                <w:tcW w:w="2884" w:type="dxa"/>
              </w:tcPr>
            </w:tcPrChange>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Change w:id="157" w:author="Stuart McLarnon [NESO]" w:date="2025-09-11T10:27:00Z" w16du:dateUtc="2025-09-11T09:27:00Z">
              <w:tcPr>
                <w:tcW w:w="6634" w:type="dxa"/>
              </w:tcPr>
            </w:tcPrChange>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D563B">
        <w:trPr>
          <w:cantSplit/>
          <w:trPrChange w:id="158" w:author="Stuart McLarnon [NESO]" w:date="2025-09-11T10:27:00Z" w16du:dateUtc="2025-09-11T09:27:00Z">
            <w:trPr>
              <w:gridBefore w:val="1"/>
              <w:wBefore w:w="221" w:type="dxa"/>
              <w:cantSplit/>
            </w:trPr>
          </w:trPrChange>
        </w:trPr>
        <w:tc>
          <w:tcPr>
            <w:tcW w:w="2884" w:type="dxa"/>
            <w:tcPrChange w:id="159" w:author="Stuart McLarnon [NESO]" w:date="2025-09-11T10:27:00Z" w16du:dateUtc="2025-09-11T09:27:00Z">
              <w:tcPr>
                <w:tcW w:w="2884" w:type="dxa"/>
              </w:tcPr>
            </w:tcPrChange>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Change w:id="160" w:author="Stuart McLarnon [NESO]" w:date="2025-09-11T10:27:00Z" w16du:dateUtc="2025-09-11T09:27:00Z">
              <w:tcPr>
                <w:tcW w:w="6634" w:type="dxa"/>
              </w:tcPr>
            </w:tcPrChange>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D563B">
        <w:trPr>
          <w:cantSplit/>
          <w:trPrChange w:id="161" w:author="Stuart McLarnon [NESO]" w:date="2025-09-11T10:27:00Z" w16du:dateUtc="2025-09-11T09:27:00Z">
            <w:trPr>
              <w:gridBefore w:val="1"/>
              <w:wBefore w:w="221" w:type="dxa"/>
              <w:cantSplit/>
            </w:trPr>
          </w:trPrChange>
        </w:trPr>
        <w:tc>
          <w:tcPr>
            <w:tcW w:w="2884" w:type="dxa"/>
            <w:tcPrChange w:id="162" w:author="Stuart McLarnon [NESO]" w:date="2025-09-11T10:27:00Z" w16du:dateUtc="2025-09-11T09:27:00Z">
              <w:tcPr>
                <w:tcW w:w="2884" w:type="dxa"/>
              </w:tcPr>
            </w:tcPrChange>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Change w:id="163" w:author="Stuart McLarnon [NESO]" w:date="2025-09-11T10:27:00Z" w16du:dateUtc="2025-09-11T09:27:00Z">
              <w:tcPr>
                <w:tcW w:w="6634" w:type="dxa"/>
              </w:tcPr>
            </w:tcPrChange>
          </w:tcPr>
          <w:p w14:paraId="3BD3C38D" w14:textId="770C7DFA" w:rsidR="00CB3A44" w:rsidRPr="007E0B31" w:rsidRDefault="00CB3A44" w:rsidP="00B24D5F">
            <w:pPr>
              <w:pStyle w:val="TableArial11"/>
              <w:rPr>
                <w:rFonts w:cs="Arial"/>
              </w:rPr>
            </w:pPr>
            <w:r w:rsidRPr="007E0B31">
              <w:rPr>
                <w:rFonts w:cs="Arial"/>
              </w:rPr>
              <w:t xml:space="preserve">Has the meaning set out in </w:t>
            </w:r>
            <w:r w:rsidR="62DB60CE" w:rsidRPr="004E64E8">
              <w:rPr>
                <w:rFonts w:cs="Arial"/>
              </w:rPr>
              <w:t>the</w:t>
            </w:r>
            <w:r w:rsidR="62DB60CE" w:rsidRPr="329F1AB0">
              <w:rPr>
                <w:rFonts w:cs="Arial"/>
                <w:b/>
                <w:bCs/>
              </w:rPr>
              <w:t xml:space="preserve"> ESO</w:t>
            </w:r>
            <w:r w:rsidRPr="007E0B31">
              <w:rPr>
                <w:rFonts w:cs="Arial"/>
                <w:b/>
              </w:rPr>
              <w:t xml:space="preserve"> Licence</w:t>
            </w:r>
            <w:r w:rsidR="15C01928" w:rsidRPr="329F1AB0">
              <w:rPr>
                <w:rFonts w:cs="Arial"/>
                <w:b/>
                <w:bCs/>
              </w:rPr>
              <w:t>.</w:t>
            </w:r>
          </w:p>
        </w:tc>
      </w:tr>
      <w:tr w:rsidR="00046274" w:rsidRPr="007E0B31" w14:paraId="38E81111" w14:textId="77777777" w:rsidTr="004D563B">
        <w:trPr>
          <w:cantSplit/>
          <w:trPrChange w:id="164" w:author="Stuart McLarnon [NESO]" w:date="2025-09-11T10:27:00Z" w16du:dateUtc="2025-09-11T09:27:00Z">
            <w:trPr>
              <w:gridBefore w:val="1"/>
              <w:wBefore w:w="221" w:type="dxa"/>
              <w:cantSplit/>
            </w:trPr>
          </w:trPrChange>
        </w:trPr>
        <w:tc>
          <w:tcPr>
            <w:tcW w:w="2884" w:type="dxa"/>
            <w:tcPrChange w:id="165" w:author="Stuart McLarnon [NESO]" w:date="2025-09-11T10:27:00Z" w16du:dateUtc="2025-09-11T09:27:00Z">
              <w:tcPr>
                <w:tcW w:w="2884" w:type="dxa"/>
              </w:tcPr>
            </w:tcPrChange>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Change w:id="166" w:author="Stuart McLarnon [NESO]" w:date="2025-09-11T10:27:00Z" w16du:dateUtc="2025-09-11T09:27:00Z">
              <w:tcPr>
                <w:tcW w:w="6634" w:type="dxa"/>
              </w:tcPr>
            </w:tcPrChange>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D563B">
        <w:trPr>
          <w:cantSplit/>
          <w:trPrChange w:id="167" w:author="Stuart McLarnon [NESO]" w:date="2025-09-11T10:27:00Z" w16du:dateUtc="2025-09-11T09:27:00Z">
            <w:trPr>
              <w:gridBefore w:val="1"/>
              <w:wBefore w:w="221" w:type="dxa"/>
              <w:cantSplit/>
            </w:trPr>
          </w:trPrChange>
        </w:trPr>
        <w:tc>
          <w:tcPr>
            <w:tcW w:w="2884" w:type="dxa"/>
            <w:tcPrChange w:id="168" w:author="Stuart McLarnon [NESO]" w:date="2025-09-11T10:27:00Z" w16du:dateUtc="2025-09-11T09:27:00Z">
              <w:tcPr>
                <w:tcW w:w="2884" w:type="dxa"/>
              </w:tcPr>
            </w:tcPrChange>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Change w:id="169" w:author="Stuart McLarnon [NESO]" w:date="2025-09-11T10:27:00Z" w16du:dateUtc="2025-09-11T09:27:00Z">
              <w:tcPr>
                <w:tcW w:w="6634" w:type="dxa"/>
              </w:tcPr>
            </w:tcPrChange>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D563B">
        <w:trPr>
          <w:cantSplit/>
          <w:trPrChange w:id="170" w:author="Stuart McLarnon [NESO]" w:date="2025-09-11T10:27:00Z" w16du:dateUtc="2025-09-11T09:27:00Z">
            <w:trPr>
              <w:gridBefore w:val="1"/>
              <w:wBefore w:w="221" w:type="dxa"/>
              <w:cantSplit/>
            </w:trPr>
          </w:trPrChange>
        </w:trPr>
        <w:tc>
          <w:tcPr>
            <w:tcW w:w="2884" w:type="dxa"/>
            <w:tcPrChange w:id="171" w:author="Stuart McLarnon [NESO]" w:date="2025-09-11T10:27:00Z" w16du:dateUtc="2025-09-11T09:27:00Z">
              <w:tcPr>
                <w:tcW w:w="2884" w:type="dxa"/>
              </w:tcPr>
            </w:tcPrChange>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Change w:id="172" w:author="Stuart McLarnon [NESO]" w:date="2025-09-11T10:27:00Z" w16du:dateUtc="2025-09-11T09:27:00Z">
              <w:tcPr>
                <w:tcW w:w="6634" w:type="dxa"/>
              </w:tcPr>
            </w:tcPrChange>
          </w:tcPr>
          <w:p w14:paraId="31F2BF5E" w14:textId="178E109B"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w:t>
            </w:r>
            <w:r w:rsidR="44AEB74F" w:rsidRPr="329F1AB0">
              <w:rPr>
                <w:rFonts w:cs="Arial"/>
              </w:rPr>
              <w:t>c</w:t>
            </w:r>
            <w:r w:rsidR="29EB72E8" w:rsidRPr="329F1AB0">
              <w:rPr>
                <w:rFonts w:cs="Arial"/>
              </w:rPr>
              <w:t>ondition C</w:t>
            </w:r>
            <w:r w:rsidR="4FCBC863" w:rsidRPr="329F1AB0">
              <w:rPr>
                <w:rFonts w:cs="Arial"/>
              </w:rPr>
              <w:t>9</w:t>
            </w:r>
            <w:r w:rsidRPr="007E0B31">
              <w:rPr>
                <w:rFonts w:cs="Arial"/>
              </w:rPr>
              <w:t xml:space="preserve"> of </w:t>
            </w:r>
            <w:r w:rsidR="63912A38" w:rsidRPr="004E64E8">
              <w:rPr>
                <w:rFonts w:cs="Arial"/>
              </w:rPr>
              <w:t>the</w:t>
            </w:r>
            <w:r w:rsidR="63912A38" w:rsidRPr="329F1AB0">
              <w:rPr>
                <w:rFonts w:cs="Arial"/>
                <w:b/>
                <w:bCs/>
              </w:rPr>
              <w:t xml:space="preserve"> ESO</w:t>
            </w:r>
            <w:r w:rsidRPr="007E0B31">
              <w:rPr>
                <w:rFonts w:cs="Arial"/>
                <w:b/>
              </w:rPr>
              <w:t xml:space="preserve"> Licence</w:t>
            </w:r>
            <w:r w:rsidRPr="007E0B31">
              <w:rPr>
                <w:rFonts w:cs="Arial"/>
              </w:rPr>
              <w:t>.</w:t>
            </w:r>
          </w:p>
        </w:tc>
      </w:tr>
      <w:tr w:rsidR="00046274" w:rsidRPr="007E0B31" w14:paraId="2D4E6701" w14:textId="77777777" w:rsidTr="004D563B">
        <w:trPr>
          <w:cantSplit/>
          <w:trPrChange w:id="173" w:author="Stuart McLarnon [NESO]" w:date="2025-09-11T10:27:00Z" w16du:dateUtc="2025-09-11T09:27:00Z">
            <w:trPr>
              <w:gridBefore w:val="1"/>
              <w:wBefore w:w="221" w:type="dxa"/>
              <w:cantSplit/>
            </w:trPr>
          </w:trPrChange>
        </w:trPr>
        <w:tc>
          <w:tcPr>
            <w:tcW w:w="2884" w:type="dxa"/>
            <w:tcPrChange w:id="174" w:author="Stuart McLarnon [NESO]" w:date="2025-09-11T10:27:00Z" w16du:dateUtc="2025-09-11T09:27:00Z">
              <w:tcPr>
                <w:tcW w:w="2884" w:type="dxa"/>
              </w:tcPr>
            </w:tcPrChange>
          </w:tcPr>
          <w:p w14:paraId="0781A7AD" w14:textId="77777777" w:rsidR="00B74FB7" w:rsidRPr="006A6681" w:rsidRDefault="00CB3A44" w:rsidP="006A6681">
            <w:pPr>
              <w:pStyle w:val="Arial11Bold"/>
              <w:rPr>
                <w:rFonts w:cs="Arial"/>
              </w:rPr>
            </w:pPr>
            <w:r w:rsidRPr="007E0B31">
              <w:rPr>
                <w:rFonts w:cs="Arial"/>
              </w:rPr>
              <w:t>Baseline Forecast</w:t>
            </w:r>
          </w:p>
          <w:p w14:paraId="634FC2BC" w14:textId="140A3B11" w:rsidR="00CB3A44" w:rsidRPr="007E0B31" w:rsidRDefault="00CB3A44" w:rsidP="009A2CEB">
            <w:pPr>
              <w:jc w:val="center"/>
              <w:rPr>
                <w:rFonts w:cs="Arial"/>
              </w:rPr>
            </w:pPr>
          </w:p>
        </w:tc>
        <w:tc>
          <w:tcPr>
            <w:tcW w:w="6634" w:type="dxa"/>
            <w:tcPrChange w:id="175" w:author="Stuart McLarnon [NESO]" w:date="2025-09-11T10:27:00Z" w16du:dateUtc="2025-09-11T09:27:00Z">
              <w:tcPr>
                <w:tcW w:w="6634" w:type="dxa"/>
              </w:tcPr>
            </w:tcPrChange>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4D563B">
        <w:trPr>
          <w:cantSplit/>
          <w:trPrChange w:id="176" w:author="Stuart McLarnon [NESO]" w:date="2025-09-11T10:27:00Z" w16du:dateUtc="2025-09-11T09:27:00Z">
            <w:trPr>
              <w:gridBefore w:val="1"/>
              <w:wBefore w:w="221" w:type="dxa"/>
              <w:cantSplit/>
            </w:trPr>
          </w:trPrChange>
        </w:trPr>
        <w:tc>
          <w:tcPr>
            <w:tcW w:w="2884" w:type="dxa"/>
            <w:tcPrChange w:id="177" w:author="Stuart McLarnon [NESO]" w:date="2025-09-11T10:27:00Z" w16du:dateUtc="2025-09-11T09:27:00Z">
              <w:tcPr>
                <w:tcW w:w="2884" w:type="dxa"/>
              </w:tcPr>
            </w:tcPrChange>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Change w:id="178" w:author="Stuart McLarnon [NESO]" w:date="2025-09-11T10:27:00Z" w16du:dateUtc="2025-09-11T09:27:00Z">
              <w:tcPr>
                <w:tcW w:w="6634" w:type="dxa"/>
              </w:tcPr>
            </w:tcPrChange>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4D563B">
        <w:trPr>
          <w:cantSplit/>
          <w:trPrChange w:id="179" w:author="Stuart McLarnon [NESO]" w:date="2025-09-11T10:27:00Z" w16du:dateUtc="2025-09-11T09:27:00Z">
            <w:trPr>
              <w:gridBefore w:val="1"/>
              <w:wBefore w:w="221" w:type="dxa"/>
              <w:cantSplit/>
            </w:trPr>
          </w:trPrChange>
        </w:trPr>
        <w:tc>
          <w:tcPr>
            <w:tcW w:w="2884" w:type="dxa"/>
            <w:tcPrChange w:id="180" w:author="Stuart McLarnon [NESO]" w:date="2025-09-11T10:27:00Z" w16du:dateUtc="2025-09-11T09:27:00Z">
              <w:tcPr>
                <w:tcW w:w="2884" w:type="dxa"/>
              </w:tcPr>
            </w:tcPrChange>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Change w:id="181" w:author="Stuart McLarnon [NESO]" w:date="2025-09-11T10:27:00Z" w16du:dateUtc="2025-09-11T09:27:00Z">
              <w:tcPr>
                <w:tcW w:w="6634" w:type="dxa"/>
              </w:tcPr>
            </w:tcPrChange>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4D563B">
        <w:trPr>
          <w:cantSplit/>
          <w:trPrChange w:id="182" w:author="Stuart McLarnon [NESO]" w:date="2025-09-11T10:27:00Z" w16du:dateUtc="2025-09-11T09:27:00Z">
            <w:trPr>
              <w:gridBefore w:val="1"/>
              <w:wBefore w:w="221" w:type="dxa"/>
              <w:cantSplit/>
            </w:trPr>
          </w:trPrChange>
        </w:trPr>
        <w:tc>
          <w:tcPr>
            <w:tcW w:w="2884" w:type="dxa"/>
            <w:tcPrChange w:id="183" w:author="Stuart McLarnon [NESO]" w:date="2025-09-11T10:27:00Z" w16du:dateUtc="2025-09-11T09:27:00Z">
              <w:tcPr>
                <w:tcW w:w="2884" w:type="dxa"/>
              </w:tcPr>
            </w:tcPrChange>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Change w:id="184" w:author="Stuart McLarnon [NESO]" w:date="2025-09-11T10:27:00Z" w16du:dateUtc="2025-09-11T09:27:00Z">
              <w:tcPr>
                <w:tcW w:w="6634" w:type="dxa"/>
              </w:tcPr>
            </w:tcPrChange>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72F29038" w14:textId="77777777" w:rsidTr="004D563B">
        <w:trPr>
          <w:cantSplit/>
          <w:trPrChange w:id="185" w:author="Stuart McLarnon [NESO]" w:date="2025-09-11T10:27:00Z" w16du:dateUtc="2025-09-11T09:27:00Z">
            <w:trPr>
              <w:gridBefore w:val="1"/>
              <w:wBefore w:w="221" w:type="dxa"/>
              <w:cantSplit/>
            </w:trPr>
          </w:trPrChange>
        </w:trPr>
        <w:tc>
          <w:tcPr>
            <w:tcW w:w="2884" w:type="dxa"/>
            <w:tcPrChange w:id="186" w:author="Stuart McLarnon [NESO]" w:date="2025-09-11T10:27:00Z" w16du:dateUtc="2025-09-11T09:27:00Z">
              <w:tcPr>
                <w:tcW w:w="2884" w:type="dxa"/>
              </w:tcPr>
            </w:tcPrChange>
          </w:tcPr>
          <w:p w14:paraId="6788BCE3" w14:textId="77777777" w:rsidR="00EB265E" w:rsidRPr="007E0B31" w:rsidRDefault="00EB265E" w:rsidP="00EB265E">
            <w:pPr>
              <w:pStyle w:val="Arial11Bold"/>
              <w:rPr>
                <w:rFonts w:cs="Arial"/>
              </w:rPr>
            </w:pPr>
            <w:r>
              <w:rPr>
                <w:rFonts w:cs="Arial"/>
              </w:rPr>
              <w:t>Bilateral Embedded Generation Agreement (BEGA)</w:t>
            </w:r>
          </w:p>
        </w:tc>
        <w:tc>
          <w:tcPr>
            <w:tcW w:w="6634" w:type="dxa"/>
            <w:tcPrChange w:id="187" w:author="Stuart McLarnon [NESO]" w:date="2025-09-11T10:27:00Z" w16du:dateUtc="2025-09-11T09:27:00Z">
              <w:tcPr>
                <w:tcW w:w="6634" w:type="dxa"/>
              </w:tcPr>
            </w:tcPrChange>
          </w:tcPr>
          <w:p w14:paraId="03C335C6" w14:textId="77777777"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4D563B">
        <w:trPr>
          <w:cantSplit/>
          <w:trPrChange w:id="188" w:author="Stuart McLarnon [NESO]" w:date="2025-09-11T10:27:00Z" w16du:dateUtc="2025-09-11T09:27:00Z">
            <w:trPr>
              <w:gridBefore w:val="1"/>
              <w:wBefore w:w="221" w:type="dxa"/>
              <w:cantSplit/>
            </w:trPr>
          </w:trPrChange>
        </w:trPr>
        <w:tc>
          <w:tcPr>
            <w:tcW w:w="2884" w:type="dxa"/>
            <w:tcPrChange w:id="189" w:author="Stuart McLarnon [NESO]" w:date="2025-09-11T10:27:00Z" w16du:dateUtc="2025-09-11T09:27:00Z">
              <w:tcPr>
                <w:tcW w:w="2884" w:type="dxa"/>
              </w:tcPr>
            </w:tcPrChange>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Change w:id="190" w:author="Stuart McLarnon [NESO]" w:date="2025-09-11T10:27:00Z" w16du:dateUtc="2025-09-11T09:27:00Z">
              <w:tcPr>
                <w:tcW w:w="6634" w:type="dxa"/>
              </w:tcPr>
            </w:tcPrChange>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4D563B">
        <w:trPr>
          <w:cantSplit/>
          <w:trPrChange w:id="191" w:author="Stuart McLarnon [NESO]" w:date="2025-09-11T10:27:00Z" w16du:dateUtc="2025-09-11T09:27:00Z">
            <w:trPr>
              <w:gridBefore w:val="1"/>
              <w:wBefore w:w="221" w:type="dxa"/>
              <w:cantSplit/>
            </w:trPr>
          </w:trPrChange>
        </w:trPr>
        <w:tc>
          <w:tcPr>
            <w:tcW w:w="2884" w:type="dxa"/>
            <w:tcPrChange w:id="192" w:author="Stuart McLarnon [NESO]" w:date="2025-09-11T10:27:00Z" w16du:dateUtc="2025-09-11T09:27:00Z">
              <w:tcPr>
                <w:tcW w:w="2884" w:type="dxa"/>
              </w:tcPr>
            </w:tcPrChange>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Change w:id="193" w:author="Stuart McLarnon [NESO]" w:date="2025-09-11T10:27:00Z" w16du:dateUtc="2025-09-11T09:27:00Z">
              <w:tcPr>
                <w:tcW w:w="6634" w:type="dxa"/>
              </w:tcPr>
            </w:tcPrChange>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4D563B">
        <w:trPr>
          <w:cantSplit/>
          <w:trPrChange w:id="194" w:author="Stuart McLarnon [NESO]" w:date="2025-09-11T10:27:00Z" w16du:dateUtc="2025-09-11T09:27:00Z">
            <w:trPr>
              <w:gridBefore w:val="1"/>
              <w:wBefore w:w="221" w:type="dxa"/>
              <w:cantSplit/>
            </w:trPr>
          </w:trPrChange>
        </w:trPr>
        <w:tc>
          <w:tcPr>
            <w:tcW w:w="2884" w:type="dxa"/>
            <w:tcPrChange w:id="195" w:author="Stuart McLarnon [NESO]" w:date="2025-09-11T10:27:00Z" w16du:dateUtc="2025-09-11T09:27:00Z">
              <w:tcPr>
                <w:tcW w:w="2884" w:type="dxa"/>
              </w:tcPr>
            </w:tcPrChange>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Change w:id="196" w:author="Stuart McLarnon [NESO]" w:date="2025-09-11T10:27:00Z" w16du:dateUtc="2025-09-11T09:27:00Z">
              <w:tcPr>
                <w:tcW w:w="6634" w:type="dxa"/>
              </w:tcPr>
            </w:tcPrChange>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4D563B">
        <w:trPr>
          <w:cantSplit/>
          <w:trPrChange w:id="197" w:author="Stuart McLarnon [NESO]" w:date="2025-09-11T10:27:00Z" w16du:dateUtc="2025-09-11T09:27:00Z">
            <w:trPr>
              <w:gridBefore w:val="1"/>
              <w:wBefore w:w="221" w:type="dxa"/>
              <w:cantSplit/>
            </w:trPr>
          </w:trPrChange>
        </w:trPr>
        <w:tc>
          <w:tcPr>
            <w:tcW w:w="2884" w:type="dxa"/>
            <w:tcPrChange w:id="198" w:author="Stuart McLarnon [NESO]" w:date="2025-09-11T10:27:00Z" w16du:dateUtc="2025-09-11T09:27:00Z">
              <w:tcPr>
                <w:tcW w:w="2884" w:type="dxa"/>
              </w:tcPr>
            </w:tcPrChange>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Change w:id="199" w:author="Stuart McLarnon [NESO]" w:date="2025-09-11T10:27:00Z" w16du:dateUtc="2025-09-11T09:27:00Z">
              <w:tcPr>
                <w:tcW w:w="6634" w:type="dxa"/>
              </w:tcPr>
            </w:tcPrChange>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4D563B">
        <w:trPr>
          <w:cantSplit/>
          <w:trPrChange w:id="200" w:author="Stuart McLarnon [NESO]" w:date="2025-09-11T10:27:00Z" w16du:dateUtc="2025-09-11T09:27:00Z">
            <w:trPr>
              <w:gridBefore w:val="1"/>
              <w:wBefore w:w="221" w:type="dxa"/>
              <w:cantSplit/>
            </w:trPr>
          </w:trPrChange>
        </w:trPr>
        <w:tc>
          <w:tcPr>
            <w:tcW w:w="2884" w:type="dxa"/>
            <w:tcPrChange w:id="201" w:author="Stuart McLarnon [NESO]" w:date="2025-09-11T10:27:00Z" w16du:dateUtc="2025-09-11T09:27:00Z">
              <w:tcPr>
                <w:tcW w:w="2884" w:type="dxa"/>
              </w:tcPr>
            </w:tcPrChange>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Change w:id="202" w:author="Stuart McLarnon [NESO]" w:date="2025-09-11T10:27:00Z" w16du:dateUtc="2025-09-11T09:27:00Z">
              <w:tcPr>
                <w:tcW w:w="6634" w:type="dxa"/>
              </w:tcPr>
            </w:tcPrChange>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4D563B">
        <w:trPr>
          <w:cantSplit/>
          <w:trPrChange w:id="203" w:author="Stuart McLarnon [NESO]" w:date="2025-09-11T10:27:00Z" w16du:dateUtc="2025-09-11T09:27:00Z">
            <w:trPr>
              <w:gridBefore w:val="1"/>
              <w:wBefore w:w="221" w:type="dxa"/>
              <w:cantSplit/>
            </w:trPr>
          </w:trPrChange>
        </w:trPr>
        <w:tc>
          <w:tcPr>
            <w:tcW w:w="2884" w:type="dxa"/>
            <w:tcPrChange w:id="204" w:author="Stuart McLarnon [NESO]" w:date="2025-09-11T10:27:00Z" w16du:dateUtc="2025-09-11T09:27:00Z">
              <w:tcPr>
                <w:tcW w:w="2884" w:type="dxa"/>
              </w:tcPr>
            </w:tcPrChange>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Change w:id="205" w:author="Stuart McLarnon [NESO]" w:date="2025-09-11T10:27:00Z" w16du:dateUtc="2025-09-11T09:27:00Z">
              <w:tcPr>
                <w:tcW w:w="6634" w:type="dxa"/>
              </w:tcPr>
            </w:tcPrChange>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4D563B">
        <w:trPr>
          <w:cantSplit/>
          <w:trPrChange w:id="206" w:author="Stuart McLarnon [NESO]" w:date="2025-09-11T10:27:00Z" w16du:dateUtc="2025-09-11T09:27:00Z">
            <w:trPr>
              <w:gridBefore w:val="1"/>
              <w:wBefore w:w="221" w:type="dxa"/>
              <w:cantSplit/>
            </w:trPr>
          </w:trPrChange>
        </w:trPr>
        <w:tc>
          <w:tcPr>
            <w:tcW w:w="2884" w:type="dxa"/>
            <w:tcPrChange w:id="207" w:author="Stuart McLarnon [NESO]" w:date="2025-09-11T10:27:00Z" w16du:dateUtc="2025-09-11T09:27:00Z">
              <w:tcPr>
                <w:tcW w:w="2884" w:type="dxa"/>
              </w:tcPr>
            </w:tcPrChange>
          </w:tcPr>
          <w:p w14:paraId="3918896D" w14:textId="77777777" w:rsidR="00CB3A44" w:rsidRPr="007E0B31" w:rsidRDefault="00CB3A44" w:rsidP="00ED5885">
            <w:pPr>
              <w:pStyle w:val="Arial11Bold"/>
              <w:rPr>
                <w:rFonts w:cs="Arial"/>
              </w:rPr>
            </w:pPr>
            <w:r w:rsidRPr="007E0B31">
              <w:rPr>
                <w:rFonts w:cs="Arial"/>
              </w:rPr>
              <w:t>BSCCo</w:t>
            </w:r>
          </w:p>
        </w:tc>
        <w:tc>
          <w:tcPr>
            <w:tcW w:w="6634" w:type="dxa"/>
            <w:tcPrChange w:id="208" w:author="Stuart McLarnon [NESO]" w:date="2025-09-11T10:27:00Z" w16du:dateUtc="2025-09-11T09:27:00Z">
              <w:tcPr>
                <w:tcW w:w="6634" w:type="dxa"/>
              </w:tcPr>
            </w:tcPrChange>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4D563B">
        <w:trPr>
          <w:cantSplit/>
          <w:trPrChange w:id="209" w:author="Stuart McLarnon [NESO]" w:date="2025-09-11T10:27:00Z" w16du:dateUtc="2025-09-11T09:27:00Z">
            <w:trPr>
              <w:gridBefore w:val="1"/>
              <w:wBefore w:w="221" w:type="dxa"/>
              <w:cantSplit/>
            </w:trPr>
          </w:trPrChange>
        </w:trPr>
        <w:tc>
          <w:tcPr>
            <w:tcW w:w="2884" w:type="dxa"/>
            <w:tcPrChange w:id="210" w:author="Stuart McLarnon [NESO]" w:date="2025-09-11T10:27:00Z" w16du:dateUtc="2025-09-11T09:27:00Z">
              <w:tcPr>
                <w:tcW w:w="2884" w:type="dxa"/>
              </w:tcPr>
            </w:tcPrChange>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Change w:id="211" w:author="Stuart McLarnon [NESO]" w:date="2025-09-11T10:27:00Z" w16du:dateUtc="2025-09-11T09:27:00Z">
              <w:tcPr>
                <w:tcW w:w="6634" w:type="dxa"/>
              </w:tcPr>
            </w:tcPrChange>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4D563B">
        <w:trPr>
          <w:cantSplit/>
          <w:trPrChange w:id="212" w:author="Stuart McLarnon [NESO]" w:date="2025-09-11T10:27:00Z" w16du:dateUtc="2025-09-11T09:27:00Z">
            <w:trPr>
              <w:gridBefore w:val="1"/>
              <w:wBefore w:w="221" w:type="dxa"/>
              <w:cantSplit/>
            </w:trPr>
          </w:trPrChange>
        </w:trPr>
        <w:tc>
          <w:tcPr>
            <w:tcW w:w="2884" w:type="dxa"/>
            <w:tcPrChange w:id="213" w:author="Stuart McLarnon [NESO]" w:date="2025-09-11T10:27:00Z" w16du:dateUtc="2025-09-11T09:27:00Z">
              <w:tcPr>
                <w:tcW w:w="2884" w:type="dxa"/>
              </w:tcPr>
            </w:tcPrChange>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Change w:id="214" w:author="Stuart McLarnon [NESO]" w:date="2025-09-11T10:27:00Z" w16du:dateUtc="2025-09-11T09:27:00Z">
              <w:tcPr>
                <w:tcW w:w="6634" w:type="dxa"/>
              </w:tcPr>
            </w:tcPrChange>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4D563B">
        <w:trPr>
          <w:cantSplit/>
          <w:trPrChange w:id="215" w:author="Stuart McLarnon [NESO]" w:date="2025-09-11T10:27:00Z" w16du:dateUtc="2025-09-11T09:27:00Z">
            <w:trPr>
              <w:gridBefore w:val="1"/>
              <w:wBefore w:w="221" w:type="dxa"/>
              <w:cantSplit/>
            </w:trPr>
          </w:trPrChange>
        </w:trPr>
        <w:tc>
          <w:tcPr>
            <w:tcW w:w="2884" w:type="dxa"/>
            <w:tcPrChange w:id="216" w:author="Stuart McLarnon [NESO]" w:date="2025-09-11T10:27:00Z" w16du:dateUtc="2025-09-11T09:27:00Z">
              <w:tcPr>
                <w:tcW w:w="2884" w:type="dxa"/>
              </w:tcPr>
            </w:tcPrChange>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Change w:id="217" w:author="Stuart McLarnon [NESO]" w:date="2025-09-11T10:27:00Z" w16du:dateUtc="2025-09-11T09:27:00Z">
              <w:tcPr>
                <w:tcW w:w="6634" w:type="dxa"/>
              </w:tcPr>
            </w:tcPrChange>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4D563B">
        <w:trPr>
          <w:cantSplit/>
          <w:trPrChange w:id="218" w:author="Stuart McLarnon [NESO]" w:date="2025-09-11T10:27:00Z" w16du:dateUtc="2025-09-11T09:27:00Z">
            <w:trPr>
              <w:gridBefore w:val="1"/>
              <w:wBefore w:w="221" w:type="dxa"/>
              <w:cantSplit/>
            </w:trPr>
          </w:trPrChange>
        </w:trPr>
        <w:tc>
          <w:tcPr>
            <w:tcW w:w="2884" w:type="dxa"/>
            <w:tcPrChange w:id="219" w:author="Stuart McLarnon [NESO]" w:date="2025-09-11T10:27:00Z" w16du:dateUtc="2025-09-11T09:27:00Z">
              <w:tcPr>
                <w:tcW w:w="2884" w:type="dxa"/>
              </w:tcPr>
            </w:tcPrChange>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Change w:id="220" w:author="Stuart McLarnon [NESO]" w:date="2025-09-11T10:27:00Z" w16du:dateUtc="2025-09-11T09:27:00Z">
              <w:tcPr>
                <w:tcW w:w="6634" w:type="dxa"/>
              </w:tcPr>
            </w:tcPrChange>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4D563B">
        <w:trPr>
          <w:cantSplit/>
          <w:trPrChange w:id="221" w:author="Stuart McLarnon [NESO]" w:date="2025-09-11T10:27:00Z" w16du:dateUtc="2025-09-11T09:27:00Z">
            <w:trPr>
              <w:gridBefore w:val="1"/>
              <w:wBefore w:w="221" w:type="dxa"/>
              <w:cantSplit/>
            </w:trPr>
          </w:trPrChange>
        </w:trPr>
        <w:tc>
          <w:tcPr>
            <w:tcW w:w="2884" w:type="dxa"/>
            <w:tcPrChange w:id="222" w:author="Stuart McLarnon [NESO]" w:date="2025-09-11T10:27:00Z" w16du:dateUtc="2025-09-11T09:27:00Z">
              <w:tcPr>
                <w:tcW w:w="2884" w:type="dxa"/>
              </w:tcPr>
            </w:tcPrChange>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Change w:id="223" w:author="Stuart McLarnon [NESO]" w:date="2025-09-11T10:27:00Z" w16du:dateUtc="2025-09-11T09:27:00Z">
              <w:tcPr>
                <w:tcW w:w="6634" w:type="dxa"/>
              </w:tcPr>
            </w:tcPrChange>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4D563B">
        <w:trPr>
          <w:cantSplit/>
          <w:trPrChange w:id="224" w:author="Stuart McLarnon [NESO]" w:date="2025-09-11T10:27:00Z" w16du:dateUtc="2025-09-11T09:27:00Z">
            <w:trPr>
              <w:gridBefore w:val="1"/>
              <w:wBefore w:w="221" w:type="dxa"/>
              <w:cantSplit/>
            </w:trPr>
          </w:trPrChange>
        </w:trPr>
        <w:tc>
          <w:tcPr>
            <w:tcW w:w="2884" w:type="dxa"/>
            <w:tcPrChange w:id="225" w:author="Stuart McLarnon [NESO]" w:date="2025-09-11T10:27:00Z" w16du:dateUtc="2025-09-11T09:27:00Z">
              <w:tcPr>
                <w:tcW w:w="2884" w:type="dxa"/>
              </w:tcPr>
            </w:tcPrChange>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Change w:id="226" w:author="Stuart McLarnon [NESO]" w:date="2025-09-11T10:27:00Z" w16du:dateUtc="2025-09-11T09:27:00Z">
              <w:tcPr>
                <w:tcW w:w="6634" w:type="dxa"/>
              </w:tcPr>
            </w:tcPrChange>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4D563B">
        <w:trPr>
          <w:cantSplit/>
          <w:trPrChange w:id="227" w:author="Stuart McLarnon [NESO]" w:date="2025-09-11T10:27:00Z" w16du:dateUtc="2025-09-11T09:27:00Z">
            <w:trPr>
              <w:gridBefore w:val="1"/>
              <w:wBefore w:w="221" w:type="dxa"/>
              <w:cantSplit/>
            </w:trPr>
          </w:trPrChange>
        </w:trPr>
        <w:tc>
          <w:tcPr>
            <w:tcW w:w="2884" w:type="dxa"/>
            <w:tcPrChange w:id="228" w:author="Stuart McLarnon [NESO]" w:date="2025-09-11T10:27:00Z" w16du:dateUtc="2025-09-11T09:27:00Z">
              <w:tcPr>
                <w:tcW w:w="2884" w:type="dxa"/>
              </w:tcPr>
            </w:tcPrChange>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Change w:id="229" w:author="Stuart McLarnon [NESO]" w:date="2025-09-11T10:27:00Z" w16du:dateUtc="2025-09-11T09:27:00Z">
              <w:tcPr>
                <w:tcW w:w="6634" w:type="dxa"/>
              </w:tcPr>
            </w:tcPrChange>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4D563B">
        <w:trPr>
          <w:cantSplit/>
          <w:trPrChange w:id="230" w:author="Stuart McLarnon [NESO]" w:date="2025-09-11T10:27:00Z" w16du:dateUtc="2025-09-11T09:27:00Z">
            <w:trPr>
              <w:gridBefore w:val="1"/>
              <w:wBefore w:w="221" w:type="dxa"/>
              <w:cantSplit/>
            </w:trPr>
          </w:trPrChange>
        </w:trPr>
        <w:tc>
          <w:tcPr>
            <w:tcW w:w="2884" w:type="dxa"/>
            <w:tcPrChange w:id="231" w:author="Stuart McLarnon [NESO]" w:date="2025-09-11T10:27:00Z" w16du:dateUtc="2025-09-11T09:27:00Z">
              <w:tcPr>
                <w:tcW w:w="2884" w:type="dxa"/>
              </w:tcPr>
            </w:tcPrChange>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Change w:id="232" w:author="Stuart McLarnon [NESO]" w:date="2025-09-11T10:27:00Z" w16du:dateUtc="2025-09-11T09:27:00Z">
              <w:tcPr>
                <w:tcW w:w="6634" w:type="dxa"/>
              </w:tcPr>
            </w:tcPrChange>
          </w:tcPr>
          <w:p w14:paraId="1A03CB14" w14:textId="77777777" w:rsidR="00CB3A44" w:rsidRPr="007E0B31" w:rsidRDefault="00CB3A44" w:rsidP="00D82AFC">
            <w:pPr>
              <w:pStyle w:val="TableArial11"/>
              <w:rPr>
                <w:rFonts w:cs="Arial"/>
              </w:rPr>
            </w:pPr>
            <w:bookmarkStart w:id="233"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33"/>
            <w:r w:rsidRPr="007E0B31">
              <w:rPr>
                <w:rFonts w:cs="Arial"/>
              </w:rPr>
              <w:t>.</w:t>
            </w:r>
          </w:p>
        </w:tc>
      </w:tr>
      <w:tr w:rsidR="00046274" w:rsidRPr="007E0B31" w14:paraId="4F54E2D5" w14:textId="77777777" w:rsidTr="004D563B">
        <w:trPr>
          <w:cantSplit/>
          <w:trPrChange w:id="234" w:author="Stuart McLarnon [NESO]" w:date="2025-09-11T10:27:00Z" w16du:dateUtc="2025-09-11T09:27:00Z">
            <w:trPr>
              <w:gridBefore w:val="1"/>
              <w:wBefore w:w="221" w:type="dxa"/>
              <w:cantSplit/>
            </w:trPr>
          </w:trPrChange>
        </w:trPr>
        <w:tc>
          <w:tcPr>
            <w:tcW w:w="2884" w:type="dxa"/>
            <w:tcPrChange w:id="235" w:author="Stuart McLarnon [NESO]" w:date="2025-09-11T10:27:00Z" w16du:dateUtc="2025-09-11T09:27:00Z">
              <w:tcPr>
                <w:tcW w:w="2884" w:type="dxa"/>
              </w:tcPr>
            </w:tcPrChange>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Change w:id="236" w:author="Stuart McLarnon [NESO]" w:date="2025-09-11T10:27:00Z" w16du:dateUtc="2025-09-11T09:27:00Z">
              <w:tcPr>
                <w:tcW w:w="6634" w:type="dxa"/>
              </w:tcPr>
            </w:tcPrChange>
          </w:tcPr>
          <w:p w14:paraId="61F2D68E" w14:textId="77777777" w:rsidR="00CB3A44" w:rsidRPr="007E0B31" w:rsidRDefault="00CB3A44" w:rsidP="00D82AFC">
            <w:pPr>
              <w:pStyle w:val="TableArial11"/>
              <w:rPr>
                <w:rFonts w:cs="Arial"/>
              </w:rPr>
            </w:pPr>
            <w:bookmarkStart w:id="237" w:name="_DV_C123"/>
            <w:r w:rsidRPr="007E0B31">
              <w:rPr>
                <w:rFonts w:cs="Arial"/>
              </w:rPr>
              <w:t>A System to Generator Operational Intertripping Scheme which is:-</w:t>
            </w:r>
            <w:bookmarkEnd w:id="237"/>
          </w:p>
          <w:p w14:paraId="3C1DF7DA" w14:textId="77777777" w:rsidR="00CB3A44" w:rsidRPr="007E0B31" w:rsidRDefault="00CB3A44" w:rsidP="00D94463">
            <w:pPr>
              <w:pStyle w:val="TableArial11"/>
              <w:ind w:left="567" w:hanging="567"/>
              <w:rPr>
                <w:rFonts w:cs="Arial"/>
              </w:rPr>
            </w:pPr>
            <w:bookmarkStart w:id="23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38"/>
          </w:p>
          <w:p w14:paraId="64BA401B" w14:textId="77777777" w:rsidR="00CB3A44" w:rsidRPr="007E0B31" w:rsidRDefault="00CB3A44" w:rsidP="00D94463">
            <w:pPr>
              <w:pStyle w:val="TableArial11"/>
              <w:ind w:left="567" w:hanging="567"/>
              <w:rPr>
                <w:rFonts w:cs="Arial"/>
              </w:rPr>
            </w:pPr>
            <w:bookmarkStart w:id="23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39"/>
          </w:p>
          <w:p w14:paraId="583A4AD0" w14:textId="77777777" w:rsidR="00CB3A44" w:rsidRPr="007E0B31" w:rsidRDefault="00CB3A44" w:rsidP="00D82AFC">
            <w:pPr>
              <w:pStyle w:val="TableArial11"/>
              <w:rPr>
                <w:rFonts w:cs="Arial"/>
              </w:rPr>
            </w:pPr>
            <w:bookmarkStart w:id="24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40"/>
            <w:r w:rsidRPr="007E0B31">
              <w:rPr>
                <w:rFonts w:cs="Arial"/>
              </w:rPr>
              <w:t>.</w:t>
            </w:r>
          </w:p>
        </w:tc>
      </w:tr>
      <w:tr w:rsidR="00046274" w:rsidRPr="007E0B31" w14:paraId="7C541C3D" w14:textId="77777777" w:rsidTr="004D563B">
        <w:trPr>
          <w:cantSplit/>
          <w:trPrChange w:id="241" w:author="Stuart McLarnon [NESO]" w:date="2025-09-11T10:27:00Z" w16du:dateUtc="2025-09-11T09:27:00Z">
            <w:trPr>
              <w:gridBefore w:val="1"/>
              <w:wBefore w:w="221" w:type="dxa"/>
              <w:cantSplit/>
            </w:trPr>
          </w:trPrChange>
        </w:trPr>
        <w:tc>
          <w:tcPr>
            <w:tcW w:w="2884" w:type="dxa"/>
            <w:tcPrChange w:id="242" w:author="Stuart McLarnon [NESO]" w:date="2025-09-11T10:27:00Z" w16du:dateUtc="2025-09-11T09:27:00Z">
              <w:tcPr>
                <w:tcW w:w="2884" w:type="dxa"/>
              </w:tcPr>
            </w:tcPrChange>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Change w:id="243" w:author="Stuart McLarnon [NESO]" w:date="2025-09-11T10:27:00Z" w16du:dateUtc="2025-09-11T09:27:00Z">
              <w:tcPr>
                <w:tcW w:w="6634" w:type="dxa"/>
              </w:tcPr>
            </w:tcPrChange>
          </w:tcPr>
          <w:p w14:paraId="30670C6A" w14:textId="7124D3E8" w:rsidR="00CB3A44" w:rsidRPr="007E0B31" w:rsidRDefault="00CB3A44" w:rsidP="001750CE">
            <w:pPr>
              <w:pStyle w:val="TableArial11"/>
              <w:rPr>
                <w:rFonts w:cs="Arial"/>
              </w:rPr>
            </w:pPr>
            <w:bookmarkStart w:id="244"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44"/>
            <w:r w:rsidRPr="007E0B31">
              <w:rPr>
                <w:rFonts w:cs="Arial"/>
              </w:rPr>
              <w:t>.</w:t>
            </w:r>
          </w:p>
        </w:tc>
      </w:tr>
      <w:tr w:rsidR="00046274" w:rsidRPr="007E0B31" w14:paraId="5FB8479F" w14:textId="77777777" w:rsidTr="004D563B">
        <w:trPr>
          <w:cantSplit/>
          <w:trPrChange w:id="245" w:author="Stuart McLarnon [NESO]" w:date="2025-09-11T10:27:00Z" w16du:dateUtc="2025-09-11T09:27:00Z">
            <w:trPr>
              <w:gridBefore w:val="1"/>
              <w:wBefore w:w="221" w:type="dxa"/>
              <w:cantSplit/>
            </w:trPr>
          </w:trPrChange>
        </w:trPr>
        <w:tc>
          <w:tcPr>
            <w:tcW w:w="2884" w:type="dxa"/>
            <w:tcPrChange w:id="246" w:author="Stuart McLarnon [NESO]" w:date="2025-09-11T10:27:00Z" w16du:dateUtc="2025-09-11T09:27:00Z">
              <w:tcPr>
                <w:tcW w:w="2884" w:type="dxa"/>
              </w:tcPr>
            </w:tcPrChange>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Change w:id="247" w:author="Stuart McLarnon [NESO]" w:date="2025-09-11T10:27:00Z" w16du:dateUtc="2025-09-11T09:27:00Z">
              <w:tcPr>
                <w:tcW w:w="6634" w:type="dxa"/>
              </w:tcPr>
            </w:tcPrChange>
          </w:tcPr>
          <w:p w14:paraId="5789E237" w14:textId="77777777" w:rsidR="00CB3A44" w:rsidRPr="007E0B31" w:rsidRDefault="00CB3A44" w:rsidP="001750CE">
            <w:pPr>
              <w:pStyle w:val="TableArial11"/>
              <w:rPr>
                <w:rFonts w:cs="Arial"/>
              </w:rPr>
            </w:pPr>
            <w:bookmarkStart w:id="248"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48"/>
            <w:r w:rsidRPr="007E0B31">
              <w:rPr>
                <w:rFonts w:cs="Arial"/>
              </w:rPr>
              <w:t>.</w:t>
            </w:r>
          </w:p>
        </w:tc>
      </w:tr>
      <w:tr w:rsidR="00091D8D" w:rsidRPr="0079139F" w14:paraId="691ECA40" w14:textId="77777777" w:rsidTr="004D563B">
        <w:trPr>
          <w:cantSplit/>
          <w:trPrChange w:id="249" w:author="Stuart McLarnon [NESO]" w:date="2025-09-11T10:27:00Z" w16du:dateUtc="2025-09-11T09:27:00Z">
            <w:trPr>
              <w:gridBefore w:val="1"/>
              <w:wBefore w:w="221" w:type="dxa"/>
              <w:cantSplit/>
            </w:trPr>
          </w:trPrChange>
        </w:trPr>
        <w:tc>
          <w:tcPr>
            <w:tcW w:w="2884" w:type="dxa"/>
            <w:tcPrChange w:id="250" w:author="Stuart McLarnon [NESO]" w:date="2025-09-11T10:27:00Z" w16du:dateUtc="2025-09-11T09:27:00Z">
              <w:tcPr>
                <w:tcW w:w="2884" w:type="dxa"/>
              </w:tcPr>
            </w:tcPrChange>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Change w:id="251" w:author="Stuart McLarnon [NESO]" w:date="2025-09-11T10:27:00Z" w16du:dateUtc="2025-09-11T09:27:00Z">
              <w:tcPr>
                <w:tcW w:w="6634" w:type="dxa"/>
              </w:tcPr>
            </w:tcPrChange>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4D563B">
        <w:trPr>
          <w:cantSplit/>
          <w:trPrChange w:id="252" w:author="Stuart McLarnon [NESO]" w:date="2025-09-11T10:27:00Z" w16du:dateUtc="2025-09-11T09:27:00Z">
            <w:trPr>
              <w:gridBefore w:val="1"/>
              <w:wBefore w:w="221" w:type="dxa"/>
              <w:cantSplit/>
            </w:trPr>
          </w:trPrChange>
        </w:trPr>
        <w:tc>
          <w:tcPr>
            <w:tcW w:w="2884" w:type="dxa"/>
            <w:tcPrChange w:id="253" w:author="Stuart McLarnon [NESO]" w:date="2025-09-11T10:27:00Z" w16du:dateUtc="2025-09-11T09:27:00Z">
              <w:tcPr>
                <w:tcW w:w="2884" w:type="dxa"/>
              </w:tcPr>
            </w:tcPrChange>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Change w:id="254" w:author="Stuart McLarnon [NESO]" w:date="2025-09-11T10:27:00Z" w16du:dateUtc="2025-09-11T09:27:00Z">
              <w:tcPr>
                <w:tcW w:w="6634" w:type="dxa"/>
              </w:tcPr>
            </w:tcPrChange>
          </w:tcPr>
          <w:p w14:paraId="19F412F1" w14:textId="77777777" w:rsidR="00CB3A44" w:rsidRPr="007E0B31" w:rsidRDefault="00CB3A44" w:rsidP="00B53F5E">
            <w:pPr>
              <w:pStyle w:val="TableArial11"/>
              <w:rPr>
                <w:rFonts w:cs="Arial"/>
              </w:rPr>
            </w:pPr>
            <w:r w:rsidRPr="007E0B31">
              <w:rPr>
                <w:rFonts w:cs="Arial"/>
              </w:rPr>
              <w:t>E</w:t>
            </w:r>
            <w:bookmarkStart w:id="255" w:name="OLE_LINK2"/>
            <w:bookmarkStart w:id="256" w:name="OLE_LINK3"/>
            <w:r w:rsidRPr="007E0B31">
              <w:rPr>
                <w:rFonts w:cs="Arial"/>
              </w:rPr>
              <w:t>uropean Committee for Electrotechnical Standardisation.</w:t>
            </w:r>
            <w:bookmarkEnd w:id="255"/>
            <w:bookmarkEnd w:id="256"/>
          </w:p>
        </w:tc>
      </w:tr>
      <w:tr w:rsidR="00046274" w:rsidRPr="007E0B31" w14:paraId="693DA241" w14:textId="77777777" w:rsidTr="004D563B">
        <w:trPr>
          <w:cantSplit/>
          <w:trPrChange w:id="257" w:author="Stuart McLarnon [NESO]" w:date="2025-09-11T10:27:00Z" w16du:dateUtc="2025-09-11T09:27:00Z">
            <w:trPr>
              <w:gridBefore w:val="1"/>
              <w:wBefore w:w="221" w:type="dxa"/>
              <w:cantSplit/>
            </w:trPr>
          </w:trPrChange>
        </w:trPr>
        <w:tc>
          <w:tcPr>
            <w:tcW w:w="2884" w:type="dxa"/>
            <w:tcPrChange w:id="258" w:author="Stuart McLarnon [NESO]" w:date="2025-09-11T10:27:00Z" w16du:dateUtc="2025-09-11T09:27:00Z">
              <w:tcPr>
                <w:tcW w:w="2884" w:type="dxa"/>
              </w:tcPr>
            </w:tcPrChange>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Change w:id="259" w:author="Stuart McLarnon [NESO]" w:date="2025-09-11T10:27:00Z" w16du:dateUtc="2025-09-11T09:27:00Z">
              <w:tcPr>
                <w:tcW w:w="6634" w:type="dxa"/>
              </w:tcPr>
            </w:tcPrChange>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4D563B">
        <w:trPr>
          <w:cantSplit/>
          <w:trPrChange w:id="260" w:author="Stuart McLarnon [NESO]" w:date="2025-09-11T10:27:00Z" w16du:dateUtc="2025-09-11T09:27:00Z">
            <w:trPr>
              <w:gridBefore w:val="1"/>
              <w:wBefore w:w="221" w:type="dxa"/>
              <w:cantSplit/>
            </w:trPr>
          </w:trPrChange>
        </w:trPr>
        <w:tc>
          <w:tcPr>
            <w:tcW w:w="2884" w:type="dxa"/>
            <w:tcPrChange w:id="261" w:author="Stuart McLarnon [NESO]" w:date="2025-09-11T10:27:00Z" w16du:dateUtc="2025-09-11T09:27:00Z">
              <w:tcPr>
                <w:tcW w:w="2884" w:type="dxa"/>
              </w:tcPr>
            </w:tcPrChange>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Change w:id="262" w:author="Stuart McLarnon [NESO]" w:date="2025-09-11T10:27:00Z" w16du:dateUtc="2025-09-11T09:27:00Z">
              <w:tcPr>
                <w:tcW w:w="6634" w:type="dxa"/>
              </w:tcPr>
            </w:tcPrChange>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4D563B">
        <w:trPr>
          <w:cantSplit/>
          <w:trPrChange w:id="263" w:author="Stuart McLarnon [NESO]" w:date="2025-09-11T10:27:00Z" w16du:dateUtc="2025-09-11T09:27:00Z">
            <w:trPr>
              <w:gridBefore w:val="1"/>
              <w:wBefore w:w="221" w:type="dxa"/>
              <w:cantSplit/>
            </w:trPr>
          </w:trPrChange>
        </w:trPr>
        <w:tc>
          <w:tcPr>
            <w:tcW w:w="2884" w:type="dxa"/>
            <w:tcPrChange w:id="264" w:author="Stuart McLarnon [NESO]" w:date="2025-09-11T10:27:00Z" w16du:dateUtc="2025-09-11T09:27:00Z">
              <w:tcPr>
                <w:tcW w:w="2884" w:type="dxa"/>
              </w:tcPr>
            </w:tcPrChange>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Change w:id="265" w:author="Stuart McLarnon [NESO]" w:date="2025-09-11T10:27:00Z" w16du:dateUtc="2025-09-11T09:27:00Z">
              <w:tcPr>
                <w:tcW w:w="6634" w:type="dxa"/>
              </w:tcPr>
            </w:tcPrChange>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4D563B">
        <w:trPr>
          <w:cantSplit/>
          <w:trPrChange w:id="266" w:author="Stuart McLarnon [NESO]" w:date="2025-09-11T10:27:00Z" w16du:dateUtc="2025-09-11T09:27:00Z">
            <w:trPr>
              <w:gridBefore w:val="1"/>
              <w:wBefore w:w="221" w:type="dxa"/>
              <w:cantSplit/>
            </w:trPr>
          </w:trPrChange>
        </w:trPr>
        <w:tc>
          <w:tcPr>
            <w:tcW w:w="2884" w:type="dxa"/>
            <w:tcPrChange w:id="267" w:author="Stuart McLarnon [NESO]" w:date="2025-09-11T10:27:00Z" w16du:dateUtc="2025-09-11T09:27:00Z">
              <w:tcPr>
                <w:tcW w:w="2884" w:type="dxa"/>
              </w:tcPr>
            </w:tcPrChange>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Change w:id="268" w:author="Stuart McLarnon [NESO]" w:date="2025-09-11T10:27:00Z" w16du:dateUtc="2025-09-11T09:27:00Z">
              <w:tcPr>
                <w:tcW w:w="6634" w:type="dxa"/>
              </w:tcPr>
            </w:tcPrChange>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4D563B">
        <w:trPr>
          <w:cantSplit/>
          <w:trPrChange w:id="269" w:author="Stuart McLarnon [NESO]" w:date="2025-09-11T10:27:00Z" w16du:dateUtc="2025-09-11T09:27:00Z">
            <w:trPr>
              <w:gridBefore w:val="1"/>
              <w:wBefore w:w="221" w:type="dxa"/>
              <w:cantSplit/>
            </w:trPr>
          </w:trPrChange>
        </w:trPr>
        <w:tc>
          <w:tcPr>
            <w:tcW w:w="2884" w:type="dxa"/>
            <w:tcPrChange w:id="270" w:author="Stuart McLarnon [NESO]" w:date="2025-09-11T10:27:00Z" w16du:dateUtc="2025-09-11T09:27:00Z">
              <w:tcPr>
                <w:tcW w:w="2884" w:type="dxa"/>
              </w:tcPr>
            </w:tcPrChange>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Change w:id="271" w:author="Stuart McLarnon [NESO]" w:date="2025-09-11T10:27:00Z" w16du:dateUtc="2025-09-11T09:27:00Z">
              <w:tcPr>
                <w:tcW w:w="6634" w:type="dxa"/>
              </w:tcPr>
            </w:tcPrChange>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4D563B">
        <w:trPr>
          <w:cantSplit/>
          <w:trPrChange w:id="272" w:author="Stuart McLarnon [NESO]" w:date="2025-09-11T10:27:00Z" w16du:dateUtc="2025-09-11T09:27:00Z">
            <w:trPr>
              <w:gridBefore w:val="1"/>
              <w:wBefore w:w="221" w:type="dxa"/>
              <w:cantSplit/>
            </w:trPr>
          </w:trPrChange>
        </w:trPr>
        <w:tc>
          <w:tcPr>
            <w:tcW w:w="2884" w:type="dxa"/>
            <w:tcPrChange w:id="273" w:author="Stuart McLarnon [NESO]" w:date="2025-09-11T10:27:00Z" w16du:dateUtc="2025-09-11T09:27:00Z">
              <w:tcPr>
                <w:tcW w:w="2884" w:type="dxa"/>
              </w:tcPr>
            </w:tcPrChange>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Change w:id="274" w:author="Stuart McLarnon [NESO]" w:date="2025-09-11T10:27:00Z" w16du:dateUtc="2025-09-11T09:27:00Z">
              <w:tcPr>
                <w:tcW w:w="6634" w:type="dxa"/>
              </w:tcPr>
            </w:tcPrChange>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4D563B">
        <w:trPr>
          <w:cantSplit/>
          <w:trPrChange w:id="275" w:author="Stuart McLarnon [NESO]" w:date="2025-09-11T10:27:00Z" w16du:dateUtc="2025-09-11T09:27:00Z">
            <w:trPr>
              <w:gridBefore w:val="1"/>
              <w:wBefore w:w="221" w:type="dxa"/>
              <w:cantSplit/>
            </w:trPr>
          </w:trPrChange>
        </w:trPr>
        <w:tc>
          <w:tcPr>
            <w:tcW w:w="2884" w:type="dxa"/>
            <w:tcPrChange w:id="276" w:author="Stuart McLarnon [NESO]" w:date="2025-09-11T10:27:00Z" w16du:dateUtc="2025-09-11T09:27:00Z">
              <w:tcPr>
                <w:tcW w:w="2884" w:type="dxa"/>
              </w:tcPr>
            </w:tcPrChange>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Change w:id="277" w:author="Stuart McLarnon [NESO]" w:date="2025-09-11T10:27:00Z" w16du:dateUtc="2025-09-11T09:27:00Z">
              <w:tcPr>
                <w:tcW w:w="6634" w:type="dxa"/>
              </w:tcPr>
            </w:tcPrChange>
          </w:tcPr>
          <w:p w14:paraId="64111785" w14:textId="5E93A363" w:rsidR="00CB3A44" w:rsidRPr="007E0B31" w:rsidRDefault="00CB3A44" w:rsidP="00B53F5E">
            <w:pPr>
              <w:pStyle w:val="TableArial11"/>
              <w:rPr>
                <w:rFonts w:cs="Arial"/>
                <w:b/>
                <w:u w:val="single"/>
              </w:rPr>
            </w:pPr>
            <w:r w:rsidRPr="007E0B31">
              <w:rPr>
                <w:rFonts w:cs="Arial"/>
              </w:rPr>
              <w:t xml:space="preserve">A matrix in the form set out in Appendix </w:t>
            </w:r>
            <w:del w:id="278" w:author="Stuart McLarnon [NESO]" w:date="2025-09-09T15:10:00Z" w16du:dateUtc="2025-09-09T14:10:00Z">
              <w:r w:rsidRPr="007E0B31">
                <w:rPr>
                  <w:rFonts w:cs="Arial"/>
                </w:rPr>
                <w:delText>3</w:delText>
              </w:r>
            </w:del>
            <w:ins w:id="279" w:author="Stuart McLarnon [NESO]" w:date="2025-09-09T15:10:00Z" w16du:dateUtc="2025-09-09T14:10:00Z">
              <w:r w:rsidR="00A24644">
                <w:rPr>
                  <w:rFonts w:cs="Arial"/>
                </w:rPr>
                <w:t>2</w:t>
              </w:r>
            </w:ins>
            <w:r w:rsidRPr="007E0B31">
              <w:rPr>
                <w:rFonts w:cs="Arial"/>
              </w:rPr>
              <w:t xml:space="preserve">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4D563B">
        <w:trPr>
          <w:cantSplit/>
          <w:trPrChange w:id="280" w:author="Stuart McLarnon [NESO]" w:date="2025-09-11T10:27:00Z" w16du:dateUtc="2025-09-11T09:27:00Z">
            <w:trPr>
              <w:gridBefore w:val="1"/>
              <w:wBefore w:w="221" w:type="dxa"/>
              <w:cantSplit/>
            </w:trPr>
          </w:trPrChange>
        </w:trPr>
        <w:tc>
          <w:tcPr>
            <w:tcW w:w="2884" w:type="dxa"/>
            <w:tcPrChange w:id="281" w:author="Stuart McLarnon [NESO]" w:date="2025-09-11T10:27:00Z" w16du:dateUtc="2025-09-11T09:27:00Z">
              <w:tcPr>
                <w:tcW w:w="2884" w:type="dxa"/>
              </w:tcPr>
            </w:tcPrChange>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Change w:id="282" w:author="Stuart McLarnon [NESO]" w:date="2025-09-11T10:27:00Z" w16du:dateUtc="2025-09-11T09:27:00Z">
              <w:tcPr>
                <w:tcW w:w="6634" w:type="dxa"/>
              </w:tcPr>
            </w:tcPrChange>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4D563B">
        <w:trPr>
          <w:cantSplit/>
          <w:trPrChange w:id="283" w:author="Stuart McLarnon [NESO]" w:date="2025-09-11T10:27:00Z" w16du:dateUtc="2025-09-11T09:27:00Z">
            <w:trPr>
              <w:gridBefore w:val="1"/>
              <w:wBefore w:w="221" w:type="dxa"/>
              <w:cantSplit/>
            </w:trPr>
          </w:trPrChange>
        </w:trPr>
        <w:tc>
          <w:tcPr>
            <w:tcW w:w="2884" w:type="dxa"/>
            <w:tcPrChange w:id="284" w:author="Stuart McLarnon [NESO]" w:date="2025-09-11T10:27:00Z" w16du:dateUtc="2025-09-11T09:27:00Z">
              <w:tcPr>
                <w:tcW w:w="2884" w:type="dxa"/>
              </w:tcPr>
            </w:tcPrChange>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Change w:id="285" w:author="Stuart McLarnon [NESO]" w:date="2025-09-11T10:27:00Z" w16du:dateUtc="2025-09-11T09:27:00Z">
              <w:tcPr>
                <w:tcW w:w="6634" w:type="dxa"/>
              </w:tcPr>
            </w:tcPrChange>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4D563B">
        <w:trPr>
          <w:cantSplit/>
          <w:trPrChange w:id="286" w:author="Stuart McLarnon [NESO]" w:date="2025-09-11T10:27:00Z" w16du:dateUtc="2025-09-11T09:27:00Z">
            <w:trPr>
              <w:gridBefore w:val="1"/>
              <w:wBefore w:w="221" w:type="dxa"/>
              <w:cantSplit/>
            </w:trPr>
          </w:trPrChange>
        </w:trPr>
        <w:tc>
          <w:tcPr>
            <w:tcW w:w="2884" w:type="dxa"/>
            <w:tcPrChange w:id="287" w:author="Stuart McLarnon [NESO]" w:date="2025-09-11T10:27:00Z" w16du:dateUtc="2025-09-11T09:27:00Z">
              <w:tcPr>
                <w:tcW w:w="2884" w:type="dxa"/>
              </w:tcPr>
            </w:tcPrChange>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Change w:id="288" w:author="Stuart McLarnon [NESO]" w:date="2025-09-11T10:27:00Z" w16du:dateUtc="2025-09-11T09:27:00Z">
              <w:tcPr>
                <w:tcW w:w="6634" w:type="dxa"/>
              </w:tcPr>
            </w:tcPrChange>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4D563B">
        <w:trPr>
          <w:cantSplit/>
          <w:trPrChange w:id="289" w:author="Stuart McLarnon [NESO]" w:date="2025-09-11T10:27:00Z" w16du:dateUtc="2025-09-11T09:27:00Z">
            <w:trPr>
              <w:gridBefore w:val="1"/>
              <w:wBefore w:w="221" w:type="dxa"/>
              <w:cantSplit/>
            </w:trPr>
          </w:trPrChange>
        </w:trPr>
        <w:tc>
          <w:tcPr>
            <w:tcW w:w="2884" w:type="dxa"/>
            <w:tcPrChange w:id="290" w:author="Stuart McLarnon [NESO]" w:date="2025-09-11T10:27:00Z" w16du:dateUtc="2025-09-11T09:27:00Z">
              <w:tcPr>
                <w:tcW w:w="2884" w:type="dxa"/>
              </w:tcPr>
            </w:tcPrChange>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Change w:id="291" w:author="Stuart McLarnon [NESO]" w:date="2025-09-11T10:27:00Z" w16du:dateUtc="2025-09-11T09:27:00Z">
              <w:tcPr>
                <w:tcW w:w="6634" w:type="dxa"/>
              </w:tcPr>
            </w:tcPrChange>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4D563B">
        <w:trPr>
          <w:cantSplit/>
          <w:trPrChange w:id="292" w:author="Stuart McLarnon [NESO]" w:date="2025-09-11T10:27:00Z" w16du:dateUtc="2025-09-11T09:27:00Z">
            <w:trPr>
              <w:gridBefore w:val="1"/>
              <w:wBefore w:w="221" w:type="dxa"/>
              <w:cantSplit/>
            </w:trPr>
          </w:trPrChange>
        </w:trPr>
        <w:tc>
          <w:tcPr>
            <w:tcW w:w="2884" w:type="dxa"/>
            <w:tcPrChange w:id="293" w:author="Stuart McLarnon [NESO]" w:date="2025-09-11T10:27:00Z" w16du:dateUtc="2025-09-11T09:27:00Z">
              <w:tcPr>
                <w:tcW w:w="2884" w:type="dxa"/>
              </w:tcPr>
            </w:tcPrChange>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Change w:id="294" w:author="Stuart McLarnon [NESO]" w:date="2025-09-11T10:27:00Z" w16du:dateUtc="2025-09-11T09:27:00Z">
              <w:tcPr>
                <w:tcW w:w="6634" w:type="dxa"/>
              </w:tcPr>
            </w:tcPrChange>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4D563B">
        <w:trPr>
          <w:cantSplit/>
          <w:trPrChange w:id="295" w:author="Stuart McLarnon [NESO]" w:date="2025-09-11T10:27:00Z" w16du:dateUtc="2025-09-11T09:27:00Z">
            <w:trPr>
              <w:gridBefore w:val="1"/>
              <w:wBefore w:w="221" w:type="dxa"/>
              <w:cantSplit/>
            </w:trPr>
          </w:trPrChange>
        </w:trPr>
        <w:tc>
          <w:tcPr>
            <w:tcW w:w="2884" w:type="dxa"/>
            <w:tcPrChange w:id="296" w:author="Stuart McLarnon [NESO]" w:date="2025-09-11T10:27:00Z" w16du:dateUtc="2025-09-11T09:27:00Z">
              <w:tcPr>
                <w:tcW w:w="2884" w:type="dxa"/>
              </w:tcPr>
            </w:tcPrChange>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Change w:id="297" w:author="Stuart McLarnon [NESO]" w:date="2025-09-11T10:27:00Z" w16du:dateUtc="2025-09-11T09:27:00Z">
              <w:tcPr>
                <w:tcW w:w="6634" w:type="dxa"/>
              </w:tcPr>
            </w:tcPrChange>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4D563B">
        <w:trPr>
          <w:cantSplit/>
          <w:trPrChange w:id="298" w:author="Stuart McLarnon [NESO]" w:date="2025-09-11T10:27:00Z" w16du:dateUtc="2025-09-11T09:27:00Z">
            <w:trPr>
              <w:gridBefore w:val="1"/>
              <w:wBefore w:w="221" w:type="dxa"/>
              <w:cantSplit/>
            </w:trPr>
          </w:trPrChange>
        </w:trPr>
        <w:tc>
          <w:tcPr>
            <w:tcW w:w="2884" w:type="dxa"/>
            <w:tcPrChange w:id="299" w:author="Stuart McLarnon [NESO]" w:date="2025-09-11T10:27:00Z" w16du:dateUtc="2025-09-11T09:27:00Z">
              <w:tcPr>
                <w:tcW w:w="2884" w:type="dxa"/>
              </w:tcPr>
            </w:tcPrChange>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Change w:id="300" w:author="Stuart McLarnon [NESO]" w:date="2025-09-11T10:27:00Z" w16du:dateUtc="2025-09-11T09:27:00Z">
              <w:tcPr>
                <w:tcW w:w="6634" w:type="dxa"/>
              </w:tcPr>
            </w:tcPrChange>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4D563B">
        <w:trPr>
          <w:cantSplit/>
          <w:trPrChange w:id="301" w:author="Stuart McLarnon [NESO]" w:date="2025-09-11T10:27:00Z" w16du:dateUtc="2025-09-11T09:27:00Z">
            <w:trPr>
              <w:gridBefore w:val="1"/>
              <w:wBefore w:w="221" w:type="dxa"/>
              <w:cantSplit/>
            </w:trPr>
          </w:trPrChange>
        </w:trPr>
        <w:tc>
          <w:tcPr>
            <w:tcW w:w="2884" w:type="dxa"/>
            <w:tcPrChange w:id="302" w:author="Stuart McLarnon [NESO]" w:date="2025-09-11T10:27:00Z" w16du:dateUtc="2025-09-11T09:27:00Z">
              <w:tcPr>
                <w:tcW w:w="2884" w:type="dxa"/>
              </w:tcPr>
            </w:tcPrChange>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Change w:id="303" w:author="Stuart McLarnon [NESO]" w:date="2025-09-11T10:27:00Z" w16du:dateUtc="2025-09-11T09:27:00Z">
              <w:tcPr>
                <w:tcW w:w="6634" w:type="dxa"/>
              </w:tcPr>
            </w:tcPrChange>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4D563B">
        <w:trPr>
          <w:cantSplit/>
          <w:trPrChange w:id="304" w:author="Stuart McLarnon [NESO]" w:date="2025-09-11T10:27:00Z" w16du:dateUtc="2025-09-11T09:27:00Z">
            <w:trPr>
              <w:gridBefore w:val="1"/>
              <w:wBefore w:w="221" w:type="dxa"/>
              <w:cantSplit/>
            </w:trPr>
          </w:trPrChange>
        </w:trPr>
        <w:tc>
          <w:tcPr>
            <w:tcW w:w="2884" w:type="dxa"/>
            <w:tcPrChange w:id="305" w:author="Stuart McLarnon [NESO]" w:date="2025-09-11T10:27:00Z" w16du:dateUtc="2025-09-11T09:27:00Z">
              <w:tcPr>
                <w:tcW w:w="2884" w:type="dxa"/>
              </w:tcPr>
            </w:tcPrChange>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Change w:id="306" w:author="Stuart McLarnon [NESO]" w:date="2025-09-11T10:27:00Z" w16du:dateUtc="2025-09-11T09:27:00Z">
              <w:tcPr>
                <w:tcW w:w="6634" w:type="dxa"/>
              </w:tcPr>
            </w:tcPrChange>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4D563B">
        <w:trPr>
          <w:cantSplit/>
          <w:trPrChange w:id="307" w:author="Stuart McLarnon [NESO]" w:date="2025-09-11T10:27:00Z" w16du:dateUtc="2025-09-11T09:27:00Z">
            <w:trPr>
              <w:gridBefore w:val="1"/>
              <w:wBefore w:w="221" w:type="dxa"/>
              <w:cantSplit/>
            </w:trPr>
          </w:trPrChange>
        </w:trPr>
        <w:tc>
          <w:tcPr>
            <w:tcW w:w="2884" w:type="dxa"/>
            <w:tcPrChange w:id="308" w:author="Stuart McLarnon [NESO]" w:date="2025-09-11T10:27:00Z" w16du:dateUtc="2025-09-11T09:27:00Z">
              <w:tcPr>
                <w:tcW w:w="2884" w:type="dxa"/>
              </w:tcPr>
            </w:tcPrChange>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Change w:id="309" w:author="Stuart McLarnon [NESO]" w:date="2025-09-11T10:27:00Z" w16du:dateUtc="2025-09-11T09:27:00Z">
              <w:tcPr>
                <w:tcW w:w="6634" w:type="dxa"/>
              </w:tcPr>
            </w:tcPrChange>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4D563B">
        <w:trPr>
          <w:cantSplit/>
          <w:trPrChange w:id="310" w:author="Stuart McLarnon [NESO]" w:date="2025-09-11T10:27:00Z" w16du:dateUtc="2025-09-11T09:27:00Z">
            <w:trPr>
              <w:gridBefore w:val="1"/>
              <w:wBefore w:w="221" w:type="dxa"/>
              <w:cantSplit/>
            </w:trPr>
          </w:trPrChange>
        </w:trPr>
        <w:tc>
          <w:tcPr>
            <w:tcW w:w="2884" w:type="dxa"/>
            <w:tcPrChange w:id="311" w:author="Stuart McLarnon [NESO]" w:date="2025-09-11T10:27:00Z" w16du:dateUtc="2025-09-11T09:27:00Z">
              <w:tcPr>
                <w:tcW w:w="2884" w:type="dxa"/>
              </w:tcPr>
            </w:tcPrChange>
          </w:tcPr>
          <w:p w14:paraId="6314FD8D" w14:textId="1347C9AB" w:rsidR="004B6F56" w:rsidRPr="007E0B31" w:rsidRDefault="004B6F56" w:rsidP="00ED5885">
            <w:pPr>
              <w:pStyle w:val="Arial11Bold"/>
              <w:rPr>
                <w:rFonts w:cs="Arial"/>
              </w:rPr>
            </w:pPr>
            <w:r>
              <w:rPr>
                <w:rFonts w:cs="Arial"/>
              </w:rPr>
              <w:t>Committed Level</w:t>
            </w:r>
          </w:p>
        </w:tc>
        <w:tc>
          <w:tcPr>
            <w:tcW w:w="6634" w:type="dxa"/>
            <w:tcPrChange w:id="312" w:author="Stuart McLarnon [NESO]" w:date="2025-09-11T10:27:00Z" w16du:dateUtc="2025-09-11T09:27:00Z">
              <w:tcPr>
                <w:tcW w:w="6634" w:type="dxa"/>
              </w:tcPr>
            </w:tcPrChange>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4D563B">
        <w:trPr>
          <w:cantSplit/>
          <w:trPrChange w:id="313" w:author="Stuart McLarnon [NESO]" w:date="2025-09-11T10:27:00Z" w16du:dateUtc="2025-09-11T09:27:00Z">
            <w:trPr>
              <w:gridBefore w:val="1"/>
              <w:wBefore w:w="221" w:type="dxa"/>
              <w:cantSplit/>
            </w:trPr>
          </w:trPrChange>
        </w:trPr>
        <w:tc>
          <w:tcPr>
            <w:tcW w:w="2884" w:type="dxa"/>
            <w:tcPrChange w:id="314" w:author="Stuart McLarnon [NESO]" w:date="2025-09-11T10:27:00Z" w16du:dateUtc="2025-09-11T09:27:00Z">
              <w:tcPr>
                <w:tcW w:w="2884" w:type="dxa"/>
              </w:tcPr>
            </w:tcPrChange>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Change w:id="315" w:author="Stuart McLarnon [NESO]" w:date="2025-09-11T10:27:00Z" w16du:dateUtc="2025-09-11T09:27:00Z">
              <w:tcPr>
                <w:tcW w:w="6634" w:type="dxa"/>
              </w:tcPr>
            </w:tcPrChange>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4D563B">
        <w:trPr>
          <w:cantSplit/>
          <w:trPrChange w:id="316" w:author="Stuart McLarnon [NESO]" w:date="2025-09-11T10:27:00Z" w16du:dateUtc="2025-09-11T09:27:00Z">
            <w:trPr>
              <w:gridBefore w:val="1"/>
              <w:wBefore w:w="221" w:type="dxa"/>
              <w:cantSplit/>
            </w:trPr>
          </w:trPrChange>
        </w:trPr>
        <w:tc>
          <w:tcPr>
            <w:tcW w:w="2884" w:type="dxa"/>
            <w:tcPrChange w:id="317" w:author="Stuart McLarnon [NESO]" w:date="2025-09-11T10:27:00Z" w16du:dateUtc="2025-09-11T09:27:00Z">
              <w:tcPr>
                <w:tcW w:w="2884" w:type="dxa"/>
              </w:tcPr>
            </w:tcPrChange>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Change w:id="318" w:author="Stuart McLarnon [NESO]" w:date="2025-09-11T10:27:00Z" w16du:dateUtc="2025-09-11T09:27:00Z">
              <w:tcPr>
                <w:tcW w:w="6634" w:type="dxa"/>
              </w:tcPr>
            </w:tcPrChange>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5CCA37AE" w14:textId="77777777" w:rsidTr="004D563B">
        <w:trPr>
          <w:cantSplit/>
          <w:trPrChange w:id="319" w:author="Stuart McLarnon [NESO]" w:date="2025-09-11T10:27:00Z" w16du:dateUtc="2025-09-11T09:27:00Z">
            <w:trPr>
              <w:gridBefore w:val="1"/>
              <w:wBefore w:w="221" w:type="dxa"/>
              <w:cantSplit/>
            </w:trPr>
          </w:trPrChange>
        </w:trPr>
        <w:tc>
          <w:tcPr>
            <w:tcW w:w="2884" w:type="dxa"/>
            <w:tcPrChange w:id="320" w:author="Stuart McLarnon [NESO]" w:date="2025-09-11T10:27:00Z" w16du:dateUtc="2025-09-11T09:27:00Z">
              <w:tcPr>
                <w:tcW w:w="2884" w:type="dxa"/>
              </w:tcPr>
            </w:tcPrChange>
          </w:tcPr>
          <w:p w14:paraId="60EFEE4C" w14:textId="77777777"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Change w:id="321" w:author="Stuart McLarnon [NESO]" w:date="2025-09-11T10:27:00Z" w16du:dateUtc="2025-09-11T09:27:00Z">
              <w:tcPr>
                <w:tcW w:w="6634" w:type="dxa"/>
              </w:tcPr>
            </w:tcPrChange>
          </w:tcPr>
          <w:p w14:paraId="6F95B193" w14:textId="77777777"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2D307640" w14:textId="77777777" w:rsidTr="004D563B">
        <w:trPr>
          <w:cantSplit/>
          <w:trPrChange w:id="322" w:author="Stuart McLarnon [NESO]" w:date="2025-09-11T10:27:00Z" w16du:dateUtc="2025-09-11T09:27:00Z">
            <w:trPr>
              <w:gridBefore w:val="1"/>
              <w:wBefore w:w="221" w:type="dxa"/>
              <w:cantSplit/>
            </w:trPr>
          </w:trPrChange>
        </w:trPr>
        <w:tc>
          <w:tcPr>
            <w:tcW w:w="2884" w:type="dxa"/>
            <w:tcPrChange w:id="323" w:author="Stuart McLarnon [NESO]" w:date="2025-09-11T10:27:00Z" w16du:dateUtc="2025-09-11T09:27:00Z">
              <w:tcPr>
                <w:tcW w:w="2884" w:type="dxa"/>
              </w:tcPr>
            </w:tcPrChange>
          </w:tcPr>
          <w:p w14:paraId="54C701F9" w14:textId="77777777"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Change w:id="324" w:author="Stuart McLarnon [NESO]" w:date="2025-09-11T10:27:00Z" w16du:dateUtc="2025-09-11T09:27:00Z">
              <w:tcPr>
                <w:tcW w:w="6634" w:type="dxa"/>
              </w:tcPr>
            </w:tcPrChange>
          </w:tcPr>
          <w:p w14:paraId="71A39FA5" w14:textId="77777777"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4D563B">
        <w:trPr>
          <w:cantSplit/>
          <w:trPrChange w:id="325" w:author="Stuart McLarnon [NESO]" w:date="2025-09-11T10:27:00Z" w16du:dateUtc="2025-09-11T09:27:00Z">
            <w:trPr>
              <w:gridBefore w:val="1"/>
              <w:wBefore w:w="221" w:type="dxa"/>
              <w:cantSplit/>
            </w:trPr>
          </w:trPrChange>
        </w:trPr>
        <w:tc>
          <w:tcPr>
            <w:tcW w:w="2884" w:type="dxa"/>
            <w:tcPrChange w:id="326" w:author="Stuart McLarnon [NESO]" w:date="2025-09-11T10:27:00Z" w16du:dateUtc="2025-09-11T09:27:00Z">
              <w:tcPr>
                <w:tcW w:w="2884" w:type="dxa"/>
              </w:tcPr>
            </w:tcPrChange>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Change w:id="327" w:author="Stuart McLarnon [NESO]" w:date="2025-09-11T10:27:00Z" w16du:dateUtc="2025-09-11T09:27:00Z">
              <w:tcPr>
                <w:tcW w:w="6634" w:type="dxa"/>
              </w:tcPr>
            </w:tcPrChange>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4D563B">
        <w:trPr>
          <w:cantSplit/>
          <w:trPrChange w:id="328" w:author="Stuart McLarnon [NESO]" w:date="2025-09-11T10:27:00Z" w16du:dateUtc="2025-09-11T09:27:00Z">
            <w:trPr>
              <w:gridBefore w:val="1"/>
              <w:wBefore w:w="221" w:type="dxa"/>
              <w:cantSplit/>
            </w:trPr>
          </w:trPrChange>
        </w:trPr>
        <w:tc>
          <w:tcPr>
            <w:tcW w:w="2884" w:type="dxa"/>
            <w:tcPrChange w:id="329" w:author="Stuart McLarnon [NESO]" w:date="2025-09-11T10:27:00Z" w16du:dateUtc="2025-09-11T09:27:00Z">
              <w:tcPr>
                <w:tcW w:w="2884" w:type="dxa"/>
              </w:tcPr>
            </w:tcPrChange>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Change w:id="330" w:author="Stuart McLarnon [NESO]" w:date="2025-09-11T10:27:00Z" w16du:dateUtc="2025-09-11T09:27:00Z">
              <w:tcPr>
                <w:tcW w:w="6634" w:type="dxa"/>
              </w:tcPr>
            </w:tcPrChange>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4D563B">
        <w:trPr>
          <w:cantSplit/>
          <w:trPrChange w:id="331" w:author="Stuart McLarnon [NESO]" w:date="2025-09-11T10:27:00Z" w16du:dateUtc="2025-09-11T09:27:00Z">
            <w:trPr>
              <w:gridBefore w:val="1"/>
              <w:wBefore w:w="221" w:type="dxa"/>
              <w:cantSplit/>
            </w:trPr>
          </w:trPrChange>
        </w:trPr>
        <w:tc>
          <w:tcPr>
            <w:tcW w:w="2884" w:type="dxa"/>
            <w:tcPrChange w:id="332" w:author="Stuart McLarnon [NESO]" w:date="2025-09-11T10:27:00Z" w16du:dateUtc="2025-09-11T09:27:00Z">
              <w:tcPr>
                <w:tcW w:w="2884" w:type="dxa"/>
              </w:tcPr>
            </w:tcPrChange>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Change w:id="333" w:author="Stuart McLarnon [NESO]" w:date="2025-09-11T10:27:00Z" w16du:dateUtc="2025-09-11T09:27:00Z">
              <w:tcPr>
                <w:tcW w:w="6634" w:type="dxa"/>
              </w:tcPr>
            </w:tcPrChange>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4D563B">
        <w:trPr>
          <w:cantSplit/>
          <w:trPrChange w:id="334" w:author="Stuart McLarnon [NESO]" w:date="2025-09-11T10:27:00Z" w16du:dateUtc="2025-09-11T09:27:00Z">
            <w:trPr>
              <w:gridBefore w:val="1"/>
              <w:wBefore w:w="221" w:type="dxa"/>
              <w:cantSplit/>
            </w:trPr>
          </w:trPrChange>
        </w:trPr>
        <w:tc>
          <w:tcPr>
            <w:tcW w:w="2884" w:type="dxa"/>
            <w:tcPrChange w:id="335" w:author="Stuart McLarnon [NESO]" w:date="2025-09-11T10:27:00Z" w16du:dateUtc="2025-09-11T09:27:00Z">
              <w:tcPr>
                <w:tcW w:w="2884" w:type="dxa"/>
              </w:tcPr>
            </w:tcPrChange>
          </w:tcPr>
          <w:p w14:paraId="20BD27CC" w14:textId="5B7DE624" w:rsidR="00C40DC8" w:rsidRPr="007E0B31" w:rsidRDefault="00C40DC8" w:rsidP="00ED5885">
            <w:pPr>
              <w:pStyle w:val="Arial11Bold"/>
              <w:rPr>
                <w:rFonts w:cs="Arial"/>
              </w:rPr>
            </w:pPr>
            <w:bookmarkStart w:id="336" w:name="_DV_C9"/>
            <w:r w:rsidRPr="007E0B31">
              <w:rPr>
                <w:rFonts w:cs="Arial"/>
              </w:rPr>
              <w:t>Compliance Statement</w:t>
            </w:r>
            <w:bookmarkEnd w:id="336"/>
          </w:p>
        </w:tc>
        <w:tc>
          <w:tcPr>
            <w:tcW w:w="6634" w:type="dxa"/>
            <w:tcPrChange w:id="337" w:author="Stuart McLarnon [NESO]" w:date="2025-09-11T10:27:00Z" w16du:dateUtc="2025-09-11T09:27:00Z">
              <w:tcPr>
                <w:tcW w:w="6634" w:type="dxa"/>
              </w:tcPr>
            </w:tcPrChange>
          </w:tcPr>
          <w:p w14:paraId="13AC6FB0" w14:textId="77777777" w:rsidR="00C40DC8" w:rsidRPr="00E61A96" w:rsidRDefault="00C40DC8" w:rsidP="00BB3C86">
            <w:pPr>
              <w:pStyle w:val="TableArial11"/>
              <w:rPr>
                <w:rFonts w:cs="Arial"/>
              </w:rPr>
            </w:pPr>
            <w:bookmarkStart w:id="338"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338"/>
          </w:p>
          <w:p w14:paraId="59457DB7" w14:textId="77777777" w:rsidR="00C40DC8" w:rsidRPr="00E61A96" w:rsidRDefault="00C40DC8" w:rsidP="00BB3C86">
            <w:pPr>
              <w:pStyle w:val="TableArial11"/>
              <w:rPr>
                <w:rFonts w:cs="Arial"/>
              </w:rPr>
            </w:pPr>
            <w:bookmarkStart w:id="339" w:name="_DV_C11"/>
            <w:r w:rsidRPr="00E61A96">
              <w:rPr>
                <w:rFonts w:cs="Arial"/>
                <w:b/>
              </w:rPr>
              <w:t>Generating Unit(s)</w:t>
            </w:r>
            <w:r w:rsidRPr="00E61A96">
              <w:rPr>
                <w:rFonts w:cs="Arial"/>
              </w:rPr>
              <w:t xml:space="preserve">; or, </w:t>
            </w:r>
            <w:bookmarkEnd w:id="339"/>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340" w:name="_DV_C12"/>
            <w:r w:rsidRPr="00E61A96">
              <w:rPr>
                <w:rFonts w:cs="Arial"/>
                <w:b/>
              </w:rPr>
              <w:t>CCGT Module(s)</w:t>
            </w:r>
            <w:r w:rsidRPr="00E61A96">
              <w:rPr>
                <w:rFonts w:cs="Arial"/>
              </w:rPr>
              <w:t xml:space="preserve">; or, </w:t>
            </w:r>
            <w:bookmarkEnd w:id="340"/>
          </w:p>
          <w:p w14:paraId="2F9E7ABB" w14:textId="77777777" w:rsidR="00C40DC8" w:rsidRPr="00E61A96" w:rsidRDefault="00C40DC8" w:rsidP="00BB3C86">
            <w:pPr>
              <w:pStyle w:val="TableArial11"/>
              <w:rPr>
                <w:rFonts w:cs="Arial"/>
              </w:rPr>
            </w:pPr>
            <w:bookmarkStart w:id="341" w:name="_DV_C13"/>
            <w:r w:rsidRPr="00E61A96">
              <w:rPr>
                <w:rFonts w:cs="Arial"/>
                <w:b/>
              </w:rPr>
              <w:t>Power Park Module(s)</w:t>
            </w:r>
            <w:r w:rsidRPr="00E61A96">
              <w:rPr>
                <w:rFonts w:cs="Arial"/>
              </w:rPr>
              <w:t xml:space="preserve">; or, </w:t>
            </w:r>
            <w:bookmarkEnd w:id="341"/>
          </w:p>
          <w:p w14:paraId="6DD734FE" w14:textId="77777777" w:rsidR="00C40DC8" w:rsidRPr="00E61A96" w:rsidRDefault="00C40DC8" w:rsidP="00BB3C86">
            <w:pPr>
              <w:pStyle w:val="TableArial11"/>
              <w:rPr>
                <w:rFonts w:cs="Arial"/>
                <w:b/>
              </w:rPr>
            </w:pPr>
            <w:bookmarkStart w:id="342"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343" w:name="_DV_C15"/>
            <w:bookmarkEnd w:id="342"/>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43"/>
          </w:p>
        </w:tc>
      </w:tr>
      <w:tr w:rsidR="00C40DC8" w:rsidRPr="007E0B31" w14:paraId="06D87C8F" w14:textId="77777777" w:rsidTr="004D563B">
        <w:trPr>
          <w:cantSplit/>
          <w:trPrChange w:id="344" w:author="Stuart McLarnon [NESO]" w:date="2025-09-11T10:27:00Z" w16du:dateUtc="2025-09-11T09:27:00Z">
            <w:trPr>
              <w:gridBefore w:val="1"/>
              <w:wBefore w:w="221" w:type="dxa"/>
              <w:cantSplit/>
            </w:trPr>
          </w:trPrChange>
        </w:trPr>
        <w:tc>
          <w:tcPr>
            <w:tcW w:w="2884" w:type="dxa"/>
            <w:tcPrChange w:id="345" w:author="Stuart McLarnon [NESO]" w:date="2025-09-11T10:27:00Z" w16du:dateUtc="2025-09-11T09:27:00Z">
              <w:tcPr>
                <w:tcW w:w="2884" w:type="dxa"/>
              </w:tcPr>
            </w:tcPrChange>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Change w:id="346" w:author="Stuart McLarnon [NESO]" w:date="2025-09-11T10:27:00Z" w16du:dateUtc="2025-09-11T09:27:00Z">
              <w:tcPr>
                <w:tcW w:w="6634" w:type="dxa"/>
              </w:tcPr>
            </w:tcPrChange>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4D563B">
        <w:trPr>
          <w:cantSplit/>
          <w:trPrChange w:id="347" w:author="Stuart McLarnon [NESO]" w:date="2025-09-11T10:27:00Z" w16du:dateUtc="2025-09-11T09:27:00Z">
            <w:trPr>
              <w:gridBefore w:val="1"/>
              <w:wBefore w:w="221" w:type="dxa"/>
              <w:cantSplit/>
            </w:trPr>
          </w:trPrChange>
        </w:trPr>
        <w:tc>
          <w:tcPr>
            <w:tcW w:w="2884" w:type="dxa"/>
            <w:tcPrChange w:id="348" w:author="Stuart McLarnon [NESO]" w:date="2025-09-11T10:27:00Z" w16du:dateUtc="2025-09-11T09:27:00Z">
              <w:tcPr>
                <w:tcW w:w="2884" w:type="dxa"/>
              </w:tcPr>
            </w:tcPrChange>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Change w:id="349" w:author="Stuart McLarnon [NESO]" w:date="2025-09-11T10:27:00Z" w16du:dateUtc="2025-09-11T09:27:00Z">
              <w:tcPr>
                <w:tcW w:w="6634" w:type="dxa"/>
              </w:tcPr>
            </w:tcPrChange>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4D563B">
        <w:trPr>
          <w:cantSplit/>
          <w:trPrChange w:id="350" w:author="Stuart McLarnon [NESO]" w:date="2025-09-11T10:27:00Z" w16du:dateUtc="2025-09-11T09:27:00Z">
            <w:trPr>
              <w:gridBefore w:val="1"/>
              <w:wBefore w:w="221" w:type="dxa"/>
              <w:cantSplit/>
            </w:trPr>
          </w:trPrChange>
        </w:trPr>
        <w:tc>
          <w:tcPr>
            <w:tcW w:w="2884" w:type="dxa"/>
            <w:tcPrChange w:id="351" w:author="Stuart McLarnon [NESO]" w:date="2025-09-11T10:27:00Z" w16du:dateUtc="2025-09-11T09:27:00Z">
              <w:tcPr>
                <w:tcW w:w="2884" w:type="dxa"/>
              </w:tcPr>
            </w:tcPrChange>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Change w:id="352" w:author="Stuart McLarnon [NESO]" w:date="2025-09-11T10:27:00Z" w16du:dateUtc="2025-09-11T09:27:00Z">
              <w:tcPr>
                <w:tcW w:w="6634" w:type="dxa"/>
              </w:tcPr>
            </w:tcPrChange>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4D563B">
        <w:trPr>
          <w:cantSplit/>
          <w:trPrChange w:id="353" w:author="Stuart McLarnon [NESO]" w:date="2025-09-11T10:27:00Z" w16du:dateUtc="2025-09-11T09:27:00Z">
            <w:trPr>
              <w:gridBefore w:val="1"/>
              <w:wBefore w:w="221" w:type="dxa"/>
              <w:cantSplit/>
            </w:trPr>
          </w:trPrChange>
        </w:trPr>
        <w:tc>
          <w:tcPr>
            <w:tcW w:w="2884" w:type="dxa"/>
            <w:tcPrChange w:id="354" w:author="Stuart McLarnon [NESO]" w:date="2025-09-11T10:27:00Z" w16du:dateUtc="2025-09-11T09:27:00Z">
              <w:tcPr>
                <w:tcW w:w="2884" w:type="dxa"/>
              </w:tcPr>
            </w:tcPrChange>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Change w:id="355" w:author="Stuart McLarnon [NESO]" w:date="2025-09-11T10:27:00Z" w16du:dateUtc="2025-09-11T09:27:00Z">
              <w:tcPr>
                <w:tcW w:w="6634" w:type="dxa"/>
              </w:tcPr>
            </w:tcPrChange>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4D563B">
        <w:trPr>
          <w:cantSplit/>
          <w:trPrChange w:id="356" w:author="Stuart McLarnon [NESO]" w:date="2025-09-11T10:27:00Z" w16du:dateUtc="2025-09-11T09:27:00Z">
            <w:trPr>
              <w:gridBefore w:val="1"/>
              <w:wBefore w:w="221" w:type="dxa"/>
              <w:cantSplit/>
            </w:trPr>
          </w:trPrChange>
        </w:trPr>
        <w:tc>
          <w:tcPr>
            <w:tcW w:w="2884" w:type="dxa"/>
            <w:tcPrChange w:id="357" w:author="Stuart McLarnon [NESO]" w:date="2025-09-11T10:27:00Z" w16du:dateUtc="2025-09-11T09:27:00Z">
              <w:tcPr>
                <w:tcW w:w="2884" w:type="dxa"/>
              </w:tcPr>
            </w:tcPrChange>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Change w:id="358" w:author="Stuart McLarnon [NESO]" w:date="2025-09-11T10:27:00Z" w16du:dateUtc="2025-09-11T09:27:00Z">
              <w:tcPr>
                <w:tcW w:w="6634" w:type="dxa"/>
              </w:tcPr>
            </w:tcPrChange>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4D563B">
        <w:trPr>
          <w:cantSplit/>
          <w:trPrChange w:id="359" w:author="Stuart McLarnon [NESO]" w:date="2025-09-11T10:27:00Z" w16du:dateUtc="2025-09-11T09:27:00Z">
            <w:trPr>
              <w:gridBefore w:val="1"/>
              <w:wBefore w:w="221" w:type="dxa"/>
              <w:cantSplit/>
            </w:trPr>
          </w:trPrChange>
        </w:trPr>
        <w:tc>
          <w:tcPr>
            <w:tcW w:w="2884" w:type="dxa"/>
            <w:tcPrChange w:id="360" w:author="Stuart McLarnon [NESO]" w:date="2025-09-11T10:27:00Z" w16du:dateUtc="2025-09-11T09:27:00Z">
              <w:tcPr>
                <w:tcW w:w="2884" w:type="dxa"/>
              </w:tcPr>
            </w:tcPrChange>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Change w:id="361" w:author="Stuart McLarnon [NESO]" w:date="2025-09-11T10:27:00Z" w16du:dateUtc="2025-09-11T09:27:00Z">
              <w:tcPr>
                <w:tcW w:w="6634" w:type="dxa"/>
              </w:tcPr>
            </w:tcPrChange>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4D563B">
        <w:trPr>
          <w:cantSplit/>
          <w:trPrChange w:id="362" w:author="Stuart McLarnon [NESO]" w:date="2025-09-11T10:27:00Z" w16du:dateUtc="2025-09-11T09:27:00Z">
            <w:trPr>
              <w:gridBefore w:val="1"/>
              <w:wBefore w:w="221" w:type="dxa"/>
              <w:cantSplit/>
            </w:trPr>
          </w:trPrChange>
        </w:trPr>
        <w:tc>
          <w:tcPr>
            <w:tcW w:w="2884" w:type="dxa"/>
            <w:tcPrChange w:id="363" w:author="Stuart McLarnon [NESO]" w:date="2025-09-11T10:27:00Z" w16du:dateUtc="2025-09-11T09:27:00Z">
              <w:tcPr>
                <w:tcW w:w="2884" w:type="dxa"/>
              </w:tcPr>
            </w:tcPrChange>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Change w:id="364" w:author="Stuart McLarnon [NESO]" w:date="2025-09-11T10:27:00Z" w16du:dateUtc="2025-09-11T09:27:00Z">
              <w:tcPr>
                <w:tcW w:w="6634" w:type="dxa"/>
              </w:tcPr>
            </w:tcPrChange>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4D563B">
        <w:trPr>
          <w:cantSplit/>
          <w:trPrChange w:id="365" w:author="Stuart McLarnon [NESO]" w:date="2025-09-11T10:27:00Z" w16du:dateUtc="2025-09-11T09:27:00Z">
            <w:trPr>
              <w:gridBefore w:val="1"/>
              <w:wBefore w:w="221" w:type="dxa"/>
              <w:cantSplit/>
            </w:trPr>
          </w:trPrChange>
        </w:trPr>
        <w:tc>
          <w:tcPr>
            <w:tcW w:w="2884" w:type="dxa"/>
            <w:tcPrChange w:id="366" w:author="Stuart McLarnon [NESO]" w:date="2025-09-11T10:27:00Z" w16du:dateUtc="2025-09-11T09:27:00Z">
              <w:tcPr>
                <w:tcW w:w="2884" w:type="dxa"/>
              </w:tcPr>
            </w:tcPrChange>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Change w:id="367" w:author="Stuart McLarnon [NESO]" w:date="2025-09-11T10:27:00Z" w16du:dateUtc="2025-09-11T09:27:00Z">
              <w:tcPr>
                <w:tcW w:w="6634" w:type="dxa"/>
              </w:tcPr>
            </w:tcPrChange>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4D563B">
        <w:trPr>
          <w:cantSplit/>
          <w:trPrChange w:id="368" w:author="Stuart McLarnon [NESO]" w:date="2025-09-11T10:27:00Z" w16du:dateUtc="2025-09-11T09:27:00Z">
            <w:trPr>
              <w:gridBefore w:val="1"/>
              <w:wBefore w:w="221" w:type="dxa"/>
              <w:cantSplit/>
            </w:trPr>
          </w:trPrChange>
        </w:trPr>
        <w:tc>
          <w:tcPr>
            <w:tcW w:w="2884" w:type="dxa"/>
            <w:tcPrChange w:id="369" w:author="Stuart McLarnon [NESO]" w:date="2025-09-11T10:27:00Z" w16du:dateUtc="2025-09-11T09:27:00Z">
              <w:tcPr>
                <w:tcW w:w="2884" w:type="dxa"/>
              </w:tcPr>
            </w:tcPrChange>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Change w:id="370" w:author="Stuart McLarnon [NESO]" w:date="2025-09-11T10:27:00Z" w16du:dateUtc="2025-09-11T09:27:00Z">
              <w:tcPr>
                <w:tcW w:w="6634" w:type="dxa"/>
              </w:tcPr>
            </w:tcPrChange>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4D563B">
        <w:trPr>
          <w:cantSplit/>
          <w:trPrChange w:id="371" w:author="Stuart McLarnon [NESO]" w:date="2025-09-11T10:27:00Z" w16du:dateUtc="2025-09-11T09:27:00Z">
            <w:trPr>
              <w:gridBefore w:val="1"/>
              <w:wBefore w:w="221" w:type="dxa"/>
              <w:cantSplit/>
            </w:trPr>
          </w:trPrChange>
        </w:trPr>
        <w:tc>
          <w:tcPr>
            <w:tcW w:w="2884" w:type="dxa"/>
            <w:tcPrChange w:id="372" w:author="Stuart McLarnon [NESO]" w:date="2025-09-11T10:27:00Z" w16du:dateUtc="2025-09-11T09:27:00Z">
              <w:tcPr>
                <w:tcW w:w="2884" w:type="dxa"/>
              </w:tcPr>
            </w:tcPrChange>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Change w:id="373" w:author="Stuart McLarnon [NESO]" w:date="2025-09-11T10:27:00Z" w16du:dateUtc="2025-09-11T09:27:00Z">
              <w:tcPr>
                <w:tcW w:w="6634" w:type="dxa"/>
              </w:tcPr>
            </w:tcPrChange>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4D563B">
        <w:trPr>
          <w:cantSplit/>
          <w:trPrChange w:id="374" w:author="Stuart McLarnon [NESO]" w:date="2025-09-11T10:27:00Z" w16du:dateUtc="2025-09-11T09:27:00Z">
            <w:trPr>
              <w:gridBefore w:val="1"/>
              <w:wBefore w:w="221" w:type="dxa"/>
              <w:cantSplit/>
            </w:trPr>
          </w:trPrChange>
        </w:trPr>
        <w:tc>
          <w:tcPr>
            <w:tcW w:w="2884" w:type="dxa"/>
            <w:tcPrChange w:id="375" w:author="Stuart McLarnon [NESO]" w:date="2025-09-11T10:27:00Z" w16du:dateUtc="2025-09-11T09:27:00Z">
              <w:tcPr>
                <w:tcW w:w="2884" w:type="dxa"/>
              </w:tcPr>
            </w:tcPrChange>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Change w:id="376" w:author="Stuart McLarnon [NESO]" w:date="2025-09-11T10:27:00Z" w16du:dateUtc="2025-09-11T09:27:00Z">
              <w:tcPr>
                <w:tcW w:w="6634" w:type="dxa"/>
              </w:tcPr>
            </w:tcPrChange>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4D563B">
        <w:trPr>
          <w:cantSplit/>
          <w:trPrChange w:id="377" w:author="Stuart McLarnon [NESO]" w:date="2025-09-11T10:27:00Z" w16du:dateUtc="2025-09-11T09:27:00Z">
            <w:trPr>
              <w:gridBefore w:val="1"/>
              <w:wBefore w:w="221" w:type="dxa"/>
              <w:cantSplit/>
            </w:trPr>
          </w:trPrChange>
        </w:trPr>
        <w:tc>
          <w:tcPr>
            <w:tcW w:w="2884" w:type="dxa"/>
            <w:tcPrChange w:id="378" w:author="Stuart McLarnon [NESO]" w:date="2025-09-11T10:27:00Z" w16du:dateUtc="2025-09-11T09:27:00Z">
              <w:tcPr>
                <w:tcW w:w="2884" w:type="dxa"/>
              </w:tcPr>
            </w:tcPrChange>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Change w:id="379" w:author="Stuart McLarnon [NESO]" w:date="2025-09-11T10:27:00Z" w16du:dateUtc="2025-09-11T09:27:00Z">
              <w:tcPr>
                <w:tcW w:w="6634" w:type="dxa"/>
              </w:tcPr>
            </w:tcPrChange>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4D563B">
        <w:trPr>
          <w:cantSplit/>
          <w:trPrChange w:id="380" w:author="Stuart McLarnon [NESO]" w:date="2025-09-11T10:27:00Z" w16du:dateUtc="2025-09-11T09:27:00Z">
            <w:trPr>
              <w:gridBefore w:val="1"/>
              <w:wBefore w:w="221" w:type="dxa"/>
              <w:cantSplit/>
            </w:trPr>
          </w:trPrChange>
        </w:trPr>
        <w:tc>
          <w:tcPr>
            <w:tcW w:w="2884" w:type="dxa"/>
            <w:tcPrChange w:id="381" w:author="Stuart McLarnon [NESO]" w:date="2025-09-11T10:27:00Z" w16du:dateUtc="2025-09-11T09:27:00Z">
              <w:tcPr>
                <w:tcW w:w="2884" w:type="dxa"/>
              </w:tcPr>
            </w:tcPrChange>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Change w:id="382" w:author="Stuart McLarnon [NESO]" w:date="2025-09-11T10:27:00Z" w16du:dateUtc="2025-09-11T09:27:00Z">
              <w:tcPr>
                <w:tcW w:w="6634" w:type="dxa"/>
              </w:tcPr>
            </w:tcPrChange>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4D563B">
        <w:trPr>
          <w:cantSplit/>
          <w:trPrChange w:id="383" w:author="Stuart McLarnon [NESO]" w:date="2025-09-11T10:27:00Z" w16du:dateUtc="2025-09-11T09:27:00Z">
            <w:trPr>
              <w:gridBefore w:val="1"/>
              <w:wBefore w:w="221" w:type="dxa"/>
              <w:cantSplit/>
            </w:trPr>
          </w:trPrChange>
        </w:trPr>
        <w:tc>
          <w:tcPr>
            <w:tcW w:w="2884" w:type="dxa"/>
            <w:tcPrChange w:id="384" w:author="Stuart McLarnon [NESO]" w:date="2025-09-11T10:27:00Z" w16du:dateUtc="2025-09-11T09:27:00Z">
              <w:tcPr>
                <w:tcW w:w="2884" w:type="dxa"/>
              </w:tcPr>
            </w:tcPrChange>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Change w:id="385" w:author="Stuart McLarnon [NESO]" w:date="2025-09-11T10:27:00Z" w16du:dateUtc="2025-09-11T09:27:00Z">
              <w:tcPr>
                <w:tcW w:w="6634" w:type="dxa"/>
              </w:tcPr>
            </w:tcPrChange>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4D563B">
        <w:trPr>
          <w:cantSplit/>
          <w:trPrChange w:id="386" w:author="Stuart McLarnon [NESO]" w:date="2025-09-11T10:27:00Z" w16du:dateUtc="2025-09-11T09:27:00Z">
            <w:trPr>
              <w:gridBefore w:val="1"/>
              <w:wBefore w:w="221" w:type="dxa"/>
              <w:cantSplit/>
            </w:trPr>
          </w:trPrChange>
        </w:trPr>
        <w:tc>
          <w:tcPr>
            <w:tcW w:w="2884" w:type="dxa"/>
            <w:tcPrChange w:id="387" w:author="Stuart McLarnon [NESO]" w:date="2025-09-11T10:27:00Z" w16du:dateUtc="2025-09-11T09:27:00Z">
              <w:tcPr>
                <w:tcW w:w="2884" w:type="dxa"/>
              </w:tcPr>
            </w:tcPrChange>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Change w:id="388" w:author="Stuart McLarnon [NESO]" w:date="2025-09-11T10:27:00Z" w16du:dateUtc="2025-09-11T09:27:00Z">
              <w:tcPr>
                <w:tcW w:w="6634" w:type="dxa"/>
              </w:tcPr>
            </w:tcPrChange>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4D563B">
        <w:trPr>
          <w:cantSplit/>
          <w:trPrChange w:id="389" w:author="Stuart McLarnon [NESO]" w:date="2025-09-11T10:27:00Z" w16du:dateUtc="2025-09-11T09:27:00Z">
            <w:trPr>
              <w:gridBefore w:val="1"/>
              <w:wBefore w:w="221" w:type="dxa"/>
              <w:cantSplit/>
            </w:trPr>
          </w:trPrChange>
        </w:trPr>
        <w:tc>
          <w:tcPr>
            <w:tcW w:w="2884" w:type="dxa"/>
            <w:tcPrChange w:id="390" w:author="Stuart McLarnon [NESO]" w:date="2025-09-11T10:27:00Z" w16du:dateUtc="2025-09-11T09:27:00Z">
              <w:tcPr>
                <w:tcW w:w="2884" w:type="dxa"/>
              </w:tcPr>
            </w:tcPrChange>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Change w:id="391" w:author="Stuart McLarnon [NESO]" w:date="2025-09-11T10:27:00Z" w16du:dateUtc="2025-09-11T09:27:00Z">
              <w:tcPr>
                <w:tcW w:w="6634" w:type="dxa"/>
              </w:tcPr>
            </w:tcPrChange>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4D563B">
        <w:trPr>
          <w:cantSplit/>
          <w:trPrChange w:id="392" w:author="Stuart McLarnon [NESO]" w:date="2025-09-11T10:27:00Z" w16du:dateUtc="2025-09-11T09:27:00Z">
            <w:trPr>
              <w:gridBefore w:val="1"/>
              <w:wBefore w:w="221" w:type="dxa"/>
              <w:cantSplit/>
            </w:trPr>
          </w:trPrChange>
        </w:trPr>
        <w:tc>
          <w:tcPr>
            <w:tcW w:w="2884" w:type="dxa"/>
            <w:tcPrChange w:id="393" w:author="Stuart McLarnon [NESO]" w:date="2025-09-11T10:27:00Z" w16du:dateUtc="2025-09-11T09:27:00Z">
              <w:tcPr>
                <w:tcW w:w="2884" w:type="dxa"/>
              </w:tcPr>
            </w:tcPrChange>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Change w:id="394" w:author="Stuart McLarnon [NESO]" w:date="2025-09-11T10:27:00Z" w16du:dateUtc="2025-09-11T09:27:00Z">
              <w:tcPr>
                <w:tcW w:w="6634" w:type="dxa"/>
              </w:tcPr>
            </w:tcPrChange>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4D563B">
        <w:trPr>
          <w:cantSplit/>
          <w:trPrChange w:id="395" w:author="Stuart McLarnon [NESO]" w:date="2025-09-11T10:27:00Z" w16du:dateUtc="2025-09-11T09:27:00Z">
            <w:trPr>
              <w:gridBefore w:val="1"/>
              <w:wBefore w:w="221" w:type="dxa"/>
              <w:cantSplit/>
            </w:trPr>
          </w:trPrChange>
        </w:trPr>
        <w:tc>
          <w:tcPr>
            <w:tcW w:w="2884" w:type="dxa"/>
            <w:tcPrChange w:id="396" w:author="Stuart McLarnon [NESO]" w:date="2025-09-11T10:27:00Z" w16du:dateUtc="2025-09-11T09:27:00Z">
              <w:tcPr>
                <w:tcW w:w="2884" w:type="dxa"/>
              </w:tcPr>
            </w:tcPrChange>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Change w:id="397" w:author="Stuart McLarnon [NESO]" w:date="2025-09-11T10:27:00Z" w16du:dateUtc="2025-09-11T09:27:00Z">
              <w:tcPr>
                <w:tcW w:w="6634" w:type="dxa"/>
              </w:tcPr>
            </w:tcPrChange>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4D563B">
        <w:trPr>
          <w:cantSplit/>
          <w:trPrChange w:id="398" w:author="Stuart McLarnon [NESO]" w:date="2025-09-11T10:27:00Z" w16du:dateUtc="2025-09-11T09:27:00Z">
            <w:trPr>
              <w:gridBefore w:val="1"/>
              <w:wBefore w:w="221" w:type="dxa"/>
              <w:cantSplit/>
            </w:trPr>
          </w:trPrChange>
        </w:trPr>
        <w:tc>
          <w:tcPr>
            <w:tcW w:w="2884" w:type="dxa"/>
            <w:tcPrChange w:id="399" w:author="Stuart McLarnon [NESO]" w:date="2025-09-11T10:27:00Z" w16du:dateUtc="2025-09-11T09:27:00Z">
              <w:tcPr>
                <w:tcW w:w="2884" w:type="dxa"/>
              </w:tcPr>
            </w:tcPrChange>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Change w:id="400" w:author="Stuart McLarnon [NESO]" w:date="2025-09-11T10:27:00Z" w16du:dateUtc="2025-09-11T09:27:00Z">
              <w:tcPr>
                <w:tcW w:w="6634" w:type="dxa"/>
              </w:tcPr>
            </w:tcPrChange>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4D563B">
        <w:trPr>
          <w:cantSplit/>
          <w:trPrChange w:id="401" w:author="Stuart McLarnon [NESO]" w:date="2025-09-11T10:27:00Z" w16du:dateUtc="2025-09-11T09:27:00Z">
            <w:trPr>
              <w:gridBefore w:val="1"/>
              <w:wBefore w:w="221" w:type="dxa"/>
              <w:cantSplit/>
            </w:trPr>
          </w:trPrChange>
        </w:trPr>
        <w:tc>
          <w:tcPr>
            <w:tcW w:w="2884" w:type="dxa"/>
            <w:tcPrChange w:id="402" w:author="Stuart McLarnon [NESO]" w:date="2025-09-11T10:27:00Z" w16du:dateUtc="2025-09-11T09:27:00Z">
              <w:tcPr>
                <w:tcW w:w="2884" w:type="dxa"/>
              </w:tcPr>
            </w:tcPrChange>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Change w:id="403" w:author="Stuart McLarnon [NESO]" w:date="2025-09-11T10:27:00Z" w16du:dateUtc="2025-09-11T09:27:00Z">
              <w:tcPr>
                <w:tcW w:w="6634" w:type="dxa"/>
              </w:tcPr>
            </w:tcPrChange>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4D563B">
        <w:trPr>
          <w:cantSplit/>
          <w:trPrChange w:id="404" w:author="Stuart McLarnon [NESO]" w:date="2025-09-11T10:27:00Z" w16du:dateUtc="2025-09-11T09:27:00Z">
            <w:trPr>
              <w:gridBefore w:val="1"/>
              <w:wBefore w:w="221" w:type="dxa"/>
              <w:cantSplit/>
            </w:trPr>
          </w:trPrChange>
        </w:trPr>
        <w:tc>
          <w:tcPr>
            <w:tcW w:w="2884" w:type="dxa"/>
            <w:tcPrChange w:id="405" w:author="Stuart McLarnon [NESO]" w:date="2025-09-11T10:27:00Z" w16du:dateUtc="2025-09-11T09:27:00Z">
              <w:tcPr>
                <w:tcW w:w="2884" w:type="dxa"/>
              </w:tcPr>
            </w:tcPrChange>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Change w:id="406" w:author="Stuart McLarnon [NESO]" w:date="2025-09-11T10:27:00Z" w16du:dateUtc="2025-09-11T09:27:00Z">
              <w:tcPr>
                <w:tcW w:w="6634" w:type="dxa"/>
              </w:tcPr>
            </w:tcPrChange>
          </w:tcPr>
          <w:p w14:paraId="7330C8CF" w14:textId="3296C0B3" w:rsidR="005B725F" w:rsidRPr="007E0B31" w:rsidRDefault="005B725F" w:rsidP="005B725F">
            <w:pPr>
              <w:pStyle w:val="TableArial11"/>
              <w:rPr>
                <w:rFonts w:cs="Arial"/>
              </w:rPr>
            </w:pPr>
            <w:r>
              <w:rPr>
                <w:rFonts w:cs="Arial"/>
              </w:rPr>
              <w:t>A</w:t>
            </w:r>
            <w:r w:rsidRPr="007E0B31">
              <w:rPr>
                <w:rFonts w:cs="Arial"/>
              </w:rPr>
              <w:t xml:space="preserve">s defined in the </w:t>
            </w:r>
            <w:r w:rsidR="49650C3A" w:rsidRPr="7356A9C9">
              <w:rPr>
                <w:rFonts w:cs="Arial"/>
                <w:b/>
                <w:bCs/>
              </w:rPr>
              <w:t>ESO</w:t>
            </w:r>
            <w:r w:rsidRPr="007E0B31">
              <w:rPr>
                <w:rFonts w:cs="Arial"/>
                <w:b/>
              </w:rPr>
              <w:t xml:space="preserve"> Licence</w:t>
            </w:r>
            <w:r w:rsidR="37FCC700" w:rsidRPr="7356A9C9">
              <w:rPr>
                <w:rFonts w:cs="Arial"/>
                <w:b/>
                <w:bCs/>
              </w:rPr>
              <w:t>.</w:t>
            </w:r>
          </w:p>
        </w:tc>
      </w:tr>
      <w:tr w:rsidR="005B725F" w:rsidRPr="007E0B31" w14:paraId="3A59B2AE" w14:textId="77777777" w:rsidTr="004D563B">
        <w:trPr>
          <w:cantSplit/>
          <w:trPrChange w:id="407" w:author="Stuart McLarnon [NESO]" w:date="2025-09-11T10:27:00Z" w16du:dateUtc="2025-09-11T09:27:00Z">
            <w:trPr>
              <w:gridBefore w:val="1"/>
              <w:wBefore w:w="221" w:type="dxa"/>
              <w:cantSplit/>
            </w:trPr>
          </w:trPrChange>
        </w:trPr>
        <w:tc>
          <w:tcPr>
            <w:tcW w:w="2884" w:type="dxa"/>
            <w:tcPrChange w:id="408" w:author="Stuart McLarnon [NESO]" w:date="2025-09-11T10:27:00Z" w16du:dateUtc="2025-09-11T09:27:00Z">
              <w:tcPr>
                <w:tcW w:w="2884" w:type="dxa"/>
              </w:tcPr>
            </w:tcPrChange>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Change w:id="409" w:author="Stuart McLarnon [NESO]" w:date="2025-09-11T10:27:00Z" w16du:dateUtc="2025-09-11T09:27:00Z">
              <w:tcPr>
                <w:tcW w:w="6634" w:type="dxa"/>
              </w:tcPr>
            </w:tcPrChange>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4D563B">
        <w:trPr>
          <w:cantSplit/>
          <w:trPrChange w:id="410" w:author="Stuart McLarnon [NESO]" w:date="2025-09-11T10:27:00Z" w16du:dateUtc="2025-09-11T09:27:00Z">
            <w:trPr>
              <w:gridBefore w:val="1"/>
              <w:wBefore w:w="221" w:type="dxa"/>
              <w:cantSplit/>
            </w:trPr>
          </w:trPrChange>
        </w:trPr>
        <w:tc>
          <w:tcPr>
            <w:tcW w:w="2884" w:type="dxa"/>
            <w:tcPrChange w:id="411" w:author="Stuart McLarnon [NESO]" w:date="2025-09-11T10:27:00Z" w16du:dateUtc="2025-09-11T09:27:00Z">
              <w:tcPr>
                <w:tcW w:w="2884" w:type="dxa"/>
              </w:tcPr>
            </w:tcPrChange>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Change w:id="412" w:author="Stuart McLarnon [NESO]" w:date="2025-09-11T10:27:00Z" w16du:dateUtc="2025-09-11T09:27:00Z">
              <w:tcPr>
                <w:tcW w:w="6634" w:type="dxa"/>
              </w:tcPr>
            </w:tcPrChange>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4D563B">
        <w:trPr>
          <w:cantSplit/>
          <w:trPrChange w:id="413" w:author="Stuart McLarnon [NESO]" w:date="2025-09-11T10:27:00Z" w16du:dateUtc="2025-09-11T09:27:00Z">
            <w:trPr>
              <w:gridBefore w:val="1"/>
              <w:wBefore w:w="221" w:type="dxa"/>
              <w:cantSplit/>
            </w:trPr>
          </w:trPrChange>
        </w:trPr>
        <w:tc>
          <w:tcPr>
            <w:tcW w:w="2884" w:type="dxa"/>
            <w:tcPrChange w:id="414" w:author="Stuart McLarnon [NESO]" w:date="2025-09-11T10:27:00Z" w16du:dateUtc="2025-09-11T09:27:00Z">
              <w:tcPr>
                <w:tcW w:w="2884" w:type="dxa"/>
              </w:tcPr>
            </w:tcPrChange>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Change w:id="415" w:author="Stuart McLarnon [NESO]" w:date="2025-09-11T10:27:00Z" w16du:dateUtc="2025-09-11T09:27:00Z">
              <w:tcPr>
                <w:tcW w:w="6634" w:type="dxa"/>
              </w:tcPr>
            </w:tcPrChange>
          </w:tcPr>
          <w:p w14:paraId="12B3E7E0" w14:textId="1EF27DED" w:rsidR="00213EC2" w:rsidRPr="007E0B31" w:rsidRDefault="00213EC2" w:rsidP="00213EC2">
            <w:pPr>
              <w:pStyle w:val="TableArial11"/>
              <w:rPr>
                <w:rFonts w:cs="Arial"/>
              </w:rPr>
            </w:pPr>
            <w:r w:rsidRPr="007E0B31">
              <w:rPr>
                <w:rFonts w:cs="Arial"/>
              </w:rPr>
              <w:t xml:space="preserve">Has the meaning set out in </w:t>
            </w:r>
            <w:r w:rsidR="74C53B10" w:rsidRPr="004E64E8">
              <w:rPr>
                <w:rFonts w:cs="Arial"/>
              </w:rPr>
              <w:t xml:space="preserve">the </w:t>
            </w:r>
            <w:r w:rsidR="74C53B10" w:rsidRPr="329F1AB0">
              <w:rPr>
                <w:rFonts w:cs="Arial"/>
                <w:b/>
                <w:bCs/>
              </w:rPr>
              <w:t>ESO</w:t>
            </w:r>
            <w:r w:rsidRPr="007E0B31">
              <w:rPr>
                <w:rFonts w:cs="Arial"/>
                <w:b/>
              </w:rPr>
              <w:t xml:space="preserve"> Licence</w:t>
            </w:r>
            <w:r w:rsidR="36AF88BE" w:rsidRPr="329F1AB0">
              <w:rPr>
                <w:rFonts w:cs="Arial"/>
                <w:b/>
                <w:bCs/>
              </w:rPr>
              <w:t>.</w:t>
            </w:r>
          </w:p>
        </w:tc>
      </w:tr>
      <w:tr w:rsidR="00213EC2" w:rsidRPr="007E0B31" w14:paraId="5634AD17" w14:textId="77777777" w:rsidTr="004D563B">
        <w:trPr>
          <w:cantSplit/>
          <w:trPrChange w:id="416" w:author="Stuart McLarnon [NESO]" w:date="2025-09-11T10:27:00Z" w16du:dateUtc="2025-09-11T09:27:00Z">
            <w:trPr>
              <w:gridBefore w:val="1"/>
              <w:wBefore w:w="221" w:type="dxa"/>
              <w:cantSplit/>
            </w:trPr>
          </w:trPrChange>
        </w:trPr>
        <w:tc>
          <w:tcPr>
            <w:tcW w:w="2884" w:type="dxa"/>
            <w:tcPrChange w:id="417" w:author="Stuart McLarnon [NESO]" w:date="2025-09-11T10:27:00Z" w16du:dateUtc="2025-09-11T09:27:00Z">
              <w:tcPr>
                <w:tcW w:w="2884" w:type="dxa"/>
              </w:tcPr>
            </w:tcPrChange>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Change w:id="418" w:author="Stuart McLarnon [NESO]" w:date="2025-09-11T10:27:00Z" w16du:dateUtc="2025-09-11T09:27:00Z">
              <w:tcPr>
                <w:tcW w:w="6634" w:type="dxa"/>
              </w:tcPr>
            </w:tcPrChange>
          </w:tcPr>
          <w:p w14:paraId="19B688D1" w14:textId="5EF7C13B" w:rsidR="00213EC2" w:rsidRPr="007E0B31" w:rsidRDefault="00213EC2" w:rsidP="00213EC2">
            <w:pPr>
              <w:pStyle w:val="TableArial11"/>
              <w:rPr>
                <w:rFonts w:cs="Arial"/>
                <w:b/>
              </w:rPr>
            </w:pPr>
            <w:r w:rsidRPr="007E0B31">
              <w:rPr>
                <w:rFonts w:cs="Arial"/>
              </w:rPr>
              <w:t xml:space="preserve">One or more of the following agreements as envisaged in </w:t>
            </w:r>
            <w:r w:rsidR="34CA2C23" w:rsidRPr="329F1AB0">
              <w:rPr>
                <w:rFonts w:cs="Arial"/>
              </w:rPr>
              <w:t>c</w:t>
            </w:r>
            <w:r w:rsidR="15CFBD21" w:rsidRPr="329F1AB0">
              <w:rPr>
                <w:rFonts w:cs="Arial"/>
              </w:rPr>
              <w:t xml:space="preserve">ondition </w:t>
            </w:r>
            <w:r w:rsidR="773D065C" w:rsidRPr="329F1AB0">
              <w:rPr>
                <w:rFonts w:cs="Arial"/>
              </w:rPr>
              <w:t>E2</w:t>
            </w:r>
            <w:r w:rsidRPr="007E0B31">
              <w:rPr>
                <w:rFonts w:cs="Arial"/>
              </w:rPr>
              <w:t xml:space="preserve"> of </w:t>
            </w:r>
            <w:r w:rsidR="5F05E41A" w:rsidRPr="004E64E8">
              <w:rPr>
                <w:rFonts w:cs="Arial"/>
              </w:rPr>
              <w:t>the</w:t>
            </w:r>
            <w:r w:rsidR="5F05E41A" w:rsidRPr="329F1AB0">
              <w:rPr>
                <w:rFonts w:cs="Arial"/>
                <w:b/>
                <w:bCs/>
              </w:rPr>
              <w:t xml:space="preserve"> ESO</w:t>
            </w:r>
            <w:r w:rsidRPr="007E0B31">
              <w:rPr>
                <w:rFonts w:cs="Arial"/>
                <w:b/>
              </w:rPr>
              <w:t xml:space="preserve">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4D563B">
        <w:trPr>
          <w:cantSplit/>
          <w:trPrChange w:id="419" w:author="Stuart McLarnon [NESO]" w:date="2025-09-11T10:27:00Z" w16du:dateUtc="2025-09-11T09:27:00Z">
            <w:trPr>
              <w:gridBefore w:val="1"/>
              <w:wBefore w:w="221" w:type="dxa"/>
              <w:cantSplit/>
            </w:trPr>
          </w:trPrChange>
        </w:trPr>
        <w:tc>
          <w:tcPr>
            <w:tcW w:w="2884" w:type="dxa"/>
            <w:tcPrChange w:id="420" w:author="Stuart McLarnon [NESO]" w:date="2025-09-11T10:27:00Z" w16du:dateUtc="2025-09-11T09:27:00Z">
              <w:tcPr>
                <w:tcW w:w="2884" w:type="dxa"/>
              </w:tcPr>
            </w:tcPrChange>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Change w:id="421" w:author="Stuart McLarnon [NESO]" w:date="2025-09-11T10:27:00Z" w16du:dateUtc="2025-09-11T09:27:00Z">
              <w:tcPr>
                <w:tcW w:w="6634" w:type="dxa"/>
              </w:tcPr>
            </w:tcPrChange>
          </w:tcPr>
          <w:p w14:paraId="029332DF" w14:textId="172DEAA6" w:rsidR="00213EC2" w:rsidRPr="007E0B31" w:rsidRDefault="00213EC2" w:rsidP="00213EC2">
            <w:pPr>
              <w:pStyle w:val="TableArial11"/>
              <w:rPr>
                <w:rFonts w:cs="Arial"/>
              </w:rPr>
            </w:pPr>
            <w:r w:rsidRPr="007E0B31">
              <w:rPr>
                <w:rFonts w:cs="Arial"/>
              </w:rPr>
              <w:t xml:space="preserve">Has the meaning set out in </w:t>
            </w:r>
            <w:r w:rsidR="32551A48" w:rsidRPr="004E64E8">
              <w:rPr>
                <w:rFonts w:cs="Arial"/>
              </w:rPr>
              <w:t xml:space="preserve">the </w:t>
            </w:r>
            <w:r w:rsidR="32551A48" w:rsidRPr="329F1AB0">
              <w:rPr>
                <w:rFonts w:cs="Arial"/>
                <w:b/>
                <w:bCs/>
              </w:rPr>
              <w:t>ESO</w:t>
            </w:r>
            <w:r w:rsidRPr="007E0B31">
              <w:rPr>
                <w:rFonts w:cs="Arial"/>
                <w:b/>
              </w:rPr>
              <w:t xml:space="preserve"> Licence</w:t>
            </w:r>
            <w:r w:rsidRPr="00A87826">
              <w:rPr>
                <w:rFonts w:cs="Arial"/>
                <w:bCs/>
              </w:rPr>
              <w:t>.</w:t>
            </w:r>
          </w:p>
        </w:tc>
      </w:tr>
      <w:tr w:rsidR="00213EC2" w:rsidRPr="007E0B31" w14:paraId="06AECE7D" w14:textId="77777777" w:rsidTr="004D563B">
        <w:trPr>
          <w:cantSplit/>
          <w:trPrChange w:id="422" w:author="Stuart McLarnon [NESO]" w:date="2025-09-11T10:27:00Z" w16du:dateUtc="2025-09-11T09:27:00Z">
            <w:trPr>
              <w:gridBefore w:val="1"/>
              <w:wBefore w:w="221" w:type="dxa"/>
              <w:cantSplit/>
            </w:trPr>
          </w:trPrChange>
        </w:trPr>
        <w:tc>
          <w:tcPr>
            <w:tcW w:w="2884" w:type="dxa"/>
            <w:tcPrChange w:id="423" w:author="Stuart McLarnon [NESO]" w:date="2025-09-11T10:27:00Z" w16du:dateUtc="2025-09-11T09:27:00Z">
              <w:tcPr>
                <w:tcW w:w="2884" w:type="dxa"/>
              </w:tcPr>
            </w:tcPrChange>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Change w:id="424" w:author="Stuart McLarnon [NESO]" w:date="2025-09-11T10:27:00Z" w16du:dateUtc="2025-09-11T09:27:00Z">
              <w:tcPr>
                <w:tcW w:w="6634" w:type="dxa"/>
              </w:tcPr>
            </w:tcPrChange>
          </w:tcPr>
          <w:p w14:paraId="7635BD5F" w14:textId="635A00E4" w:rsidR="00213EC2" w:rsidRPr="007E0B31" w:rsidRDefault="00213EC2" w:rsidP="00213EC2">
            <w:pPr>
              <w:pStyle w:val="TableArial11"/>
              <w:rPr>
                <w:rFonts w:cs="Arial"/>
              </w:rPr>
            </w:pPr>
            <w:r w:rsidRPr="007E0B31">
              <w:rPr>
                <w:rFonts w:cs="Arial"/>
              </w:rPr>
              <w:t xml:space="preserve">As defined in the </w:t>
            </w:r>
            <w:r w:rsidR="75403102" w:rsidRPr="38E6A229">
              <w:rPr>
                <w:rFonts w:cs="Arial"/>
              </w:rPr>
              <w:t xml:space="preserve"> </w:t>
            </w:r>
            <w:r w:rsidR="75403102" w:rsidRPr="004E64E8">
              <w:rPr>
                <w:rFonts w:cs="Arial"/>
                <w:b/>
                <w:bCs/>
              </w:rPr>
              <w:t>ESO</w:t>
            </w:r>
            <w:r w:rsidRPr="009A2CEB">
              <w:rPr>
                <w:b/>
              </w:rPr>
              <w:t xml:space="preserve"> Licence</w:t>
            </w:r>
            <w:r w:rsidRPr="007E0B31">
              <w:rPr>
                <w:rFonts w:cs="Arial"/>
              </w:rPr>
              <w:t xml:space="preserve"> and “CUSC Parties” shall be construed accordingly.</w:t>
            </w:r>
          </w:p>
        </w:tc>
      </w:tr>
      <w:tr w:rsidR="00213EC2" w:rsidRPr="007E0B31" w14:paraId="74C0FB34" w14:textId="77777777" w:rsidTr="004D563B">
        <w:trPr>
          <w:cantSplit/>
          <w:trPrChange w:id="425" w:author="Stuart McLarnon [NESO]" w:date="2025-09-11T10:27:00Z" w16du:dateUtc="2025-09-11T09:27:00Z">
            <w:trPr>
              <w:gridBefore w:val="1"/>
              <w:wBefore w:w="221" w:type="dxa"/>
              <w:cantSplit/>
            </w:trPr>
          </w:trPrChange>
        </w:trPr>
        <w:tc>
          <w:tcPr>
            <w:tcW w:w="2884" w:type="dxa"/>
            <w:tcPrChange w:id="426" w:author="Stuart McLarnon [NESO]" w:date="2025-09-11T10:27:00Z" w16du:dateUtc="2025-09-11T09:27:00Z">
              <w:tcPr>
                <w:tcW w:w="2884" w:type="dxa"/>
              </w:tcPr>
            </w:tcPrChange>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Change w:id="427" w:author="Stuart McLarnon [NESO]" w:date="2025-09-11T10:27:00Z" w16du:dateUtc="2025-09-11T09:27:00Z">
              <w:tcPr>
                <w:tcW w:w="6634" w:type="dxa"/>
              </w:tcPr>
            </w:tcPrChange>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4D563B">
        <w:trPr>
          <w:cantSplit/>
          <w:trPrChange w:id="428" w:author="Stuart McLarnon [NESO]" w:date="2025-09-11T10:27:00Z" w16du:dateUtc="2025-09-11T09:27:00Z">
            <w:trPr>
              <w:gridBefore w:val="1"/>
              <w:wBefore w:w="221" w:type="dxa"/>
              <w:cantSplit/>
            </w:trPr>
          </w:trPrChange>
        </w:trPr>
        <w:tc>
          <w:tcPr>
            <w:tcW w:w="2884" w:type="dxa"/>
            <w:tcPrChange w:id="429" w:author="Stuart McLarnon [NESO]" w:date="2025-09-11T10:27:00Z" w16du:dateUtc="2025-09-11T09:27:00Z">
              <w:tcPr>
                <w:tcW w:w="2884" w:type="dxa"/>
              </w:tcPr>
            </w:tcPrChange>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Change w:id="430" w:author="Stuart McLarnon [NESO]" w:date="2025-09-11T10:27:00Z" w16du:dateUtc="2025-09-11T09:27:00Z">
              <w:tcPr>
                <w:tcW w:w="6634" w:type="dxa"/>
              </w:tcPr>
            </w:tcPrChange>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4D563B">
        <w:trPr>
          <w:cantSplit/>
          <w:trPrChange w:id="431" w:author="Stuart McLarnon [NESO]" w:date="2025-09-11T10:27:00Z" w16du:dateUtc="2025-09-11T09:27:00Z">
            <w:trPr>
              <w:gridBefore w:val="1"/>
              <w:wBefore w:w="221" w:type="dxa"/>
              <w:cantSplit/>
            </w:trPr>
          </w:trPrChange>
        </w:trPr>
        <w:tc>
          <w:tcPr>
            <w:tcW w:w="2884" w:type="dxa"/>
            <w:tcPrChange w:id="432" w:author="Stuart McLarnon [NESO]" w:date="2025-09-11T10:27:00Z" w16du:dateUtc="2025-09-11T09:27:00Z">
              <w:tcPr>
                <w:tcW w:w="2884" w:type="dxa"/>
              </w:tcPr>
            </w:tcPrChange>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Change w:id="433" w:author="Stuart McLarnon [NESO]" w:date="2025-09-11T10:27:00Z" w16du:dateUtc="2025-09-11T09:27:00Z">
              <w:tcPr>
                <w:tcW w:w="6634" w:type="dxa"/>
              </w:tcPr>
            </w:tcPrChange>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4D563B">
        <w:trPr>
          <w:cantSplit/>
          <w:trPrChange w:id="434" w:author="Stuart McLarnon [NESO]" w:date="2025-09-11T10:27:00Z" w16du:dateUtc="2025-09-11T09:27:00Z">
            <w:trPr>
              <w:gridBefore w:val="1"/>
              <w:wBefore w:w="221" w:type="dxa"/>
              <w:cantSplit/>
            </w:trPr>
          </w:trPrChange>
        </w:trPr>
        <w:tc>
          <w:tcPr>
            <w:tcW w:w="2884" w:type="dxa"/>
            <w:tcPrChange w:id="435" w:author="Stuart McLarnon [NESO]" w:date="2025-09-11T10:27:00Z" w16du:dateUtc="2025-09-11T09:27:00Z">
              <w:tcPr>
                <w:tcW w:w="2884" w:type="dxa"/>
              </w:tcPr>
            </w:tcPrChange>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Change w:id="436" w:author="Stuart McLarnon [NESO]" w:date="2025-09-11T10:27:00Z" w16du:dateUtc="2025-09-11T09:27:00Z">
              <w:tcPr>
                <w:tcW w:w="6634" w:type="dxa"/>
              </w:tcPr>
            </w:tcPrChange>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4D563B">
        <w:trPr>
          <w:cantSplit/>
          <w:trPrChange w:id="437" w:author="Stuart McLarnon [NESO]" w:date="2025-09-11T10:27:00Z" w16du:dateUtc="2025-09-11T09:27:00Z">
            <w:trPr>
              <w:gridBefore w:val="1"/>
              <w:wBefore w:w="221" w:type="dxa"/>
              <w:cantSplit/>
            </w:trPr>
          </w:trPrChange>
        </w:trPr>
        <w:tc>
          <w:tcPr>
            <w:tcW w:w="2884" w:type="dxa"/>
            <w:tcPrChange w:id="438" w:author="Stuart McLarnon [NESO]" w:date="2025-09-11T10:27:00Z" w16du:dateUtc="2025-09-11T09:27:00Z">
              <w:tcPr>
                <w:tcW w:w="2884" w:type="dxa"/>
              </w:tcPr>
            </w:tcPrChange>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Change w:id="439" w:author="Stuart McLarnon [NESO]" w:date="2025-09-11T10:27:00Z" w16du:dateUtc="2025-09-11T09:27:00Z">
              <w:tcPr>
                <w:tcW w:w="6634" w:type="dxa"/>
              </w:tcPr>
            </w:tcPrChange>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4D563B">
        <w:trPr>
          <w:cantSplit/>
          <w:trPrChange w:id="440" w:author="Stuart McLarnon [NESO]" w:date="2025-09-11T10:27:00Z" w16du:dateUtc="2025-09-11T09:27:00Z">
            <w:trPr>
              <w:gridBefore w:val="1"/>
              <w:wBefore w:w="221" w:type="dxa"/>
              <w:cantSplit/>
            </w:trPr>
          </w:trPrChange>
        </w:trPr>
        <w:tc>
          <w:tcPr>
            <w:tcW w:w="2884" w:type="dxa"/>
            <w:tcPrChange w:id="441" w:author="Stuart McLarnon [NESO]" w:date="2025-09-11T10:27:00Z" w16du:dateUtc="2025-09-11T09:27:00Z">
              <w:tcPr>
                <w:tcW w:w="2884" w:type="dxa"/>
              </w:tcPr>
            </w:tcPrChange>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Change w:id="442" w:author="Stuart McLarnon [NESO]" w:date="2025-09-11T10:27:00Z" w16du:dateUtc="2025-09-11T09:27:00Z">
              <w:tcPr>
                <w:tcW w:w="6634" w:type="dxa"/>
              </w:tcPr>
            </w:tcPrChange>
          </w:tcPr>
          <w:p w14:paraId="4B901FD2" w14:textId="37CFD1CE"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w:t>
            </w:r>
            <w:r w:rsidR="00936EC1" w:rsidRPr="00936EC1">
              <w:rPr>
                <w:lang w:val="en-US"/>
              </w:rPr>
              <w:t>OC2.</w:t>
            </w:r>
            <w:del w:id="443" w:author="Stuart McLarnon [NESO]" w:date="2025-09-09T15:10:00Z" w16du:dateUtc="2025-09-09T14:10:00Z">
              <w:r w:rsidRPr="006D65CB">
                <w:rPr>
                  <w:lang w:val="en-US"/>
                </w:rPr>
                <w:delText>4</w:delText>
              </w:r>
            </w:del>
            <w:ins w:id="444" w:author="Stuart McLarnon [NESO]" w:date="2025-09-09T15:10:00Z" w16du:dateUtc="2025-09-09T14:10:00Z">
              <w:r w:rsidR="00936EC1" w:rsidRPr="00936EC1">
                <w:rPr>
                  <w:lang w:val="en-US"/>
                </w:rPr>
                <w:t>3</w:t>
              </w:r>
            </w:ins>
            <w:r w:rsidR="00936EC1" w:rsidRPr="00936EC1">
              <w:rPr>
                <w:lang w:val="en-US"/>
              </w:rPr>
              <w:t>.2.3</w:t>
            </w:r>
            <w:r w:rsidR="00936EC1" w:rsidRPr="00936EC1" w:rsidDel="00936EC1">
              <w:rPr>
                <w:lang w:val="en-US"/>
              </w:rPr>
              <w:t xml:space="preserve"> </w:t>
            </w:r>
            <w:r w:rsidRPr="006D65CB">
              <w:rPr>
                <w:lang w:val="en-US"/>
              </w:rPr>
              <w:t xml:space="preserve">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4D563B">
        <w:trPr>
          <w:cantSplit/>
          <w:trPrChange w:id="445" w:author="Stuart McLarnon [NESO]" w:date="2025-09-11T10:27:00Z" w16du:dateUtc="2025-09-11T09:27:00Z">
            <w:trPr>
              <w:gridBefore w:val="1"/>
              <w:wBefore w:w="221" w:type="dxa"/>
              <w:cantSplit/>
            </w:trPr>
          </w:trPrChange>
        </w:trPr>
        <w:tc>
          <w:tcPr>
            <w:tcW w:w="2884" w:type="dxa"/>
            <w:tcPrChange w:id="446" w:author="Stuart McLarnon [NESO]" w:date="2025-09-11T10:27:00Z" w16du:dateUtc="2025-09-11T09:27:00Z">
              <w:tcPr>
                <w:tcW w:w="2884" w:type="dxa"/>
              </w:tcPr>
            </w:tcPrChange>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Change w:id="447" w:author="Stuart McLarnon [NESO]" w:date="2025-09-11T10:27:00Z" w16du:dateUtc="2025-09-11T09:27:00Z">
              <w:tcPr>
                <w:tcW w:w="6634" w:type="dxa"/>
              </w:tcPr>
            </w:tcPrChange>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4D563B">
        <w:trPr>
          <w:cantSplit/>
          <w:trPrChange w:id="448" w:author="Stuart McLarnon [NESO]" w:date="2025-09-11T10:27:00Z" w16du:dateUtc="2025-09-11T09:27:00Z">
            <w:trPr>
              <w:gridBefore w:val="1"/>
              <w:wBefore w:w="221" w:type="dxa"/>
              <w:cantSplit/>
            </w:trPr>
          </w:trPrChange>
        </w:trPr>
        <w:tc>
          <w:tcPr>
            <w:tcW w:w="2884" w:type="dxa"/>
            <w:tcPrChange w:id="449" w:author="Stuart McLarnon [NESO]" w:date="2025-09-11T10:27:00Z" w16du:dateUtc="2025-09-11T09:27:00Z">
              <w:tcPr>
                <w:tcW w:w="2884" w:type="dxa"/>
              </w:tcPr>
            </w:tcPrChange>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Change w:id="450" w:author="Stuart McLarnon [NESO]" w:date="2025-09-11T10:27:00Z" w16du:dateUtc="2025-09-11T09:27:00Z">
              <w:tcPr>
                <w:tcW w:w="6634" w:type="dxa"/>
              </w:tcPr>
            </w:tcPrChange>
          </w:tcPr>
          <w:p w14:paraId="41EC003B" w14:textId="6AB8B203"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2B38FBFC" w:rsidRPr="38E6A229">
              <w:rPr>
                <w:rFonts w:cs="Arial"/>
              </w:rPr>
              <w:t xml:space="preserve"> The Company’s</w:t>
            </w:r>
            <w:r w:rsidRPr="007E0B31">
              <w:rPr>
                <w:rFonts w:cs="Arial"/>
              </w:rPr>
              <w:t xml:space="preserve"> website or upon request from </w:t>
            </w:r>
            <w:r>
              <w:rPr>
                <w:rFonts w:cs="Arial"/>
                <w:b/>
              </w:rPr>
              <w:t>The Company</w:t>
            </w:r>
            <w:r w:rsidRPr="007E0B31">
              <w:rPr>
                <w:rFonts w:cs="Arial"/>
              </w:rPr>
              <w:t>.</w:t>
            </w:r>
          </w:p>
        </w:tc>
      </w:tr>
      <w:tr w:rsidR="00213EC2" w:rsidRPr="007E0B31" w14:paraId="60B41840" w14:textId="77777777" w:rsidTr="004D563B">
        <w:trPr>
          <w:cantSplit/>
          <w:trPrChange w:id="451" w:author="Stuart McLarnon [NESO]" w:date="2025-09-11T10:27:00Z" w16du:dateUtc="2025-09-11T09:27:00Z">
            <w:trPr>
              <w:gridBefore w:val="1"/>
              <w:wBefore w:w="221" w:type="dxa"/>
              <w:cantSplit/>
            </w:trPr>
          </w:trPrChange>
        </w:trPr>
        <w:tc>
          <w:tcPr>
            <w:tcW w:w="2884" w:type="dxa"/>
            <w:tcPrChange w:id="452" w:author="Stuart McLarnon [NESO]" w:date="2025-09-11T10:27:00Z" w16du:dateUtc="2025-09-11T09:27:00Z">
              <w:tcPr>
                <w:tcW w:w="2884" w:type="dxa"/>
              </w:tcPr>
            </w:tcPrChange>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Change w:id="453" w:author="Stuart McLarnon [NESO]" w:date="2025-09-11T10:27:00Z" w16du:dateUtc="2025-09-11T09:27:00Z">
              <w:tcPr>
                <w:tcW w:w="6634" w:type="dxa"/>
              </w:tcPr>
            </w:tcPrChange>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4D563B">
        <w:trPr>
          <w:cantSplit/>
          <w:trPrChange w:id="454" w:author="Stuart McLarnon [NESO]" w:date="2025-09-11T10:27:00Z" w16du:dateUtc="2025-09-11T09:27:00Z">
            <w:trPr>
              <w:gridBefore w:val="1"/>
              <w:wBefore w:w="221" w:type="dxa"/>
              <w:cantSplit/>
            </w:trPr>
          </w:trPrChange>
        </w:trPr>
        <w:tc>
          <w:tcPr>
            <w:tcW w:w="2884" w:type="dxa"/>
            <w:tcPrChange w:id="455" w:author="Stuart McLarnon [NESO]" w:date="2025-09-11T10:27:00Z" w16du:dateUtc="2025-09-11T09:27:00Z">
              <w:tcPr>
                <w:tcW w:w="2884" w:type="dxa"/>
              </w:tcPr>
            </w:tcPrChange>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Change w:id="456" w:author="Stuart McLarnon [NESO]" w:date="2025-09-11T10:27:00Z" w16du:dateUtc="2025-09-11T09:27:00Z">
              <w:tcPr>
                <w:tcW w:w="6634" w:type="dxa"/>
              </w:tcPr>
            </w:tcPrChange>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4D563B">
        <w:trPr>
          <w:cantSplit/>
          <w:trPrChange w:id="457" w:author="Stuart McLarnon [NESO]" w:date="2025-09-11T10:27:00Z" w16du:dateUtc="2025-09-11T09:27:00Z">
            <w:trPr>
              <w:gridBefore w:val="1"/>
              <w:wBefore w:w="221" w:type="dxa"/>
              <w:cantSplit/>
            </w:trPr>
          </w:trPrChange>
        </w:trPr>
        <w:tc>
          <w:tcPr>
            <w:tcW w:w="2884" w:type="dxa"/>
            <w:tcPrChange w:id="458" w:author="Stuart McLarnon [NESO]" w:date="2025-09-11T10:27:00Z" w16du:dateUtc="2025-09-11T09:27:00Z">
              <w:tcPr>
                <w:tcW w:w="2884" w:type="dxa"/>
              </w:tcPr>
            </w:tcPrChange>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Change w:id="459" w:author="Stuart McLarnon [NESO]" w:date="2025-09-11T10:27:00Z" w16du:dateUtc="2025-09-11T09:27:00Z">
              <w:tcPr>
                <w:tcW w:w="6634" w:type="dxa"/>
              </w:tcPr>
            </w:tcPrChange>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4D563B">
        <w:trPr>
          <w:cantSplit/>
          <w:trPrChange w:id="460" w:author="Stuart McLarnon [NESO]" w:date="2025-09-11T10:27:00Z" w16du:dateUtc="2025-09-11T09:27:00Z">
            <w:trPr>
              <w:gridBefore w:val="1"/>
              <w:wBefore w:w="221" w:type="dxa"/>
              <w:cantSplit/>
            </w:trPr>
          </w:trPrChange>
        </w:trPr>
        <w:tc>
          <w:tcPr>
            <w:tcW w:w="2884" w:type="dxa"/>
            <w:tcPrChange w:id="461" w:author="Stuart McLarnon [NESO]" w:date="2025-09-11T10:27:00Z" w16du:dateUtc="2025-09-11T09:27:00Z">
              <w:tcPr>
                <w:tcW w:w="2884" w:type="dxa"/>
              </w:tcPr>
            </w:tcPrChange>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Change w:id="462" w:author="Stuart McLarnon [NESO]" w:date="2025-09-11T10:27:00Z" w16du:dateUtc="2025-09-11T09:27:00Z">
              <w:tcPr>
                <w:tcW w:w="6634" w:type="dxa"/>
              </w:tcPr>
            </w:tcPrChange>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4D563B">
        <w:trPr>
          <w:cantSplit/>
          <w:trPrChange w:id="463" w:author="Stuart McLarnon [NESO]" w:date="2025-09-11T10:27:00Z" w16du:dateUtc="2025-09-11T09:27:00Z">
            <w:trPr>
              <w:gridBefore w:val="1"/>
              <w:wBefore w:w="221" w:type="dxa"/>
              <w:cantSplit/>
            </w:trPr>
          </w:trPrChange>
        </w:trPr>
        <w:tc>
          <w:tcPr>
            <w:tcW w:w="2884" w:type="dxa"/>
            <w:tcPrChange w:id="464" w:author="Stuart McLarnon [NESO]" w:date="2025-09-11T10:27:00Z" w16du:dateUtc="2025-09-11T09:27:00Z">
              <w:tcPr>
                <w:tcW w:w="2884" w:type="dxa"/>
              </w:tcPr>
            </w:tcPrChange>
          </w:tcPr>
          <w:p w14:paraId="28B46EC0" w14:textId="6EB233EA" w:rsidR="00213EC2" w:rsidRPr="007E0B31" w:rsidRDefault="00213EC2" w:rsidP="00213EC2">
            <w:pPr>
              <w:pStyle w:val="Arial11Bold"/>
              <w:rPr>
                <w:rFonts w:cs="Arial"/>
              </w:rPr>
            </w:pPr>
            <w:bookmarkStart w:id="465" w:name="_DV_C16"/>
            <w:r w:rsidRPr="007E0B31">
              <w:rPr>
                <w:rFonts w:cs="Arial"/>
              </w:rPr>
              <w:t>DCUSA</w:t>
            </w:r>
            <w:bookmarkEnd w:id="465"/>
          </w:p>
        </w:tc>
        <w:tc>
          <w:tcPr>
            <w:tcW w:w="6634" w:type="dxa"/>
            <w:tcPrChange w:id="466" w:author="Stuart McLarnon [NESO]" w:date="2025-09-11T10:27:00Z" w16du:dateUtc="2025-09-11T09:27:00Z">
              <w:tcPr>
                <w:tcW w:w="6634" w:type="dxa"/>
              </w:tcPr>
            </w:tcPrChange>
          </w:tcPr>
          <w:p w14:paraId="2D09966A" w14:textId="77777777" w:rsidR="00213EC2" w:rsidRPr="007E0B31" w:rsidRDefault="00213EC2" w:rsidP="00213EC2">
            <w:pPr>
              <w:pStyle w:val="TableArial11"/>
              <w:rPr>
                <w:rFonts w:cs="Arial"/>
              </w:rPr>
            </w:pPr>
            <w:bookmarkStart w:id="46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467"/>
          </w:p>
        </w:tc>
      </w:tr>
      <w:tr w:rsidR="00213EC2" w:rsidRPr="007E0B31" w14:paraId="1606AF94" w14:textId="77777777" w:rsidTr="004D563B">
        <w:trPr>
          <w:cantSplit/>
          <w:trPrChange w:id="468" w:author="Stuart McLarnon [NESO]" w:date="2025-09-11T10:27:00Z" w16du:dateUtc="2025-09-11T09:27:00Z">
            <w:trPr>
              <w:gridBefore w:val="1"/>
              <w:wBefore w:w="221" w:type="dxa"/>
              <w:cantSplit/>
            </w:trPr>
          </w:trPrChange>
        </w:trPr>
        <w:tc>
          <w:tcPr>
            <w:tcW w:w="2884" w:type="dxa"/>
            <w:tcPrChange w:id="469" w:author="Stuart McLarnon [NESO]" w:date="2025-09-11T10:27:00Z" w16du:dateUtc="2025-09-11T09:27:00Z">
              <w:tcPr>
                <w:tcW w:w="2884" w:type="dxa"/>
              </w:tcPr>
            </w:tcPrChange>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Change w:id="470" w:author="Stuart McLarnon [NESO]" w:date="2025-09-11T10:27:00Z" w16du:dateUtc="2025-09-11T09:27:00Z">
              <w:tcPr>
                <w:tcW w:w="6634" w:type="dxa"/>
              </w:tcPr>
            </w:tcPrChange>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4D563B">
        <w:trPr>
          <w:cantSplit/>
          <w:trPrChange w:id="471" w:author="Stuart McLarnon [NESO]" w:date="2025-09-11T10:27:00Z" w16du:dateUtc="2025-09-11T09:27:00Z">
            <w:trPr>
              <w:gridBefore w:val="1"/>
              <w:wBefore w:w="221" w:type="dxa"/>
              <w:cantSplit/>
            </w:trPr>
          </w:trPrChange>
        </w:trPr>
        <w:tc>
          <w:tcPr>
            <w:tcW w:w="2884" w:type="dxa"/>
            <w:tcPrChange w:id="472" w:author="Stuart McLarnon [NESO]" w:date="2025-09-11T10:27:00Z" w16du:dateUtc="2025-09-11T09:27:00Z">
              <w:tcPr>
                <w:tcW w:w="2884" w:type="dxa"/>
              </w:tcPr>
            </w:tcPrChange>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Change w:id="473" w:author="Stuart McLarnon [NESO]" w:date="2025-09-11T10:27:00Z" w16du:dateUtc="2025-09-11T09:27:00Z">
              <w:tcPr>
                <w:tcW w:w="6634" w:type="dxa"/>
              </w:tcPr>
            </w:tcPrChange>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4D563B">
        <w:trPr>
          <w:cantSplit/>
          <w:trPrChange w:id="474" w:author="Stuart McLarnon [NESO]" w:date="2025-09-11T10:27:00Z" w16du:dateUtc="2025-09-11T09:27:00Z">
            <w:trPr>
              <w:gridBefore w:val="1"/>
              <w:wBefore w:w="221" w:type="dxa"/>
              <w:cantSplit/>
            </w:trPr>
          </w:trPrChange>
        </w:trPr>
        <w:tc>
          <w:tcPr>
            <w:tcW w:w="2884" w:type="dxa"/>
            <w:tcPrChange w:id="475" w:author="Stuart McLarnon [NESO]" w:date="2025-09-11T10:27:00Z" w16du:dateUtc="2025-09-11T09:27:00Z">
              <w:tcPr>
                <w:tcW w:w="2884" w:type="dxa"/>
              </w:tcPr>
            </w:tcPrChange>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Change w:id="476" w:author="Stuart McLarnon [NESO]" w:date="2025-09-11T10:27:00Z" w16du:dateUtc="2025-09-11T09:27:00Z">
              <w:tcPr>
                <w:tcW w:w="6634" w:type="dxa"/>
              </w:tcPr>
            </w:tcPrChange>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4D563B">
        <w:trPr>
          <w:cantSplit/>
          <w:trPrChange w:id="477" w:author="Stuart McLarnon [NESO]" w:date="2025-09-11T10:27:00Z" w16du:dateUtc="2025-09-11T09:27:00Z">
            <w:trPr>
              <w:gridBefore w:val="1"/>
              <w:wBefore w:w="221" w:type="dxa"/>
              <w:cantSplit/>
            </w:trPr>
          </w:trPrChange>
        </w:trPr>
        <w:tc>
          <w:tcPr>
            <w:tcW w:w="2884" w:type="dxa"/>
            <w:tcPrChange w:id="478" w:author="Stuart McLarnon [NESO]" w:date="2025-09-11T10:27:00Z" w16du:dateUtc="2025-09-11T09:27:00Z">
              <w:tcPr>
                <w:tcW w:w="2884" w:type="dxa"/>
              </w:tcPr>
            </w:tcPrChange>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Change w:id="479" w:author="Stuart McLarnon [NESO]" w:date="2025-09-11T10:27:00Z" w16du:dateUtc="2025-09-11T09:27:00Z">
              <w:tcPr>
                <w:tcW w:w="6634" w:type="dxa"/>
              </w:tcPr>
            </w:tcPrChange>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4D563B">
        <w:trPr>
          <w:cantSplit/>
          <w:trPrChange w:id="480" w:author="Stuart McLarnon [NESO]" w:date="2025-09-11T10:27:00Z" w16du:dateUtc="2025-09-11T09:27:00Z">
            <w:trPr>
              <w:gridBefore w:val="1"/>
              <w:wBefore w:w="221" w:type="dxa"/>
              <w:cantSplit/>
            </w:trPr>
          </w:trPrChange>
        </w:trPr>
        <w:tc>
          <w:tcPr>
            <w:tcW w:w="2884" w:type="dxa"/>
            <w:tcPrChange w:id="481" w:author="Stuart McLarnon [NESO]" w:date="2025-09-11T10:27:00Z" w16du:dateUtc="2025-09-11T09:27:00Z">
              <w:tcPr>
                <w:tcW w:w="2884" w:type="dxa"/>
              </w:tcPr>
            </w:tcPrChange>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Change w:id="482" w:author="Stuart McLarnon [NESO]" w:date="2025-09-11T10:27:00Z" w16du:dateUtc="2025-09-11T09:27:00Z">
              <w:tcPr>
                <w:tcW w:w="6634" w:type="dxa"/>
              </w:tcPr>
            </w:tcPrChange>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4D563B">
        <w:trPr>
          <w:cantSplit/>
          <w:trPrChange w:id="483" w:author="Stuart McLarnon [NESO]" w:date="2025-09-11T10:27:00Z" w16du:dateUtc="2025-09-11T09:27:00Z">
            <w:trPr>
              <w:gridBefore w:val="1"/>
              <w:wBefore w:w="221" w:type="dxa"/>
              <w:cantSplit/>
            </w:trPr>
          </w:trPrChange>
        </w:trPr>
        <w:tc>
          <w:tcPr>
            <w:tcW w:w="2884" w:type="dxa"/>
            <w:tcPrChange w:id="484" w:author="Stuart McLarnon [NESO]" w:date="2025-09-11T10:27:00Z" w16du:dateUtc="2025-09-11T09:27:00Z">
              <w:tcPr>
                <w:tcW w:w="2884" w:type="dxa"/>
              </w:tcPr>
            </w:tcPrChange>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Change w:id="485" w:author="Stuart McLarnon [NESO]" w:date="2025-09-11T10:27:00Z" w16du:dateUtc="2025-09-11T09:27:00Z">
              <w:tcPr>
                <w:tcW w:w="6634" w:type="dxa"/>
              </w:tcPr>
            </w:tcPrChange>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4D563B">
        <w:trPr>
          <w:cantSplit/>
          <w:trPrChange w:id="486" w:author="Stuart McLarnon [NESO]" w:date="2025-09-11T10:27:00Z" w16du:dateUtc="2025-09-11T09:27:00Z">
            <w:trPr>
              <w:gridBefore w:val="1"/>
              <w:wBefore w:w="221" w:type="dxa"/>
              <w:cantSplit/>
            </w:trPr>
          </w:trPrChange>
        </w:trPr>
        <w:tc>
          <w:tcPr>
            <w:tcW w:w="2884" w:type="dxa"/>
            <w:tcPrChange w:id="487" w:author="Stuart McLarnon [NESO]" w:date="2025-09-11T10:27:00Z" w16du:dateUtc="2025-09-11T09:27:00Z">
              <w:tcPr>
                <w:tcW w:w="2884" w:type="dxa"/>
              </w:tcPr>
            </w:tcPrChange>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Change w:id="488" w:author="Stuart McLarnon [NESO]" w:date="2025-09-11T10:27:00Z" w16du:dateUtc="2025-09-11T09:27:00Z">
              <w:tcPr>
                <w:tcW w:w="6634" w:type="dxa"/>
              </w:tcPr>
            </w:tcPrChange>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4D563B">
        <w:trPr>
          <w:cantSplit/>
          <w:trPrChange w:id="489" w:author="Stuart McLarnon [NESO]" w:date="2025-09-11T10:27:00Z" w16du:dateUtc="2025-09-11T09:27:00Z">
            <w:trPr>
              <w:gridBefore w:val="1"/>
              <w:wBefore w:w="221" w:type="dxa"/>
              <w:cantSplit/>
            </w:trPr>
          </w:trPrChange>
        </w:trPr>
        <w:tc>
          <w:tcPr>
            <w:tcW w:w="2884" w:type="dxa"/>
            <w:tcPrChange w:id="490" w:author="Stuart McLarnon [NESO]" w:date="2025-09-11T10:27:00Z" w16du:dateUtc="2025-09-11T09:27:00Z">
              <w:tcPr>
                <w:tcW w:w="2884" w:type="dxa"/>
              </w:tcPr>
            </w:tcPrChange>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Change w:id="491" w:author="Stuart McLarnon [NESO]" w:date="2025-09-11T10:27:00Z" w16du:dateUtc="2025-09-11T09:27:00Z">
              <w:tcPr>
                <w:tcW w:w="6634" w:type="dxa"/>
              </w:tcPr>
            </w:tcPrChange>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4D563B">
        <w:trPr>
          <w:cantSplit/>
          <w:trPrChange w:id="492" w:author="Stuart McLarnon [NESO]" w:date="2025-09-11T10:27:00Z" w16du:dateUtc="2025-09-11T09:27:00Z">
            <w:trPr>
              <w:gridBefore w:val="1"/>
              <w:wBefore w:w="221" w:type="dxa"/>
              <w:cantSplit/>
            </w:trPr>
          </w:trPrChange>
        </w:trPr>
        <w:tc>
          <w:tcPr>
            <w:tcW w:w="2884" w:type="dxa"/>
            <w:tcPrChange w:id="493" w:author="Stuart McLarnon [NESO]" w:date="2025-09-11T10:27:00Z" w16du:dateUtc="2025-09-11T09:27:00Z">
              <w:tcPr>
                <w:tcW w:w="2884" w:type="dxa"/>
              </w:tcPr>
            </w:tcPrChange>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Change w:id="494" w:author="Stuart McLarnon [NESO]" w:date="2025-09-11T10:27:00Z" w16du:dateUtc="2025-09-11T09:27:00Z">
              <w:tcPr>
                <w:tcW w:w="6634" w:type="dxa"/>
              </w:tcPr>
            </w:tcPrChange>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4D563B">
        <w:trPr>
          <w:cantSplit/>
          <w:trPrChange w:id="495" w:author="Stuart McLarnon [NESO]" w:date="2025-09-11T10:27:00Z" w16du:dateUtc="2025-09-11T09:27:00Z">
            <w:trPr>
              <w:gridBefore w:val="1"/>
              <w:wBefore w:w="221" w:type="dxa"/>
              <w:cantSplit/>
            </w:trPr>
          </w:trPrChange>
        </w:trPr>
        <w:tc>
          <w:tcPr>
            <w:tcW w:w="2884" w:type="dxa"/>
            <w:tcPrChange w:id="496" w:author="Stuart McLarnon [NESO]" w:date="2025-09-11T10:27:00Z" w16du:dateUtc="2025-09-11T09:27:00Z">
              <w:tcPr>
                <w:tcW w:w="2884" w:type="dxa"/>
              </w:tcPr>
            </w:tcPrChange>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Change w:id="497" w:author="Stuart McLarnon [NESO]" w:date="2025-09-11T10:27:00Z" w16du:dateUtc="2025-09-11T09:27:00Z">
              <w:tcPr>
                <w:tcW w:w="6634" w:type="dxa"/>
              </w:tcPr>
            </w:tcPrChange>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4D563B">
        <w:trPr>
          <w:cantSplit/>
          <w:trPrChange w:id="498" w:author="Stuart McLarnon [NESO]" w:date="2025-09-11T10:27:00Z" w16du:dateUtc="2025-09-11T09:27:00Z">
            <w:trPr>
              <w:gridBefore w:val="1"/>
              <w:wBefore w:w="221" w:type="dxa"/>
              <w:cantSplit/>
            </w:trPr>
          </w:trPrChange>
        </w:trPr>
        <w:tc>
          <w:tcPr>
            <w:tcW w:w="2884" w:type="dxa"/>
            <w:tcPrChange w:id="499" w:author="Stuart McLarnon [NESO]" w:date="2025-09-11T10:27:00Z" w16du:dateUtc="2025-09-11T09:27:00Z">
              <w:tcPr>
                <w:tcW w:w="2884" w:type="dxa"/>
              </w:tcPr>
            </w:tcPrChange>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Change w:id="500" w:author="Stuart McLarnon [NESO]" w:date="2025-09-11T10:27:00Z" w16du:dateUtc="2025-09-11T09:27:00Z">
              <w:tcPr>
                <w:tcW w:w="6634" w:type="dxa"/>
              </w:tcPr>
            </w:tcPrChange>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4D563B">
        <w:trPr>
          <w:cantSplit/>
          <w:trPrChange w:id="501" w:author="Stuart McLarnon [NESO]" w:date="2025-09-11T10:27:00Z" w16du:dateUtc="2025-09-11T09:27:00Z">
            <w:trPr>
              <w:gridBefore w:val="1"/>
              <w:wBefore w:w="221" w:type="dxa"/>
              <w:cantSplit/>
            </w:trPr>
          </w:trPrChange>
        </w:trPr>
        <w:tc>
          <w:tcPr>
            <w:tcW w:w="2884" w:type="dxa"/>
            <w:tcPrChange w:id="502" w:author="Stuart McLarnon [NESO]" w:date="2025-09-11T10:27:00Z" w16du:dateUtc="2025-09-11T09:27:00Z">
              <w:tcPr>
                <w:tcW w:w="2884" w:type="dxa"/>
              </w:tcPr>
            </w:tcPrChange>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Change w:id="503" w:author="Stuart McLarnon [NESO]" w:date="2025-09-11T10:27:00Z" w16du:dateUtc="2025-09-11T09:27:00Z">
              <w:tcPr>
                <w:tcW w:w="6634" w:type="dxa"/>
              </w:tcPr>
            </w:tcPrChange>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4D563B">
        <w:trPr>
          <w:cantSplit/>
          <w:trPrChange w:id="504" w:author="Stuart McLarnon [NESO]" w:date="2025-09-11T10:27:00Z" w16du:dateUtc="2025-09-11T09:27:00Z">
            <w:trPr>
              <w:gridBefore w:val="1"/>
              <w:wBefore w:w="221" w:type="dxa"/>
              <w:cantSplit/>
            </w:trPr>
          </w:trPrChange>
        </w:trPr>
        <w:tc>
          <w:tcPr>
            <w:tcW w:w="2884" w:type="dxa"/>
            <w:tcPrChange w:id="505" w:author="Stuart McLarnon [NESO]" w:date="2025-09-11T10:27:00Z" w16du:dateUtc="2025-09-11T09:27:00Z">
              <w:tcPr>
                <w:tcW w:w="2884" w:type="dxa"/>
              </w:tcPr>
            </w:tcPrChange>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Change w:id="506" w:author="Stuart McLarnon [NESO]" w:date="2025-09-11T10:27:00Z" w16du:dateUtc="2025-09-11T09:27:00Z">
              <w:tcPr>
                <w:tcW w:w="6634" w:type="dxa"/>
              </w:tcPr>
            </w:tcPrChange>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4D563B">
        <w:trPr>
          <w:cantSplit/>
          <w:trPrChange w:id="507" w:author="Stuart McLarnon [NESO]" w:date="2025-09-11T10:27:00Z" w16du:dateUtc="2025-09-11T09:27:00Z">
            <w:trPr>
              <w:gridBefore w:val="1"/>
              <w:wBefore w:w="221" w:type="dxa"/>
              <w:cantSplit/>
            </w:trPr>
          </w:trPrChange>
        </w:trPr>
        <w:tc>
          <w:tcPr>
            <w:tcW w:w="2884" w:type="dxa"/>
            <w:tcPrChange w:id="508" w:author="Stuart McLarnon [NESO]" w:date="2025-09-11T10:27:00Z" w16du:dateUtc="2025-09-11T09:27:00Z">
              <w:tcPr>
                <w:tcW w:w="2884" w:type="dxa"/>
              </w:tcPr>
            </w:tcPrChange>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Change w:id="509" w:author="Stuart McLarnon [NESO]" w:date="2025-09-11T10:27:00Z" w16du:dateUtc="2025-09-11T09:27:00Z">
              <w:tcPr>
                <w:tcW w:w="6634" w:type="dxa"/>
              </w:tcPr>
            </w:tcPrChange>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4D563B">
        <w:trPr>
          <w:cantSplit/>
          <w:trPrChange w:id="510" w:author="Stuart McLarnon [NESO]" w:date="2025-09-11T10:27:00Z" w16du:dateUtc="2025-09-11T09:27:00Z">
            <w:trPr>
              <w:gridBefore w:val="1"/>
              <w:wBefore w:w="221" w:type="dxa"/>
              <w:cantSplit/>
            </w:trPr>
          </w:trPrChange>
        </w:trPr>
        <w:tc>
          <w:tcPr>
            <w:tcW w:w="2884" w:type="dxa"/>
            <w:tcPrChange w:id="511" w:author="Stuart McLarnon [NESO]" w:date="2025-09-11T10:27:00Z" w16du:dateUtc="2025-09-11T09:27:00Z">
              <w:tcPr>
                <w:tcW w:w="2884" w:type="dxa"/>
              </w:tcPr>
            </w:tcPrChange>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Change w:id="512" w:author="Stuart McLarnon [NESO]" w:date="2025-09-11T10:27:00Z" w16du:dateUtc="2025-09-11T09:27:00Z">
              <w:tcPr>
                <w:tcW w:w="6634" w:type="dxa"/>
              </w:tcPr>
            </w:tcPrChange>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4D563B">
        <w:trPr>
          <w:cantSplit/>
          <w:trPrChange w:id="513" w:author="Stuart McLarnon [NESO]" w:date="2025-09-11T10:27:00Z" w16du:dateUtc="2025-09-11T09:27:00Z">
            <w:trPr>
              <w:gridBefore w:val="1"/>
              <w:wBefore w:w="221" w:type="dxa"/>
              <w:cantSplit/>
            </w:trPr>
          </w:trPrChange>
        </w:trPr>
        <w:tc>
          <w:tcPr>
            <w:tcW w:w="2884" w:type="dxa"/>
            <w:tcPrChange w:id="514" w:author="Stuart McLarnon [NESO]" w:date="2025-09-11T10:27:00Z" w16du:dateUtc="2025-09-11T09:27:00Z">
              <w:tcPr>
                <w:tcW w:w="2884" w:type="dxa"/>
              </w:tcPr>
            </w:tcPrChange>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Change w:id="515" w:author="Stuart McLarnon [NESO]" w:date="2025-09-11T10:27:00Z" w16du:dateUtc="2025-09-11T09:27:00Z">
              <w:tcPr>
                <w:tcW w:w="6634" w:type="dxa"/>
              </w:tcPr>
            </w:tcPrChange>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4D563B">
        <w:trPr>
          <w:cantSplit/>
          <w:trPrChange w:id="516" w:author="Stuart McLarnon [NESO]" w:date="2025-09-11T10:27:00Z" w16du:dateUtc="2025-09-11T09:27:00Z">
            <w:trPr>
              <w:gridBefore w:val="1"/>
              <w:wBefore w:w="221" w:type="dxa"/>
              <w:cantSplit/>
            </w:trPr>
          </w:trPrChange>
        </w:trPr>
        <w:tc>
          <w:tcPr>
            <w:tcW w:w="2884" w:type="dxa"/>
            <w:tcPrChange w:id="517" w:author="Stuart McLarnon [NESO]" w:date="2025-09-11T10:27:00Z" w16du:dateUtc="2025-09-11T09:27:00Z">
              <w:tcPr>
                <w:tcW w:w="2884" w:type="dxa"/>
              </w:tcPr>
            </w:tcPrChange>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Change w:id="518" w:author="Stuart McLarnon [NESO]" w:date="2025-09-11T10:27:00Z" w16du:dateUtc="2025-09-11T09:27:00Z">
              <w:tcPr>
                <w:tcW w:w="6634" w:type="dxa"/>
              </w:tcPr>
            </w:tcPrChange>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4D563B">
        <w:trPr>
          <w:cantSplit/>
          <w:trPrChange w:id="519" w:author="Stuart McLarnon [NESO]" w:date="2025-09-11T10:27:00Z" w16du:dateUtc="2025-09-11T09:27:00Z">
            <w:trPr>
              <w:gridBefore w:val="1"/>
              <w:wBefore w:w="221" w:type="dxa"/>
              <w:cantSplit/>
            </w:trPr>
          </w:trPrChange>
        </w:trPr>
        <w:tc>
          <w:tcPr>
            <w:tcW w:w="2884" w:type="dxa"/>
            <w:tcPrChange w:id="520" w:author="Stuart McLarnon [NESO]" w:date="2025-09-11T10:27:00Z" w16du:dateUtc="2025-09-11T09:27:00Z">
              <w:tcPr>
                <w:tcW w:w="2884" w:type="dxa"/>
              </w:tcPr>
            </w:tcPrChange>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Change w:id="521" w:author="Stuart McLarnon [NESO]" w:date="2025-09-11T10:27:00Z" w16du:dateUtc="2025-09-11T09:27:00Z">
              <w:tcPr>
                <w:tcW w:w="6634" w:type="dxa"/>
              </w:tcPr>
            </w:tcPrChange>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4D563B">
        <w:trPr>
          <w:cantSplit/>
          <w:trPrChange w:id="522" w:author="Stuart McLarnon [NESO]" w:date="2025-09-11T10:27:00Z" w16du:dateUtc="2025-09-11T09:27:00Z">
            <w:trPr>
              <w:gridBefore w:val="1"/>
              <w:wBefore w:w="221" w:type="dxa"/>
              <w:cantSplit/>
            </w:trPr>
          </w:trPrChange>
        </w:trPr>
        <w:tc>
          <w:tcPr>
            <w:tcW w:w="2884" w:type="dxa"/>
            <w:tcPrChange w:id="523" w:author="Stuart McLarnon [NESO]" w:date="2025-09-11T10:27:00Z" w16du:dateUtc="2025-09-11T09:27:00Z">
              <w:tcPr>
                <w:tcW w:w="2884" w:type="dxa"/>
              </w:tcPr>
            </w:tcPrChange>
          </w:tcPr>
          <w:p w14:paraId="608821CD" w14:textId="2F24A7A4" w:rsidR="00213EC2" w:rsidRPr="007E0B31" w:rsidRDefault="00213EC2" w:rsidP="00213EC2">
            <w:pPr>
              <w:rPr>
                <w:rFonts w:cs="Arial"/>
                <w:b/>
              </w:rPr>
            </w:pPr>
            <w:r w:rsidRPr="005C20E3">
              <w:rPr>
                <w:b/>
              </w:rPr>
              <w:t>Demand Response Unit Document (DRUD)</w:t>
            </w:r>
          </w:p>
        </w:tc>
        <w:tc>
          <w:tcPr>
            <w:tcW w:w="6634" w:type="dxa"/>
            <w:tcPrChange w:id="524" w:author="Stuart McLarnon [NESO]" w:date="2025-09-11T10:27:00Z" w16du:dateUtc="2025-09-11T09:27:00Z">
              <w:tcPr>
                <w:tcW w:w="6634" w:type="dxa"/>
              </w:tcPr>
            </w:tcPrChange>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4D563B">
        <w:trPr>
          <w:cantSplit/>
          <w:trPrChange w:id="525" w:author="Stuart McLarnon [NESO]" w:date="2025-09-11T10:27:00Z" w16du:dateUtc="2025-09-11T09:27:00Z">
            <w:trPr>
              <w:gridBefore w:val="1"/>
              <w:wBefore w:w="221" w:type="dxa"/>
              <w:cantSplit/>
            </w:trPr>
          </w:trPrChange>
        </w:trPr>
        <w:tc>
          <w:tcPr>
            <w:tcW w:w="2884" w:type="dxa"/>
            <w:tcPrChange w:id="526" w:author="Stuart McLarnon [NESO]" w:date="2025-09-11T10:27:00Z" w16du:dateUtc="2025-09-11T09:27:00Z">
              <w:tcPr>
                <w:tcW w:w="2884" w:type="dxa"/>
              </w:tcPr>
            </w:tcPrChange>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Change w:id="527" w:author="Stuart McLarnon [NESO]" w:date="2025-09-11T10:27:00Z" w16du:dateUtc="2025-09-11T09:27:00Z">
              <w:tcPr>
                <w:tcW w:w="6634" w:type="dxa"/>
              </w:tcPr>
            </w:tcPrChange>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4D563B">
        <w:trPr>
          <w:cantSplit/>
          <w:trPrChange w:id="528" w:author="Stuart McLarnon [NESO]" w:date="2025-09-11T10:27:00Z" w16du:dateUtc="2025-09-11T09:27:00Z">
            <w:trPr>
              <w:gridBefore w:val="1"/>
              <w:wBefore w:w="221" w:type="dxa"/>
              <w:cantSplit/>
            </w:trPr>
          </w:trPrChange>
        </w:trPr>
        <w:tc>
          <w:tcPr>
            <w:tcW w:w="2884" w:type="dxa"/>
            <w:tcPrChange w:id="529" w:author="Stuart McLarnon [NESO]" w:date="2025-09-11T10:27:00Z" w16du:dateUtc="2025-09-11T09:27:00Z">
              <w:tcPr>
                <w:tcW w:w="2884" w:type="dxa"/>
              </w:tcPr>
            </w:tcPrChange>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Change w:id="530" w:author="Stuart McLarnon [NESO]" w:date="2025-09-11T10:27:00Z" w16du:dateUtc="2025-09-11T09:27:00Z">
              <w:tcPr>
                <w:tcW w:w="6634" w:type="dxa"/>
              </w:tcPr>
            </w:tcPrChange>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11274FB5" w14:textId="77777777" w:rsidTr="004D563B">
        <w:trPr>
          <w:cantSplit/>
          <w:trPrChange w:id="531" w:author="Stuart McLarnon [NESO]" w:date="2025-09-11T10:27:00Z" w16du:dateUtc="2025-09-11T09:27:00Z">
            <w:trPr>
              <w:gridBefore w:val="1"/>
              <w:wBefore w:w="221" w:type="dxa"/>
              <w:cantSplit/>
            </w:trPr>
          </w:trPrChange>
        </w:trPr>
        <w:tc>
          <w:tcPr>
            <w:tcW w:w="2884" w:type="dxa"/>
            <w:tcPrChange w:id="532" w:author="Stuart McLarnon [NESO]" w:date="2025-09-11T10:27:00Z" w16du:dateUtc="2025-09-11T09:27:00Z">
              <w:tcPr>
                <w:tcW w:w="2884" w:type="dxa"/>
              </w:tcPr>
            </w:tcPrChange>
          </w:tcPr>
          <w:p w14:paraId="22417885" w14:textId="77777777"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Change w:id="533" w:author="Stuart McLarnon [NESO]" w:date="2025-09-11T10:27:00Z" w16du:dateUtc="2025-09-11T09:27:00Z">
              <w:tcPr>
                <w:tcW w:w="6634" w:type="dxa"/>
              </w:tcPr>
            </w:tcPrChange>
          </w:tcPr>
          <w:p w14:paraId="44B93B5E" w14:textId="77777777"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4D563B">
        <w:trPr>
          <w:cantSplit/>
          <w:trPrChange w:id="534" w:author="Stuart McLarnon [NESO]" w:date="2025-09-11T10:27:00Z" w16du:dateUtc="2025-09-11T09:27:00Z">
            <w:trPr>
              <w:gridBefore w:val="1"/>
              <w:wBefore w:w="221" w:type="dxa"/>
              <w:cantSplit/>
            </w:trPr>
          </w:trPrChange>
        </w:trPr>
        <w:tc>
          <w:tcPr>
            <w:tcW w:w="2884" w:type="dxa"/>
            <w:tcPrChange w:id="535" w:author="Stuart McLarnon [NESO]" w:date="2025-09-11T10:27:00Z" w16du:dateUtc="2025-09-11T09:27:00Z">
              <w:tcPr>
                <w:tcW w:w="2884" w:type="dxa"/>
              </w:tcPr>
            </w:tcPrChange>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Change w:id="536" w:author="Stuart McLarnon [NESO]" w:date="2025-09-11T10:27:00Z" w16du:dateUtc="2025-09-11T09:27:00Z">
              <w:tcPr>
                <w:tcW w:w="6634" w:type="dxa"/>
              </w:tcPr>
            </w:tcPrChange>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4D563B">
        <w:trPr>
          <w:cantSplit/>
          <w:trPrChange w:id="537" w:author="Stuart McLarnon [NESO]" w:date="2025-09-11T10:27:00Z" w16du:dateUtc="2025-09-11T09:27:00Z">
            <w:trPr>
              <w:gridBefore w:val="1"/>
              <w:wBefore w:w="221" w:type="dxa"/>
              <w:cantSplit/>
            </w:trPr>
          </w:trPrChange>
        </w:trPr>
        <w:tc>
          <w:tcPr>
            <w:tcW w:w="2884" w:type="dxa"/>
            <w:tcPrChange w:id="538" w:author="Stuart McLarnon [NESO]" w:date="2025-09-11T10:27:00Z" w16du:dateUtc="2025-09-11T09:27:00Z">
              <w:tcPr>
                <w:tcW w:w="2884" w:type="dxa"/>
              </w:tcPr>
            </w:tcPrChange>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Change w:id="539" w:author="Stuart McLarnon [NESO]" w:date="2025-09-11T10:27:00Z" w16du:dateUtc="2025-09-11T09:27:00Z">
              <w:tcPr>
                <w:tcW w:w="6634" w:type="dxa"/>
              </w:tcPr>
            </w:tcPrChange>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4D563B">
        <w:trPr>
          <w:cantSplit/>
          <w:trPrChange w:id="540" w:author="Stuart McLarnon [NESO]" w:date="2025-09-11T10:27:00Z" w16du:dateUtc="2025-09-11T09:27:00Z">
            <w:trPr>
              <w:gridBefore w:val="1"/>
              <w:wBefore w:w="221" w:type="dxa"/>
              <w:cantSplit/>
            </w:trPr>
          </w:trPrChange>
        </w:trPr>
        <w:tc>
          <w:tcPr>
            <w:tcW w:w="2884" w:type="dxa"/>
            <w:tcPrChange w:id="541" w:author="Stuart McLarnon [NESO]" w:date="2025-09-11T10:27:00Z" w16du:dateUtc="2025-09-11T09:27:00Z">
              <w:tcPr>
                <w:tcW w:w="2884" w:type="dxa"/>
              </w:tcPr>
            </w:tcPrChange>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Change w:id="542" w:author="Stuart McLarnon [NESO]" w:date="2025-09-11T10:27:00Z" w16du:dateUtc="2025-09-11T09:27:00Z">
              <w:tcPr>
                <w:tcW w:w="6634" w:type="dxa"/>
              </w:tcPr>
            </w:tcPrChange>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4D563B">
        <w:trPr>
          <w:cantSplit/>
          <w:trPrChange w:id="543" w:author="Stuart McLarnon [NESO]" w:date="2025-09-11T10:27:00Z" w16du:dateUtc="2025-09-11T09:27:00Z">
            <w:trPr>
              <w:gridBefore w:val="1"/>
              <w:wBefore w:w="221" w:type="dxa"/>
              <w:cantSplit/>
            </w:trPr>
          </w:trPrChange>
        </w:trPr>
        <w:tc>
          <w:tcPr>
            <w:tcW w:w="2884" w:type="dxa"/>
            <w:tcPrChange w:id="544" w:author="Stuart McLarnon [NESO]" w:date="2025-09-11T10:27:00Z" w16du:dateUtc="2025-09-11T09:27:00Z">
              <w:tcPr>
                <w:tcW w:w="2884" w:type="dxa"/>
              </w:tcPr>
            </w:tcPrChange>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Change w:id="545" w:author="Stuart McLarnon [NESO]" w:date="2025-09-11T10:27:00Z" w16du:dateUtc="2025-09-11T09:27:00Z">
              <w:tcPr>
                <w:tcW w:w="6634" w:type="dxa"/>
              </w:tcPr>
            </w:tcPrChange>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4D563B">
        <w:trPr>
          <w:cantSplit/>
          <w:trPrChange w:id="546" w:author="Stuart McLarnon [NESO]" w:date="2025-09-11T10:27:00Z" w16du:dateUtc="2025-09-11T09:27:00Z">
            <w:trPr>
              <w:gridBefore w:val="1"/>
              <w:wBefore w:w="221" w:type="dxa"/>
              <w:cantSplit/>
            </w:trPr>
          </w:trPrChange>
        </w:trPr>
        <w:tc>
          <w:tcPr>
            <w:tcW w:w="2884" w:type="dxa"/>
            <w:tcPrChange w:id="547" w:author="Stuart McLarnon [NESO]" w:date="2025-09-11T10:27:00Z" w16du:dateUtc="2025-09-11T09:27:00Z">
              <w:tcPr>
                <w:tcW w:w="2884" w:type="dxa"/>
              </w:tcPr>
            </w:tcPrChange>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Change w:id="548" w:author="Stuart McLarnon [NESO]" w:date="2025-09-11T10:27:00Z" w16du:dateUtc="2025-09-11T09:27:00Z">
              <w:tcPr>
                <w:tcW w:w="6634" w:type="dxa"/>
              </w:tcPr>
            </w:tcPrChange>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4D563B">
        <w:trPr>
          <w:cantSplit/>
          <w:trPrChange w:id="549" w:author="Stuart McLarnon [NESO]" w:date="2025-09-11T10:27:00Z" w16du:dateUtc="2025-09-11T09:27:00Z">
            <w:trPr>
              <w:gridBefore w:val="1"/>
              <w:wBefore w:w="221" w:type="dxa"/>
              <w:cantSplit/>
            </w:trPr>
          </w:trPrChange>
        </w:trPr>
        <w:tc>
          <w:tcPr>
            <w:tcW w:w="2884" w:type="dxa"/>
            <w:tcPrChange w:id="550" w:author="Stuart McLarnon [NESO]" w:date="2025-09-11T10:27:00Z" w16du:dateUtc="2025-09-11T09:27:00Z">
              <w:tcPr>
                <w:tcW w:w="2884" w:type="dxa"/>
              </w:tcPr>
            </w:tcPrChange>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Change w:id="551" w:author="Stuart McLarnon [NESO]" w:date="2025-09-11T10:27:00Z" w16du:dateUtc="2025-09-11T09:27:00Z">
              <w:tcPr>
                <w:tcW w:w="6634" w:type="dxa"/>
              </w:tcPr>
            </w:tcPrChange>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4D563B">
        <w:trPr>
          <w:cantSplit/>
          <w:trPrChange w:id="552" w:author="Stuart McLarnon [NESO]" w:date="2025-09-11T10:27:00Z" w16du:dateUtc="2025-09-11T09:27:00Z">
            <w:trPr>
              <w:gridBefore w:val="1"/>
              <w:wBefore w:w="221" w:type="dxa"/>
              <w:cantSplit/>
            </w:trPr>
          </w:trPrChange>
        </w:trPr>
        <w:tc>
          <w:tcPr>
            <w:tcW w:w="2884" w:type="dxa"/>
            <w:tcPrChange w:id="553" w:author="Stuart McLarnon [NESO]" w:date="2025-09-11T10:27:00Z" w16du:dateUtc="2025-09-11T09:27:00Z">
              <w:tcPr>
                <w:tcW w:w="2884" w:type="dxa"/>
              </w:tcPr>
            </w:tcPrChange>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Change w:id="554" w:author="Stuart McLarnon [NESO]" w:date="2025-09-11T10:27:00Z" w16du:dateUtc="2025-09-11T09:27:00Z">
              <w:tcPr>
                <w:tcW w:w="6634" w:type="dxa"/>
              </w:tcPr>
            </w:tcPrChange>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4D563B">
        <w:trPr>
          <w:cantSplit/>
          <w:trPrChange w:id="555" w:author="Stuart McLarnon [NESO]" w:date="2025-09-11T10:27:00Z" w16du:dateUtc="2025-09-11T09:27:00Z">
            <w:trPr>
              <w:gridBefore w:val="1"/>
              <w:wBefore w:w="221" w:type="dxa"/>
              <w:cantSplit/>
            </w:trPr>
          </w:trPrChange>
        </w:trPr>
        <w:tc>
          <w:tcPr>
            <w:tcW w:w="2884" w:type="dxa"/>
            <w:tcPrChange w:id="556" w:author="Stuart McLarnon [NESO]" w:date="2025-09-11T10:27:00Z" w16du:dateUtc="2025-09-11T09:27:00Z">
              <w:tcPr>
                <w:tcW w:w="2884" w:type="dxa"/>
              </w:tcPr>
            </w:tcPrChange>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Change w:id="557" w:author="Stuart McLarnon [NESO]" w:date="2025-09-11T10:27:00Z" w16du:dateUtc="2025-09-11T09:27:00Z">
              <w:tcPr>
                <w:tcW w:w="6634" w:type="dxa"/>
              </w:tcPr>
            </w:tcPrChange>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4D563B">
        <w:trPr>
          <w:cantSplit/>
          <w:trPrChange w:id="558" w:author="Stuart McLarnon [NESO]" w:date="2025-09-11T10:27:00Z" w16du:dateUtc="2025-09-11T09:27:00Z">
            <w:trPr>
              <w:gridBefore w:val="1"/>
              <w:wBefore w:w="221" w:type="dxa"/>
              <w:cantSplit/>
            </w:trPr>
          </w:trPrChange>
        </w:trPr>
        <w:tc>
          <w:tcPr>
            <w:tcW w:w="2884" w:type="dxa"/>
            <w:tcPrChange w:id="559" w:author="Stuart McLarnon [NESO]" w:date="2025-09-11T10:27:00Z" w16du:dateUtc="2025-09-11T09:27:00Z">
              <w:tcPr>
                <w:tcW w:w="2884" w:type="dxa"/>
              </w:tcPr>
            </w:tcPrChange>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Change w:id="560" w:author="Stuart McLarnon [NESO]" w:date="2025-09-11T10:27:00Z" w16du:dateUtc="2025-09-11T09:27:00Z">
              <w:tcPr>
                <w:tcW w:w="6634" w:type="dxa"/>
              </w:tcPr>
            </w:tcPrChange>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4D563B">
        <w:trPr>
          <w:cantSplit/>
          <w:trPrChange w:id="561" w:author="Stuart McLarnon [NESO]" w:date="2025-09-11T10:27:00Z" w16du:dateUtc="2025-09-11T09:27:00Z">
            <w:trPr>
              <w:gridBefore w:val="1"/>
              <w:wBefore w:w="221" w:type="dxa"/>
              <w:cantSplit/>
            </w:trPr>
          </w:trPrChange>
        </w:trPr>
        <w:tc>
          <w:tcPr>
            <w:tcW w:w="2884" w:type="dxa"/>
            <w:tcPrChange w:id="562" w:author="Stuart McLarnon [NESO]" w:date="2025-09-11T10:27:00Z" w16du:dateUtc="2025-09-11T09:27:00Z">
              <w:tcPr>
                <w:tcW w:w="2884" w:type="dxa"/>
              </w:tcPr>
            </w:tcPrChange>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Change w:id="563" w:author="Stuart McLarnon [NESO]" w:date="2025-09-11T10:27:00Z" w16du:dateUtc="2025-09-11T09:27:00Z">
              <w:tcPr>
                <w:tcW w:w="6634" w:type="dxa"/>
              </w:tcPr>
            </w:tcPrChange>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4D563B">
        <w:trPr>
          <w:cantSplit/>
          <w:trPrChange w:id="564" w:author="Stuart McLarnon [NESO]" w:date="2025-09-11T10:27:00Z" w16du:dateUtc="2025-09-11T09:27:00Z">
            <w:trPr>
              <w:gridBefore w:val="1"/>
              <w:wBefore w:w="221" w:type="dxa"/>
              <w:cantSplit/>
            </w:trPr>
          </w:trPrChange>
        </w:trPr>
        <w:tc>
          <w:tcPr>
            <w:tcW w:w="2884" w:type="dxa"/>
            <w:tcPrChange w:id="565" w:author="Stuart McLarnon [NESO]" w:date="2025-09-11T10:27:00Z" w16du:dateUtc="2025-09-11T09:27:00Z">
              <w:tcPr>
                <w:tcW w:w="2884" w:type="dxa"/>
              </w:tcPr>
            </w:tcPrChange>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Change w:id="566" w:author="Stuart McLarnon [NESO]" w:date="2025-09-11T10:27:00Z" w16du:dateUtc="2025-09-11T09:27:00Z">
              <w:tcPr>
                <w:tcW w:w="6634" w:type="dxa"/>
              </w:tcPr>
            </w:tcPrChange>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4D563B">
        <w:trPr>
          <w:cantSplit/>
          <w:trPrChange w:id="567" w:author="Stuart McLarnon [NESO]" w:date="2025-09-11T10:27:00Z" w16du:dateUtc="2025-09-11T09:27:00Z">
            <w:trPr>
              <w:gridBefore w:val="1"/>
              <w:wBefore w:w="221" w:type="dxa"/>
              <w:cantSplit/>
            </w:trPr>
          </w:trPrChange>
        </w:trPr>
        <w:tc>
          <w:tcPr>
            <w:tcW w:w="2884" w:type="dxa"/>
            <w:tcPrChange w:id="568" w:author="Stuart McLarnon [NESO]" w:date="2025-09-11T10:27:00Z" w16du:dateUtc="2025-09-11T09:27:00Z">
              <w:tcPr>
                <w:tcW w:w="2884" w:type="dxa"/>
              </w:tcPr>
            </w:tcPrChange>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Change w:id="569" w:author="Stuart McLarnon [NESO]" w:date="2025-09-11T10:27:00Z" w16du:dateUtc="2025-09-11T09:27:00Z">
              <w:tcPr>
                <w:tcW w:w="6634" w:type="dxa"/>
              </w:tcPr>
            </w:tcPrChange>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4D563B">
        <w:trPr>
          <w:cantSplit/>
          <w:trPrChange w:id="570" w:author="Stuart McLarnon [NESO]" w:date="2025-09-11T10:27:00Z" w16du:dateUtc="2025-09-11T09:27:00Z">
            <w:trPr>
              <w:gridBefore w:val="1"/>
              <w:wBefore w:w="221" w:type="dxa"/>
              <w:cantSplit/>
            </w:trPr>
          </w:trPrChange>
        </w:trPr>
        <w:tc>
          <w:tcPr>
            <w:tcW w:w="2884" w:type="dxa"/>
            <w:tcPrChange w:id="571" w:author="Stuart McLarnon [NESO]" w:date="2025-09-11T10:27:00Z" w16du:dateUtc="2025-09-11T09:27:00Z">
              <w:tcPr>
                <w:tcW w:w="2884" w:type="dxa"/>
              </w:tcPr>
            </w:tcPrChange>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Change w:id="572" w:author="Stuart McLarnon [NESO]" w:date="2025-09-11T10:27:00Z" w16du:dateUtc="2025-09-11T09:27:00Z">
              <w:tcPr>
                <w:tcW w:w="6634" w:type="dxa"/>
              </w:tcPr>
            </w:tcPrChange>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4D563B">
        <w:trPr>
          <w:cantSplit/>
          <w:trPrChange w:id="573" w:author="Stuart McLarnon [NESO]" w:date="2025-09-11T10:27:00Z" w16du:dateUtc="2025-09-11T09:27:00Z">
            <w:trPr>
              <w:gridBefore w:val="1"/>
              <w:wBefore w:w="221" w:type="dxa"/>
              <w:cantSplit/>
            </w:trPr>
          </w:trPrChange>
        </w:trPr>
        <w:tc>
          <w:tcPr>
            <w:tcW w:w="2884" w:type="dxa"/>
            <w:tcPrChange w:id="574" w:author="Stuart McLarnon [NESO]" w:date="2025-09-11T10:27:00Z" w16du:dateUtc="2025-09-11T09:27:00Z">
              <w:tcPr>
                <w:tcW w:w="2884" w:type="dxa"/>
              </w:tcPr>
            </w:tcPrChange>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Change w:id="575" w:author="Stuart McLarnon [NESO]" w:date="2025-09-11T10:27:00Z" w16du:dateUtc="2025-09-11T09:27:00Z">
              <w:tcPr>
                <w:tcW w:w="6634" w:type="dxa"/>
              </w:tcPr>
            </w:tcPrChange>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4D563B">
        <w:trPr>
          <w:cantSplit/>
          <w:trPrChange w:id="576" w:author="Stuart McLarnon [NESO]" w:date="2025-09-11T10:27:00Z" w16du:dateUtc="2025-09-11T09:27:00Z">
            <w:trPr>
              <w:gridBefore w:val="1"/>
              <w:wBefore w:w="221" w:type="dxa"/>
              <w:cantSplit/>
            </w:trPr>
          </w:trPrChange>
        </w:trPr>
        <w:tc>
          <w:tcPr>
            <w:tcW w:w="2884" w:type="dxa"/>
            <w:tcPrChange w:id="577" w:author="Stuart McLarnon [NESO]" w:date="2025-09-11T10:27:00Z" w16du:dateUtc="2025-09-11T09:27:00Z">
              <w:tcPr>
                <w:tcW w:w="2884" w:type="dxa"/>
              </w:tcPr>
            </w:tcPrChange>
          </w:tcPr>
          <w:p w14:paraId="54987465" w14:textId="77777777" w:rsidR="009871B0" w:rsidRPr="007E0B31" w:rsidRDefault="009871B0" w:rsidP="009871B0">
            <w:pPr>
              <w:pStyle w:val="Arial11Bold"/>
              <w:rPr>
                <w:rFonts w:cs="Arial"/>
              </w:rPr>
            </w:pPr>
            <w:r w:rsidRPr="007E0B31">
              <w:rPr>
                <w:rFonts w:cs="Arial"/>
              </w:rPr>
              <w:t>Droop</w:t>
            </w:r>
          </w:p>
        </w:tc>
        <w:tc>
          <w:tcPr>
            <w:tcW w:w="6634" w:type="dxa"/>
            <w:tcPrChange w:id="578" w:author="Stuart McLarnon [NESO]" w:date="2025-09-11T10:27:00Z" w16du:dateUtc="2025-09-11T09:27:00Z">
              <w:tcPr>
                <w:tcW w:w="6634" w:type="dxa"/>
              </w:tcPr>
            </w:tcPrChange>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4D563B">
        <w:trPr>
          <w:cantSplit/>
          <w:trPrChange w:id="579" w:author="Stuart McLarnon [NESO]" w:date="2025-09-11T10:27:00Z" w16du:dateUtc="2025-09-11T09:27:00Z">
            <w:trPr>
              <w:gridBefore w:val="1"/>
              <w:wBefore w:w="221" w:type="dxa"/>
              <w:cantSplit/>
            </w:trPr>
          </w:trPrChange>
        </w:trPr>
        <w:tc>
          <w:tcPr>
            <w:tcW w:w="2884" w:type="dxa"/>
            <w:tcPrChange w:id="580" w:author="Stuart McLarnon [NESO]" w:date="2025-09-11T10:27:00Z" w16du:dateUtc="2025-09-11T09:27:00Z">
              <w:tcPr>
                <w:tcW w:w="2884" w:type="dxa"/>
              </w:tcPr>
            </w:tcPrChange>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Change w:id="581" w:author="Stuart McLarnon [NESO]" w:date="2025-09-11T10:27:00Z" w16du:dateUtc="2025-09-11T09:27:00Z">
              <w:tcPr>
                <w:tcW w:w="6634" w:type="dxa"/>
              </w:tcPr>
            </w:tcPrChange>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4D563B">
        <w:trPr>
          <w:cantSplit/>
          <w:trPrChange w:id="582" w:author="Stuart McLarnon [NESO]" w:date="2025-09-11T10:27:00Z" w16du:dateUtc="2025-09-11T09:27:00Z">
            <w:trPr>
              <w:gridBefore w:val="1"/>
              <w:wBefore w:w="221" w:type="dxa"/>
              <w:cantSplit/>
            </w:trPr>
          </w:trPrChange>
        </w:trPr>
        <w:tc>
          <w:tcPr>
            <w:tcW w:w="2884" w:type="dxa"/>
            <w:tcPrChange w:id="583" w:author="Stuart McLarnon [NESO]" w:date="2025-09-11T10:27:00Z" w16du:dateUtc="2025-09-11T09:27:00Z">
              <w:tcPr>
                <w:tcW w:w="2884" w:type="dxa"/>
              </w:tcPr>
            </w:tcPrChange>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Change w:id="584" w:author="Stuart McLarnon [NESO]" w:date="2025-09-11T10:27:00Z" w16du:dateUtc="2025-09-11T09:27:00Z">
              <w:tcPr>
                <w:tcW w:w="6634" w:type="dxa"/>
              </w:tcPr>
            </w:tcPrChange>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4D563B">
        <w:trPr>
          <w:cantSplit/>
          <w:trPrChange w:id="585" w:author="Stuart McLarnon [NESO]" w:date="2025-09-11T10:27:00Z" w16du:dateUtc="2025-09-11T09:27:00Z">
            <w:trPr>
              <w:gridBefore w:val="1"/>
              <w:wBefore w:w="221" w:type="dxa"/>
              <w:cantSplit/>
            </w:trPr>
          </w:trPrChange>
        </w:trPr>
        <w:tc>
          <w:tcPr>
            <w:tcW w:w="2884" w:type="dxa"/>
            <w:tcPrChange w:id="586" w:author="Stuart McLarnon [NESO]" w:date="2025-09-11T10:27:00Z" w16du:dateUtc="2025-09-11T09:27:00Z">
              <w:tcPr>
                <w:tcW w:w="2884" w:type="dxa"/>
              </w:tcPr>
            </w:tcPrChange>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Change w:id="587" w:author="Stuart McLarnon [NESO]" w:date="2025-09-11T10:27:00Z" w16du:dateUtc="2025-09-11T09:27:00Z">
              <w:tcPr>
                <w:tcW w:w="6634" w:type="dxa"/>
              </w:tcPr>
            </w:tcPrChange>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4D563B">
        <w:trPr>
          <w:cantSplit/>
          <w:trPrChange w:id="588" w:author="Stuart McLarnon [NESO]" w:date="2025-09-11T10:27:00Z" w16du:dateUtc="2025-09-11T09:27:00Z">
            <w:trPr>
              <w:gridBefore w:val="1"/>
              <w:wBefore w:w="221" w:type="dxa"/>
              <w:cantSplit/>
            </w:trPr>
          </w:trPrChange>
        </w:trPr>
        <w:tc>
          <w:tcPr>
            <w:tcW w:w="2884" w:type="dxa"/>
            <w:tcPrChange w:id="589" w:author="Stuart McLarnon [NESO]" w:date="2025-09-11T10:27:00Z" w16du:dateUtc="2025-09-11T09:27:00Z">
              <w:tcPr>
                <w:tcW w:w="2884" w:type="dxa"/>
              </w:tcPr>
            </w:tcPrChange>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Change w:id="590" w:author="Stuart McLarnon [NESO]" w:date="2025-09-11T10:27:00Z" w16du:dateUtc="2025-09-11T09:27:00Z">
              <w:tcPr>
                <w:tcW w:w="6634" w:type="dxa"/>
              </w:tcPr>
            </w:tcPrChange>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4D563B">
        <w:trPr>
          <w:cantSplit/>
          <w:trPrChange w:id="591" w:author="Stuart McLarnon [NESO]" w:date="2025-09-11T10:27:00Z" w16du:dateUtc="2025-09-11T09:27:00Z">
            <w:trPr>
              <w:gridBefore w:val="1"/>
              <w:wBefore w:w="221" w:type="dxa"/>
              <w:cantSplit/>
            </w:trPr>
          </w:trPrChange>
        </w:trPr>
        <w:tc>
          <w:tcPr>
            <w:tcW w:w="2884" w:type="dxa"/>
            <w:tcPrChange w:id="592" w:author="Stuart McLarnon [NESO]" w:date="2025-09-11T10:27:00Z" w16du:dateUtc="2025-09-11T09:27:00Z">
              <w:tcPr>
                <w:tcW w:w="2884" w:type="dxa"/>
              </w:tcPr>
            </w:tcPrChange>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Change w:id="593" w:author="Stuart McLarnon [NESO]" w:date="2025-09-11T10:27:00Z" w16du:dateUtc="2025-09-11T09:27:00Z">
              <w:tcPr>
                <w:tcW w:w="6634" w:type="dxa"/>
              </w:tcPr>
            </w:tcPrChange>
          </w:tcPr>
          <w:p w14:paraId="75E612EF" w14:textId="2C297BF7"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4D563B">
        <w:trPr>
          <w:cantSplit/>
          <w:trPrChange w:id="594" w:author="Stuart McLarnon [NESO]" w:date="2025-09-11T10:27:00Z" w16du:dateUtc="2025-09-11T09:27:00Z">
            <w:trPr>
              <w:gridBefore w:val="1"/>
              <w:wBefore w:w="221" w:type="dxa"/>
              <w:cantSplit/>
            </w:trPr>
          </w:trPrChange>
        </w:trPr>
        <w:tc>
          <w:tcPr>
            <w:tcW w:w="2884" w:type="dxa"/>
            <w:tcPrChange w:id="595" w:author="Stuart McLarnon [NESO]" w:date="2025-09-11T10:27:00Z" w16du:dateUtc="2025-09-11T09:27:00Z">
              <w:tcPr>
                <w:tcW w:w="2884" w:type="dxa"/>
              </w:tcPr>
            </w:tcPrChange>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Change w:id="596" w:author="Stuart McLarnon [NESO]" w:date="2025-09-11T10:27:00Z" w16du:dateUtc="2025-09-11T09:27:00Z">
              <w:tcPr>
                <w:tcW w:w="6634" w:type="dxa"/>
              </w:tcPr>
            </w:tcPrChange>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4D563B">
        <w:trPr>
          <w:cantSplit/>
          <w:trPrChange w:id="597" w:author="Stuart McLarnon [NESO]" w:date="2025-09-11T10:27:00Z" w16du:dateUtc="2025-09-11T09:27:00Z">
            <w:trPr>
              <w:gridBefore w:val="1"/>
              <w:wBefore w:w="221" w:type="dxa"/>
              <w:cantSplit/>
            </w:trPr>
          </w:trPrChange>
        </w:trPr>
        <w:tc>
          <w:tcPr>
            <w:tcW w:w="2884" w:type="dxa"/>
            <w:tcPrChange w:id="598" w:author="Stuart McLarnon [NESO]" w:date="2025-09-11T10:27:00Z" w16du:dateUtc="2025-09-11T09:27:00Z">
              <w:tcPr>
                <w:tcW w:w="2884" w:type="dxa"/>
              </w:tcPr>
            </w:tcPrChange>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Change w:id="599" w:author="Stuart McLarnon [NESO]" w:date="2025-09-11T10:27:00Z" w16du:dateUtc="2025-09-11T09:27:00Z">
              <w:tcPr>
                <w:tcW w:w="6634" w:type="dxa"/>
              </w:tcPr>
            </w:tcPrChange>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4D563B">
        <w:trPr>
          <w:cantSplit/>
          <w:trPrChange w:id="600" w:author="Stuart McLarnon [NESO]" w:date="2025-09-11T10:27:00Z" w16du:dateUtc="2025-09-11T09:27:00Z">
            <w:trPr>
              <w:gridBefore w:val="1"/>
              <w:wBefore w:w="221" w:type="dxa"/>
              <w:cantSplit/>
            </w:trPr>
          </w:trPrChange>
        </w:trPr>
        <w:tc>
          <w:tcPr>
            <w:tcW w:w="2884" w:type="dxa"/>
            <w:tcPrChange w:id="601" w:author="Stuart McLarnon [NESO]" w:date="2025-09-11T10:27:00Z" w16du:dateUtc="2025-09-11T09:27:00Z">
              <w:tcPr>
                <w:tcW w:w="2884" w:type="dxa"/>
              </w:tcPr>
            </w:tcPrChange>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Change w:id="602" w:author="Stuart McLarnon [NESO]" w:date="2025-09-11T10:27:00Z" w16du:dateUtc="2025-09-11T09:27:00Z">
              <w:tcPr>
                <w:tcW w:w="6634" w:type="dxa"/>
              </w:tcPr>
            </w:tcPrChange>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4D563B">
        <w:trPr>
          <w:cantSplit/>
          <w:trPrChange w:id="603" w:author="Stuart McLarnon [NESO]" w:date="2025-09-11T10:27:00Z" w16du:dateUtc="2025-09-11T09:27:00Z">
            <w:trPr>
              <w:gridBefore w:val="1"/>
              <w:wBefore w:w="221" w:type="dxa"/>
              <w:cantSplit/>
            </w:trPr>
          </w:trPrChange>
        </w:trPr>
        <w:tc>
          <w:tcPr>
            <w:tcW w:w="2884" w:type="dxa"/>
            <w:tcPrChange w:id="604" w:author="Stuart McLarnon [NESO]" w:date="2025-09-11T10:27:00Z" w16du:dateUtc="2025-09-11T09:27:00Z">
              <w:tcPr>
                <w:tcW w:w="2884" w:type="dxa"/>
              </w:tcPr>
            </w:tcPrChange>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Change w:id="605" w:author="Stuart McLarnon [NESO]" w:date="2025-09-11T10:27:00Z" w16du:dateUtc="2025-09-11T09:27:00Z">
              <w:tcPr>
                <w:tcW w:w="6634" w:type="dxa"/>
              </w:tcPr>
            </w:tcPrChange>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4D563B">
        <w:trPr>
          <w:cantSplit/>
          <w:trPrChange w:id="606" w:author="Stuart McLarnon [NESO]" w:date="2025-09-11T10:27:00Z" w16du:dateUtc="2025-09-11T09:27:00Z">
            <w:trPr>
              <w:gridBefore w:val="1"/>
              <w:wBefore w:w="221" w:type="dxa"/>
              <w:cantSplit/>
            </w:trPr>
          </w:trPrChange>
        </w:trPr>
        <w:tc>
          <w:tcPr>
            <w:tcW w:w="2884" w:type="dxa"/>
            <w:tcPrChange w:id="607" w:author="Stuart McLarnon [NESO]" w:date="2025-09-11T10:27:00Z" w16du:dateUtc="2025-09-11T09:27:00Z">
              <w:tcPr>
                <w:tcW w:w="2884" w:type="dxa"/>
              </w:tcPr>
            </w:tcPrChange>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Change w:id="608" w:author="Stuart McLarnon [NESO]" w:date="2025-09-11T10:27:00Z" w16du:dateUtc="2025-09-11T09:27:00Z">
              <w:tcPr>
                <w:tcW w:w="6634" w:type="dxa"/>
              </w:tcPr>
            </w:tcPrChange>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4D563B">
        <w:trPr>
          <w:cantSplit/>
          <w:trPrChange w:id="609" w:author="Stuart McLarnon [NESO]" w:date="2025-09-11T10:27:00Z" w16du:dateUtc="2025-09-11T09:27:00Z">
            <w:trPr>
              <w:gridBefore w:val="1"/>
              <w:wBefore w:w="221" w:type="dxa"/>
              <w:cantSplit/>
            </w:trPr>
          </w:trPrChange>
        </w:trPr>
        <w:tc>
          <w:tcPr>
            <w:tcW w:w="2884" w:type="dxa"/>
            <w:tcPrChange w:id="610" w:author="Stuart McLarnon [NESO]" w:date="2025-09-11T10:27:00Z" w16du:dateUtc="2025-09-11T09:27:00Z">
              <w:tcPr>
                <w:tcW w:w="2884" w:type="dxa"/>
              </w:tcPr>
            </w:tcPrChange>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Change w:id="611" w:author="Stuart McLarnon [NESO]" w:date="2025-09-11T10:27:00Z" w16du:dateUtc="2025-09-11T09:27:00Z">
              <w:tcPr>
                <w:tcW w:w="6634" w:type="dxa"/>
              </w:tcPr>
            </w:tcPrChange>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4D563B">
        <w:trPr>
          <w:cantSplit/>
          <w:trPrChange w:id="612" w:author="Stuart McLarnon [NESO]" w:date="2025-09-11T10:27:00Z" w16du:dateUtc="2025-09-11T09:27:00Z">
            <w:trPr>
              <w:gridBefore w:val="1"/>
              <w:wBefore w:w="221" w:type="dxa"/>
              <w:cantSplit/>
            </w:trPr>
          </w:trPrChange>
        </w:trPr>
        <w:tc>
          <w:tcPr>
            <w:tcW w:w="2884" w:type="dxa"/>
            <w:tcPrChange w:id="613" w:author="Stuart McLarnon [NESO]" w:date="2025-09-11T10:27:00Z" w16du:dateUtc="2025-09-11T09:27:00Z">
              <w:tcPr>
                <w:tcW w:w="2884" w:type="dxa"/>
              </w:tcPr>
            </w:tcPrChange>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Change w:id="614" w:author="Stuart McLarnon [NESO]" w:date="2025-09-11T10:27:00Z" w16du:dateUtc="2025-09-11T09:27:00Z">
              <w:tcPr>
                <w:tcW w:w="6634" w:type="dxa"/>
              </w:tcPr>
            </w:tcPrChange>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4D563B">
        <w:trPr>
          <w:cantSplit/>
          <w:trPrChange w:id="615" w:author="Stuart McLarnon [NESO]" w:date="2025-09-11T10:27:00Z" w16du:dateUtc="2025-09-11T09:27:00Z">
            <w:trPr>
              <w:gridBefore w:val="1"/>
              <w:wBefore w:w="221" w:type="dxa"/>
              <w:cantSplit/>
            </w:trPr>
          </w:trPrChange>
        </w:trPr>
        <w:tc>
          <w:tcPr>
            <w:tcW w:w="2884" w:type="dxa"/>
            <w:tcPrChange w:id="616" w:author="Stuart McLarnon [NESO]" w:date="2025-09-11T10:27:00Z" w16du:dateUtc="2025-09-11T09:27:00Z">
              <w:tcPr>
                <w:tcW w:w="2884" w:type="dxa"/>
              </w:tcPr>
            </w:tcPrChange>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Change w:id="617" w:author="Stuart McLarnon [NESO]" w:date="2025-09-11T10:27:00Z" w16du:dateUtc="2025-09-11T09:27:00Z">
              <w:tcPr>
                <w:tcW w:w="6634" w:type="dxa"/>
              </w:tcPr>
            </w:tcPrChange>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4D563B">
        <w:trPr>
          <w:cantSplit/>
          <w:trPrChange w:id="618" w:author="Stuart McLarnon [NESO]" w:date="2025-09-11T10:27:00Z" w16du:dateUtc="2025-09-11T09:27:00Z">
            <w:trPr>
              <w:gridBefore w:val="1"/>
              <w:wBefore w:w="221" w:type="dxa"/>
              <w:cantSplit/>
            </w:trPr>
          </w:trPrChange>
        </w:trPr>
        <w:tc>
          <w:tcPr>
            <w:tcW w:w="2884" w:type="dxa"/>
            <w:tcPrChange w:id="619" w:author="Stuart McLarnon [NESO]" w:date="2025-09-11T10:27:00Z" w16du:dateUtc="2025-09-11T09:27:00Z">
              <w:tcPr>
                <w:tcW w:w="2884" w:type="dxa"/>
              </w:tcPr>
            </w:tcPrChange>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Change w:id="620" w:author="Stuart McLarnon [NESO]" w:date="2025-09-11T10:27:00Z" w16du:dateUtc="2025-09-11T09:27:00Z">
              <w:tcPr>
                <w:tcW w:w="6634" w:type="dxa"/>
              </w:tcPr>
            </w:tcPrChange>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4D563B">
        <w:trPr>
          <w:cantSplit/>
          <w:trPrChange w:id="621" w:author="Stuart McLarnon [NESO]" w:date="2025-09-11T10:27:00Z" w16du:dateUtc="2025-09-11T09:27:00Z">
            <w:trPr>
              <w:gridBefore w:val="1"/>
              <w:wBefore w:w="221" w:type="dxa"/>
              <w:cantSplit/>
            </w:trPr>
          </w:trPrChange>
        </w:trPr>
        <w:tc>
          <w:tcPr>
            <w:tcW w:w="2884" w:type="dxa"/>
            <w:tcPrChange w:id="622" w:author="Stuart McLarnon [NESO]" w:date="2025-09-11T10:27:00Z" w16du:dateUtc="2025-09-11T09:27:00Z">
              <w:tcPr>
                <w:tcW w:w="2884" w:type="dxa"/>
              </w:tcPr>
            </w:tcPrChange>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Change w:id="623" w:author="Stuart McLarnon [NESO]" w:date="2025-09-11T10:27:00Z" w16du:dateUtc="2025-09-11T09:27:00Z">
              <w:tcPr>
                <w:tcW w:w="6634" w:type="dxa"/>
              </w:tcPr>
            </w:tcPrChange>
          </w:tcPr>
          <w:p w14:paraId="448F37B6" w14:textId="5D3758FD" w:rsidR="009871B0" w:rsidRPr="007E0B31" w:rsidRDefault="009871B0" w:rsidP="009871B0">
            <w:pPr>
              <w:pStyle w:val="TableArial11"/>
              <w:rPr>
                <w:rFonts w:cs="Arial"/>
              </w:rPr>
            </w:pPr>
            <w:r w:rsidRPr="007E0B31">
              <w:rPr>
                <w:rFonts w:cs="Arial"/>
              </w:rPr>
              <w:t xml:space="preserve">As defined in the </w:t>
            </w:r>
            <w:r w:rsidR="0B234C31" w:rsidRPr="38E6A229">
              <w:rPr>
                <w:rFonts w:cs="Arial"/>
                <w:b/>
                <w:bCs/>
              </w:rPr>
              <w:t xml:space="preserve"> ESO</w:t>
            </w:r>
            <w:r w:rsidRPr="007E0B31">
              <w:rPr>
                <w:rFonts w:cs="Arial"/>
                <w:b/>
              </w:rPr>
              <w:t xml:space="preserve"> Licence.</w:t>
            </w:r>
          </w:p>
        </w:tc>
      </w:tr>
      <w:tr w:rsidR="009871B0" w:rsidRPr="007E0B31" w14:paraId="3F1D3736" w14:textId="77777777" w:rsidTr="004D563B">
        <w:trPr>
          <w:cantSplit/>
          <w:trPrChange w:id="624" w:author="Stuart McLarnon [NESO]" w:date="2025-09-11T10:27:00Z" w16du:dateUtc="2025-09-11T09:27:00Z">
            <w:trPr>
              <w:gridBefore w:val="1"/>
              <w:wBefore w:w="221" w:type="dxa"/>
              <w:cantSplit/>
            </w:trPr>
          </w:trPrChange>
        </w:trPr>
        <w:tc>
          <w:tcPr>
            <w:tcW w:w="2884" w:type="dxa"/>
            <w:tcPrChange w:id="625" w:author="Stuart McLarnon [NESO]" w:date="2025-09-11T10:27:00Z" w16du:dateUtc="2025-09-11T09:27:00Z">
              <w:tcPr>
                <w:tcW w:w="2884" w:type="dxa"/>
              </w:tcPr>
            </w:tcPrChange>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Change w:id="626" w:author="Stuart McLarnon [NESO]" w:date="2025-09-11T10:27:00Z" w16du:dateUtc="2025-09-11T09:27:00Z">
              <w:tcPr>
                <w:tcW w:w="6634" w:type="dxa"/>
              </w:tcPr>
            </w:tcPrChange>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4D563B">
        <w:trPr>
          <w:cantSplit/>
          <w:trPrChange w:id="627" w:author="Stuart McLarnon [NESO]" w:date="2025-09-11T10:27:00Z" w16du:dateUtc="2025-09-11T09:27:00Z">
            <w:trPr>
              <w:gridBefore w:val="1"/>
              <w:wBefore w:w="221" w:type="dxa"/>
              <w:cantSplit/>
            </w:trPr>
          </w:trPrChange>
        </w:trPr>
        <w:tc>
          <w:tcPr>
            <w:tcW w:w="2884" w:type="dxa"/>
            <w:tcPrChange w:id="628" w:author="Stuart McLarnon [NESO]" w:date="2025-09-11T10:27:00Z" w16du:dateUtc="2025-09-11T09:27:00Z">
              <w:tcPr>
                <w:tcW w:w="2884" w:type="dxa"/>
              </w:tcPr>
            </w:tcPrChange>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Change w:id="629" w:author="Stuart McLarnon [NESO]" w:date="2025-09-11T10:27:00Z" w16du:dateUtc="2025-09-11T09:27:00Z">
              <w:tcPr>
                <w:tcW w:w="6634" w:type="dxa"/>
              </w:tcPr>
            </w:tcPrChange>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4D563B">
        <w:trPr>
          <w:cantSplit/>
          <w:trPrChange w:id="630" w:author="Stuart McLarnon [NESO]" w:date="2025-09-11T10:27:00Z" w16du:dateUtc="2025-09-11T09:27:00Z">
            <w:trPr>
              <w:gridBefore w:val="1"/>
              <w:wBefore w:w="221" w:type="dxa"/>
              <w:cantSplit/>
            </w:trPr>
          </w:trPrChange>
        </w:trPr>
        <w:tc>
          <w:tcPr>
            <w:tcW w:w="2884" w:type="dxa"/>
            <w:tcPrChange w:id="631" w:author="Stuart McLarnon [NESO]" w:date="2025-09-11T10:27:00Z" w16du:dateUtc="2025-09-11T09:27:00Z">
              <w:tcPr>
                <w:tcW w:w="2884" w:type="dxa"/>
              </w:tcPr>
            </w:tcPrChange>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Change w:id="632" w:author="Stuart McLarnon [NESO]" w:date="2025-09-11T10:27:00Z" w16du:dateUtc="2025-09-11T09:27:00Z">
              <w:tcPr>
                <w:tcW w:w="6634" w:type="dxa"/>
              </w:tcPr>
            </w:tcPrChange>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4D563B">
        <w:trPr>
          <w:cantSplit/>
          <w:trPrChange w:id="633" w:author="Stuart McLarnon [NESO]" w:date="2025-09-11T10:27:00Z" w16du:dateUtc="2025-09-11T09:27:00Z">
            <w:trPr>
              <w:gridBefore w:val="1"/>
              <w:wBefore w:w="221" w:type="dxa"/>
              <w:cantSplit/>
            </w:trPr>
          </w:trPrChange>
        </w:trPr>
        <w:tc>
          <w:tcPr>
            <w:tcW w:w="2884" w:type="dxa"/>
            <w:tcPrChange w:id="634" w:author="Stuart McLarnon [NESO]" w:date="2025-09-11T10:27:00Z" w16du:dateUtc="2025-09-11T09:27:00Z">
              <w:tcPr>
                <w:tcW w:w="2884" w:type="dxa"/>
              </w:tcPr>
            </w:tcPrChange>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Change w:id="635" w:author="Stuart McLarnon [NESO]" w:date="2025-09-11T10:27:00Z" w16du:dateUtc="2025-09-11T09:27:00Z">
              <w:tcPr>
                <w:tcW w:w="6634" w:type="dxa"/>
              </w:tcPr>
            </w:tcPrChange>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44096063" w14:textId="77777777" w:rsidTr="004D563B">
        <w:trPr>
          <w:cantSplit/>
          <w:trHeight w:val="300"/>
          <w:trPrChange w:id="636" w:author="Stuart McLarnon [NESO]" w:date="2025-09-11T10:27:00Z" w16du:dateUtc="2025-09-11T09:27:00Z">
            <w:trPr>
              <w:gridBefore w:val="1"/>
              <w:wBefore w:w="221" w:type="dxa"/>
              <w:cantSplit/>
              <w:trHeight w:val="300"/>
            </w:trPr>
          </w:trPrChange>
        </w:trPr>
        <w:tc>
          <w:tcPr>
            <w:tcW w:w="2884" w:type="dxa"/>
            <w:tcPrChange w:id="637" w:author="Stuart McLarnon [NESO]" w:date="2025-09-11T10:27:00Z" w16du:dateUtc="2025-09-11T09:27:00Z">
              <w:tcPr>
                <w:tcW w:w="2884" w:type="dxa"/>
              </w:tcPr>
            </w:tcPrChange>
          </w:tcPr>
          <w:p w14:paraId="73DED52D" w14:textId="77777777"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Change w:id="638" w:author="Stuart McLarnon [NESO]" w:date="2025-09-11T10:27:00Z" w16du:dateUtc="2025-09-11T09:27:00Z">
              <w:tcPr>
                <w:tcW w:w="6634" w:type="dxa"/>
              </w:tcPr>
            </w:tcPrChange>
          </w:tcPr>
          <w:p w14:paraId="46A506F9" w14:textId="77777777"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4D563B">
        <w:trPr>
          <w:cantSplit/>
          <w:trPrChange w:id="639" w:author="Stuart McLarnon [NESO]" w:date="2025-09-11T10:27:00Z" w16du:dateUtc="2025-09-11T09:27:00Z">
            <w:trPr>
              <w:gridBefore w:val="1"/>
              <w:wBefore w:w="221" w:type="dxa"/>
              <w:cantSplit/>
            </w:trPr>
          </w:trPrChange>
        </w:trPr>
        <w:tc>
          <w:tcPr>
            <w:tcW w:w="2884" w:type="dxa"/>
            <w:tcPrChange w:id="640" w:author="Stuart McLarnon [NESO]" w:date="2025-09-11T10:27:00Z" w16du:dateUtc="2025-09-11T09:27:00Z">
              <w:tcPr>
                <w:tcW w:w="2884" w:type="dxa"/>
              </w:tcPr>
            </w:tcPrChange>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Change w:id="641" w:author="Stuart McLarnon [NESO]" w:date="2025-09-11T10:27:00Z" w16du:dateUtc="2025-09-11T09:27:00Z">
              <w:tcPr>
                <w:tcW w:w="6634" w:type="dxa"/>
              </w:tcPr>
            </w:tcPrChange>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22D2AFC" w14:textId="77777777" w:rsidTr="004D563B">
        <w:trPr>
          <w:cantSplit/>
          <w:trHeight w:val="300"/>
          <w:trPrChange w:id="642" w:author="Stuart McLarnon [NESO]" w:date="2025-09-11T10:27:00Z" w16du:dateUtc="2025-09-11T09:27:00Z">
            <w:trPr>
              <w:gridBefore w:val="1"/>
              <w:wBefore w:w="221" w:type="dxa"/>
              <w:cantSplit/>
              <w:trHeight w:val="300"/>
            </w:trPr>
          </w:trPrChange>
        </w:trPr>
        <w:tc>
          <w:tcPr>
            <w:tcW w:w="2884" w:type="dxa"/>
            <w:tcPrChange w:id="643" w:author="Stuart McLarnon [NESO]" w:date="2025-09-11T10:27:00Z" w16du:dateUtc="2025-09-11T09:27:00Z">
              <w:tcPr>
                <w:tcW w:w="2884" w:type="dxa"/>
              </w:tcPr>
            </w:tcPrChange>
          </w:tcPr>
          <w:p w14:paraId="36C39F51" w14:textId="77777777" w:rsidR="075A215F" w:rsidRDefault="075A215F" w:rsidP="004E64E8">
            <w:pPr>
              <w:pStyle w:val="Arial11Bold"/>
              <w:rPr>
                <w:rFonts w:cs="Arial"/>
              </w:rPr>
            </w:pPr>
            <w:r w:rsidRPr="38E6A229">
              <w:rPr>
                <w:rFonts w:cs="Arial"/>
              </w:rPr>
              <w:t>Electricity Ten Year Statement</w:t>
            </w:r>
          </w:p>
        </w:tc>
        <w:tc>
          <w:tcPr>
            <w:tcW w:w="6634" w:type="dxa"/>
            <w:tcPrChange w:id="644" w:author="Stuart McLarnon [NESO]" w:date="2025-09-11T10:27:00Z" w16du:dateUtc="2025-09-11T09:27:00Z">
              <w:tcPr>
                <w:tcW w:w="6634" w:type="dxa"/>
              </w:tcPr>
            </w:tcPrChange>
          </w:tcPr>
          <w:p w14:paraId="09C3A8BE" w14:textId="77777777"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4D563B">
        <w:trPr>
          <w:cantSplit/>
          <w:trPrChange w:id="645" w:author="Stuart McLarnon [NESO]" w:date="2025-09-11T10:27:00Z" w16du:dateUtc="2025-09-11T09:27:00Z">
            <w:trPr>
              <w:gridBefore w:val="1"/>
              <w:wBefore w:w="221" w:type="dxa"/>
              <w:cantSplit/>
            </w:trPr>
          </w:trPrChange>
        </w:trPr>
        <w:tc>
          <w:tcPr>
            <w:tcW w:w="2884" w:type="dxa"/>
            <w:tcPrChange w:id="646" w:author="Stuart McLarnon [NESO]" w:date="2025-09-11T10:27:00Z" w16du:dateUtc="2025-09-11T09:27:00Z">
              <w:tcPr>
                <w:tcW w:w="2884" w:type="dxa"/>
              </w:tcPr>
            </w:tcPrChange>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Change w:id="647" w:author="Stuart McLarnon [NESO]" w:date="2025-09-11T10:27:00Z" w16du:dateUtc="2025-09-11T09:27:00Z">
              <w:tcPr>
                <w:tcW w:w="6634" w:type="dxa"/>
              </w:tcPr>
            </w:tcPrChange>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4B77859" w14:textId="77777777" w:rsidTr="004D563B">
        <w:trPr>
          <w:cantSplit/>
          <w:trPrChange w:id="648" w:author="Stuart McLarnon [NESO]" w:date="2025-09-11T10:27:00Z" w16du:dateUtc="2025-09-11T09:27:00Z">
            <w:trPr>
              <w:gridBefore w:val="1"/>
              <w:wBefore w:w="221" w:type="dxa"/>
              <w:cantSplit/>
            </w:trPr>
          </w:trPrChange>
        </w:trPr>
        <w:tc>
          <w:tcPr>
            <w:tcW w:w="2884" w:type="dxa"/>
            <w:tcPrChange w:id="649" w:author="Stuart McLarnon [NESO]" w:date="2025-09-11T10:27:00Z" w16du:dateUtc="2025-09-11T09:27:00Z">
              <w:tcPr>
                <w:tcW w:w="2884" w:type="dxa"/>
              </w:tcPr>
            </w:tcPrChange>
          </w:tcPr>
          <w:p w14:paraId="09D6D49A" w14:textId="77777777" w:rsidR="00227AE4" w:rsidRPr="002510FF" w:rsidRDefault="005A27C2" w:rsidP="009871B0">
            <w:pPr>
              <w:pStyle w:val="Arial11Bold"/>
              <w:rPr>
                <w:rFonts w:cs="Arial"/>
              </w:rPr>
            </w:pPr>
            <w:r>
              <w:rPr>
                <w:rFonts w:cs="Arial"/>
              </w:rPr>
              <w:t>Electronic Communication Platform</w:t>
            </w:r>
          </w:p>
        </w:tc>
        <w:tc>
          <w:tcPr>
            <w:tcW w:w="6634" w:type="dxa"/>
            <w:tcPrChange w:id="650" w:author="Stuart McLarnon [NESO]" w:date="2025-09-11T10:27:00Z" w16du:dateUtc="2025-09-11T09:27:00Z">
              <w:tcPr>
                <w:tcW w:w="6634" w:type="dxa"/>
              </w:tcPr>
            </w:tcPrChange>
          </w:tcPr>
          <w:p w14:paraId="11A6BD43" w14:textId="77777777"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4D563B">
        <w:trPr>
          <w:cantSplit/>
          <w:trPrChange w:id="651" w:author="Stuart McLarnon [NESO]" w:date="2025-09-11T10:27:00Z" w16du:dateUtc="2025-09-11T09:27:00Z">
            <w:trPr>
              <w:gridBefore w:val="1"/>
              <w:wBefore w:w="221" w:type="dxa"/>
              <w:cantSplit/>
            </w:trPr>
          </w:trPrChange>
        </w:trPr>
        <w:tc>
          <w:tcPr>
            <w:tcW w:w="2884" w:type="dxa"/>
            <w:tcPrChange w:id="652" w:author="Stuart McLarnon [NESO]" w:date="2025-09-11T10:27:00Z" w16du:dateUtc="2025-09-11T09:27:00Z">
              <w:tcPr>
                <w:tcW w:w="2884" w:type="dxa"/>
              </w:tcPr>
            </w:tcPrChange>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Change w:id="653" w:author="Stuart McLarnon [NESO]" w:date="2025-09-11T10:27:00Z" w16du:dateUtc="2025-09-11T09:27:00Z">
              <w:tcPr>
                <w:tcW w:w="6634" w:type="dxa"/>
              </w:tcPr>
            </w:tcPrChange>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4D563B">
        <w:trPr>
          <w:cantSplit/>
          <w:trPrChange w:id="654" w:author="Stuart McLarnon [NESO]" w:date="2025-09-11T10:27:00Z" w16du:dateUtc="2025-09-11T09:27:00Z">
            <w:trPr>
              <w:gridBefore w:val="1"/>
              <w:wBefore w:w="221" w:type="dxa"/>
              <w:cantSplit/>
            </w:trPr>
          </w:trPrChange>
        </w:trPr>
        <w:tc>
          <w:tcPr>
            <w:tcW w:w="2884" w:type="dxa"/>
            <w:tcPrChange w:id="655" w:author="Stuart McLarnon [NESO]" w:date="2025-09-11T10:27:00Z" w16du:dateUtc="2025-09-11T09:27:00Z">
              <w:tcPr>
                <w:tcW w:w="2884" w:type="dxa"/>
              </w:tcPr>
            </w:tcPrChange>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Change w:id="656" w:author="Stuart McLarnon [NESO]" w:date="2025-09-11T10:27:00Z" w16du:dateUtc="2025-09-11T09:27:00Z">
              <w:tcPr>
                <w:tcW w:w="6634" w:type="dxa"/>
              </w:tcPr>
            </w:tcPrChange>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4D563B">
        <w:trPr>
          <w:cantSplit/>
          <w:trPrChange w:id="657" w:author="Stuart McLarnon [NESO]" w:date="2025-09-11T10:27:00Z" w16du:dateUtc="2025-09-11T09:27:00Z">
            <w:trPr>
              <w:gridBefore w:val="1"/>
              <w:wBefore w:w="221" w:type="dxa"/>
              <w:cantSplit/>
            </w:trPr>
          </w:trPrChange>
        </w:trPr>
        <w:tc>
          <w:tcPr>
            <w:tcW w:w="2884" w:type="dxa"/>
            <w:tcPrChange w:id="658" w:author="Stuart McLarnon [NESO]" w:date="2025-09-11T10:27:00Z" w16du:dateUtc="2025-09-11T09:27:00Z">
              <w:tcPr>
                <w:tcW w:w="2884" w:type="dxa"/>
              </w:tcPr>
            </w:tcPrChange>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Change w:id="659" w:author="Stuart McLarnon [NESO]" w:date="2025-09-11T10:27:00Z" w16du:dateUtc="2025-09-11T09:27:00Z">
              <w:tcPr>
                <w:tcW w:w="6634" w:type="dxa"/>
              </w:tcPr>
            </w:tcPrChange>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4D563B">
        <w:trPr>
          <w:cantSplit/>
          <w:trPrChange w:id="660" w:author="Stuart McLarnon [NESO]" w:date="2025-09-11T10:27:00Z" w16du:dateUtc="2025-09-11T09:27:00Z">
            <w:trPr>
              <w:gridBefore w:val="1"/>
              <w:wBefore w:w="221" w:type="dxa"/>
              <w:cantSplit/>
            </w:trPr>
          </w:trPrChange>
        </w:trPr>
        <w:tc>
          <w:tcPr>
            <w:tcW w:w="2884" w:type="dxa"/>
            <w:tcPrChange w:id="661" w:author="Stuart McLarnon [NESO]" w:date="2025-09-11T10:27:00Z" w16du:dateUtc="2025-09-11T09:27:00Z">
              <w:tcPr>
                <w:tcW w:w="2884" w:type="dxa"/>
              </w:tcPr>
            </w:tcPrChange>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Change w:id="662" w:author="Stuart McLarnon [NESO]" w:date="2025-09-11T10:27:00Z" w16du:dateUtc="2025-09-11T09:27:00Z">
              <w:tcPr>
                <w:tcW w:w="6634" w:type="dxa"/>
              </w:tcPr>
            </w:tcPrChange>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4D563B">
        <w:trPr>
          <w:cantSplit/>
          <w:trPrChange w:id="663" w:author="Stuart McLarnon [NESO]" w:date="2025-09-11T10:27:00Z" w16du:dateUtc="2025-09-11T09:27:00Z">
            <w:trPr>
              <w:gridBefore w:val="1"/>
              <w:wBefore w:w="221" w:type="dxa"/>
              <w:cantSplit/>
            </w:trPr>
          </w:trPrChange>
        </w:trPr>
        <w:tc>
          <w:tcPr>
            <w:tcW w:w="2884" w:type="dxa"/>
            <w:tcPrChange w:id="664" w:author="Stuart McLarnon [NESO]" w:date="2025-09-11T10:27:00Z" w16du:dateUtc="2025-09-11T09:27:00Z">
              <w:tcPr>
                <w:tcW w:w="2884" w:type="dxa"/>
              </w:tcPr>
            </w:tcPrChange>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Change w:id="665" w:author="Stuart McLarnon [NESO]" w:date="2025-09-11T10:27:00Z" w16du:dateUtc="2025-09-11T09:27:00Z">
              <w:tcPr>
                <w:tcW w:w="6634" w:type="dxa"/>
              </w:tcPr>
            </w:tcPrChange>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4D563B">
        <w:trPr>
          <w:cantSplit/>
          <w:trPrChange w:id="666" w:author="Stuart McLarnon [NESO]" w:date="2025-09-11T10:27:00Z" w16du:dateUtc="2025-09-11T09:27:00Z">
            <w:trPr>
              <w:gridBefore w:val="1"/>
              <w:wBefore w:w="221" w:type="dxa"/>
              <w:cantSplit/>
            </w:trPr>
          </w:trPrChange>
        </w:trPr>
        <w:tc>
          <w:tcPr>
            <w:tcW w:w="2884" w:type="dxa"/>
            <w:tcPrChange w:id="667" w:author="Stuart McLarnon [NESO]" w:date="2025-09-11T10:27:00Z" w16du:dateUtc="2025-09-11T09:27:00Z">
              <w:tcPr>
                <w:tcW w:w="2884" w:type="dxa"/>
              </w:tcPr>
            </w:tcPrChange>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Change w:id="668" w:author="Stuart McLarnon [NESO]" w:date="2025-09-11T10:27:00Z" w16du:dateUtc="2025-09-11T09:27:00Z">
              <w:tcPr>
                <w:tcW w:w="6634" w:type="dxa"/>
              </w:tcPr>
            </w:tcPrChange>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4D563B">
        <w:trPr>
          <w:cantSplit/>
          <w:trPrChange w:id="669" w:author="Stuart McLarnon [NESO]" w:date="2025-09-11T10:27:00Z" w16du:dateUtc="2025-09-11T09:27:00Z">
            <w:trPr>
              <w:gridBefore w:val="1"/>
              <w:wBefore w:w="221" w:type="dxa"/>
              <w:cantSplit/>
            </w:trPr>
          </w:trPrChange>
        </w:trPr>
        <w:tc>
          <w:tcPr>
            <w:tcW w:w="2884" w:type="dxa"/>
            <w:tcPrChange w:id="670" w:author="Stuart McLarnon [NESO]" w:date="2025-09-11T10:27:00Z" w16du:dateUtc="2025-09-11T09:27:00Z">
              <w:tcPr>
                <w:tcW w:w="2884" w:type="dxa"/>
              </w:tcPr>
            </w:tcPrChange>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Change w:id="671" w:author="Stuart McLarnon [NESO]" w:date="2025-09-11T10:27:00Z" w16du:dateUtc="2025-09-11T09:27:00Z">
              <w:tcPr>
                <w:tcW w:w="6634" w:type="dxa"/>
              </w:tcPr>
            </w:tcPrChange>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4D563B">
        <w:trPr>
          <w:cantSplit/>
          <w:trPrChange w:id="672" w:author="Stuart McLarnon [NESO]" w:date="2025-09-11T10:27:00Z" w16du:dateUtc="2025-09-11T09:27:00Z">
            <w:trPr>
              <w:gridBefore w:val="1"/>
              <w:wBefore w:w="221" w:type="dxa"/>
              <w:cantSplit/>
            </w:trPr>
          </w:trPrChange>
        </w:trPr>
        <w:tc>
          <w:tcPr>
            <w:tcW w:w="2884" w:type="dxa"/>
            <w:tcPrChange w:id="673" w:author="Stuart McLarnon [NESO]" w:date="2025-09-11T10:27:00Z" w16du:dateUtc="2025-09-11T09:27:00Z">
              <w:tcPr>
                <w:tcW w:w="2884" w:type="dxa"/>
              </w:tcPr>
            </w:tcPrChange>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Change w:id="674" w:author="Stuart McLarnon [NESO]" w:date="2025-09-11T10:27:00Z" w16du:dateUtc="2025-09-11T09:27:00Z">
              <w:tcPr>
                <w:tcW w:w="6634" w:type="dxa"/>
              </w:tcPr>
            </w:tcPrChange>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4D563B">
        <w:trPr>
          <w:cantSplit/>
          <w:trPrChange w:id="675" w:author="Stuart McLarnon [NESO]" w:date="2025-09-11T10:27:00Z" w16du:dateUtc="2025-09-11T09:27:00Z">
            <w:trPr>
              <w:gridBefore w:val="1"/>
              <w:wBefore w:w="221" w:type="dxa"/>
              <w:cantSplit/>
            </w:trPr>
          </w:trPrChange>
        </w:trPr>
        <w:tc>
          <w:tcPr>
            <w:tcW w:w="2884" w:type="dxa"/>
            <w:tcPrChange w:id="676" w:author="Stuart McLarnon [NESO]" w:date="2025-09-11T10:27:00Z" w16du:dateUtc="2025-09-11T09:27:00Z">
              <w:tcPr>
                <w:tcW w:w="2884" w:type="dxa"/>
              </w:tcPr>
            </w:tcPrChange>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Change w:id="677" w:author="Stuart McLarnon [NESO]" w:date="2025-09-11T10:27:00Z" w16du:dateUtc="2025-09-11T09:27:00Z">
              <w:tcPr>
                <w:tcW w:w="6634" w:type="dxa"/>
              </w:tcPr>
            </w:tcPrChange>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4D563B">
        <w:trPr>
          <w:cantSplit/>
          <w:trPrChange w:id="678" w:author="Stuart McLarnon [NESO]" w:date="2025-09-11T10:27:00Z" w16du:dateUtc="2025-09-11T09:27:00Z">
            <w:trPr>
              <w:gridBefore w:val="1"/>
              <w:wBefore w:w="221" w:type="dxa"/>
              <w:cantSplit/>
            </w:trPr>
          </w:trPrChange>
        </w:trPr>
        <w:tc>
          <w:tcPr>
            <w:tcW w:w="2884" w:type="dxa"/>
            <w:tcPrChange w:id="679" w:author="Stuart McLarnon [NESO]" w:date="2025-09-11T10:27:00Z" w16du:dateUtc="2025-09-11T09:27:00Z">
              <w:tcPr>
                <w:tcW w:w="2884" w:type="dxa"/>
              </w:tcPr>
            </w:tcPrChange>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Change w:id="680" w:author="Stuart McLarnon [NESO]" w:date="2025-09-11T10:27:00Z" w16du:dateUtc="2025-09-11T09:27:00Z">
              <w:tcPr>
                <w:tcW w:w="6634" w:type="dxa"/>
              </w:tcPr>
            </w:tcPrChange>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4D563B">
        <w:trPr>
          <w:cantSplit/>
          <w:trPrChange w:id="681" w:author="Stuart McLarnon [NESO]" w:date="2025-09-11T10:27:00Z" w16du:dateUtc="2025-09-11T09:27:00Z">
            <w:trPr>
              <w:gridBefore w:val="1"/>
              <w:wBefore w:w="221" w:type="dxa"/>
              <w:cantSplit/>
            </w:trPr>
          </w:trPrChange>
        </w:trPr>
        <w:tc>
          <w:tcPr>
            <w:tcW w:w="2884" w:type="dxa"/>
            <w:tcPrChange w:id="682" w:author="Stuart McLarnon [NESO]" w:date="2025-09-11T10:27:00Z" w16du:dateUtc="2025-09-11T09:27:00Z">
              <w:tcPr>
                <w:tcW w:w="2884" w:type="dxa"/>
              </w:tcPr>
            </w:tcPrChange>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Change w:id="683" w:author="Stuart McLarnon [NESO]" w:date="2025-09-11T10:27:00Z" w16du:dateUtc="2025-09-11T09:27:00Z">
              <w:tcPr>
                <w:tcW w:w="6634" w:type="dxa"/>
              </w:tcPr>
            </w:tcPrChange>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4D563B">
        <w:trPr>
          <w:cantSplit/>
          <w:trPrChange w:id="684" w:author="Stuart McLarnon [NESO]" w:date="2025-09-11T10:27:00Z" w16du:dateUtc="2025-09-11T09:27:00Z">
            <w:trPr>
              <w:gridBefore w:val="1"/>
              <w:wBefore w:w="221" w:type="dxa"/>
              <w:cantSplit/>
            </w:trPr>
          </w:trPrChange>
        </w:trPr>
        <w:tc>
          <w:tcPr>
            <w:tcW w:w="2884" w:type="dxa"/>
            <w:tcPrChange w:id="685" w:author="Stuart McLarnon [NESO]" w:date="2025-09-11T10:27:00Z" w16du:dateUtc="2025-09-11T09:27:00Z">
              <w:tcPr>
                <w:tcW w:w="2884" w:type="dxa"/>
              </w:tcPr>
            </w:tcPrChange>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Change w:id="686" w:author="Stuart McLarnon [NESO]" w:date="2025-09-11T10:27:00Z" w16du:dateUtc="2025-09-11T09:27:00Z">
              <w:tcPr>
                <w:tcW w:w="6634" w:type="dxa"/>
              </w:tcPr>
            </w:tcPrChange>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4D563B">
        <w:trPr>
          <w:cantSplit/>
          <w:trPrChange w:id="687" w:author="Stuart McLarnon [NESO]" w:date="2025-09-11T10:27:00Z" w16du:dateUtc="2025-09-11T09:27:00Z">
            <w:trPr>
              <w:gridBefore w:val="1"/>
              <w:wBefore w:w="221" w:type="dxa"/>
              <w:cantSplit/>
            </w:trPr>
          </w:trPrChange>
        </w:trPr>
        <w:tc>
          <w:tcPr>
            <w:tcW w:w="2884" w:type="dxa"/>
            <w:tcPrChange w:id="688" w:author="Stuart McLarnon [NESO]" w:date="2025-09-11T10:27:00Z" w16du:dateUtc="2025-09-11T09:27:00Z">
              <w:tcPr>
                <w:tcW w:w="2884" w:type="dxa"/>
              </w:tcPr>
            </w:tcPrChange>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Change w:id="689" w:author="Stuart McLarnon [NESO]" w:date="2025-09-11T10:27:00Z" w16du:dateUtc="2025-09-11T09:27:00Z">
              <w:tcPr>
                <w:tcW w:w="6634" w:type="dxa"/>
              </w:tcPr>
            </w:tcPrChange>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4D563B">
        <w:trPr>
          <w:cantSplit/>
          <w:trPrChange w:id="690" w:author="Stuart McLarnon [NESO]" w:date="2025-09-11T10:27:00Z" w16du:dateUtc="2025-09-11T09:27:00Z">
            <w:trPr>
              <w:gridBefore w:val="1"/>
              <w:wBefore w:w="221" w:type="dxa"/>
              <w:cantSplit/>
            </w:trPr>
          </w:trPrChange>
        </w:trPr>
        <w:tc>
          <w:tcPr>
            <w:tcW w:w="2884" w:type="dxa"/>
            <w:tcPrChange w:id="691" w:author="Stuart McLarnon [NESO]" w:date="2025-09-11T10:27:00Z" w16du:dateUtc="2025-09-11T09:27:00Z">
              <w:tcPr>
                <w:tcW w:w="2884" w:type="dxa"/>
              </w:tcPr>
            </w:tcPrChange>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Change w:id="692" w:author="Stuart McLarnon [NESO]" w:date="2025-09-11T10:27:00Z" w16du:dateUtc="2025-09-11T09:27:00Z">
              <w:tcPr>
                <w:tcW w:w="6634" w:type="dxa"/>
              </w:tcPr>
            </w:tcPrChange>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4D563B">
        <w:trPr>
          <w:cantSplit/>
          <w:trPrChange w:id="693" w:author="Stuart McLarnon [NESO]" w:date="2025-09-11T10:27:00Z" w16du:dateUtc="2025-09-11T09:27:00Z">
            <w:trPr>
              <w:gridBefore w:val="1"/>
              <w:wBefore w:w="221" w:type="dxa"/>
              <w:cantSplit/>
            </w:trPr>
          </w:trPrChange>
        </w:trPr>
        <w:tc>
          <w:tcPr>
            <w:tcW w:w="2884" w:type="dxa"/>
            <w:tcPrChange w:id="694" w:author="Stuart McLarnon [NESO]" w:date="2025-09-11T10:27:00Z" w16du:dateUtc="2025-09-11T09:27:00Z">
              <w:tcPr>
                <w:tcW w:w="2884" w:type="dxa"/>
              </w:tcPr>
            </w:tcPrChange>
          </w:tcPr>
          <w:p w14:paraId="5B18CA36" w14:textId="4AA74331" w:rsidR="009871B0" w:rsidRPr="007E0B31" w:rsidRDefault="009871B0" w:rsidP="009871B0">
            <w:pPr>
              <w:pStyle w:val="Arial11Bold"/>
              <w:rPr>
                <w:rFonts w:cs="Arial"/>
              </w:rPr>
            </w:pPr>
            <w:bookmarkStart w:id="69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695"/>
          </w:p>
        </w:tc>
        <w:tc>
          <w:tcPr>
            <w:tcW w:w="6634" w:type="dxa"/>
            <w:tcPrChange w:id="696" w:author="Stuart McLarnon [NESO]" w:date="2025-09-11T10:27:00Z" w16du:dateUtc="2025-09-11T09:27:00Z">
              <w:tcPr>
                <w:tcW w:w="6634" w:type="dxa"/>
              </w:tcPr>
            </w:tcPrChange>
          </w:tcPr>
          <w:p w14:paraId="611268A9" w14:textId="49E96478" w:rsidR="009871B0" w:rsidRPr="007E0B31" w:rsidRDefault="009871B0" w:rsidP="009871B0">
            <w:pPr>
              <w:pStyle w:val="TableArial11"/>
              <w:rPr>
                <w:rFonts w:cs="Arial"/>
                <w:i/>
              </w:rPr>
            </w:pPr>
            <w:bookmarkStart w:id="697"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697"/>
          </w:p>
        </w:tc>
      </w:tr>
      <w:tr w:rsidR="009871B0" w:rsidRPr="007E0B31" w14:paraId="2950C7E5" w14:textId="77777777" w:rsidTr="004D563B">
        <w:trPr>
          <w:cantSplit/>
          <w:trPrChange w:id="698" w:author="Stuart McLarnon [NESO]" w:date="2025-09-11T10:27:00Z" w16du:dateUtc="2025-09-11T09:27:00Z">
            <w:trPr>
              <w:gridBefore w:val="1"/>
              <w:wBefore w:w="221" w:type="dxa"/>
              <w:cantSplit/>
            </w:trPr>
          </w:trPrChange>
        </w:trPr>
        <w:tc>
          <w:tcPr>
            <w:tcW w:w="2884" w:type="dxa"/>
            <w:tcPrChange w:id="699" w:author="Stuart McLarnon [NESO]" w:date="2025-09-11T10:27:00Z" w16du:dateUtc="2025-09-11T09:27:00Z">
              <w:tcPr>
                <w:tcW w:w="2884" w:type="dxa"/>
              </w:tcPr>
            </w:tcPrChange>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Change w:id="700" w:author="Stuart McLarnon [NESO]" w:date="2025-09-11T10:27:00Z" w16du:dateUtc="2025-09-11T09:27:00Z">
              <w:tcPr>
                <w:tcW w:w="6634" w:type="dxa"/>
              </w:tcPr>
            </w:tcPrChange>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4D563B">
        <w:trPr>
          <w:cantSplit/>
          <w:trPrChange w:id="701" w:author="Stuart McLarnon [NESO]" w:date="2025-09-11T10:27:00Z" w16du:dateUtc="2025-09-11T09:27:00Z">
            <w:trPr>
              <w:gridBefore w:val="1"/>
              <w:wBefore w:w="221" w:type="dxa"/>
              <w:cantSplit/>
            </w:trPr>
          </w:trPrChange>
        </w:trPr>
        <w:tc>
          <w:tcPr>
            <w:tcW w:w="2884" w:type="dxa"/>
            <w:tcPrChange w:id="702" w:author="Stuart McLarnon [NESO]" w:date="2025-09-11T10:27:00Z" w16du:dateUtc="2025-09-11T09:27:00Z">
              <w:tcPr>
                <w:tcW w:w="2884" w:type="dxa"/>
              </w:tcPr>
            </w:tcPrChange>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Change w:id="703" w:author="Stuart McLarnon [NESO]" w:date="2025-09-11T10:27:00Z" w16du:dateUtc="2025-09-11T09:27:00Z">
              <w:tcPr>
                <w:tcW w:w="6634" w:type="dxa"/>
              </w:tcPr>
            </w:tcPrChange>
          </w:tcPr>
          <w:p w14:paraId="04C7E6AA" w14:textId="07F3233E"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38E29A1B" w:rsidRPr="38E6A229">
              <w:rPr>
                <w:rFonts w:cs="Arial"/>
              </w:rPr>
              <w:t xml:space="preserve"> nine</w:t>
            </w:r>
            <w:r w:rsidRPr="007E0B31">
              <w:rPr>
                <w:rFonts w:cs="Arial"/>
              </w:rPr>
              <w:t xml:space="preserve">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4D563B">
        <w:trPr>
          <w:cantSplit/>
          <w:trPrChange w:id="704" w:author="Stuart McLarnon [NESO]" w:date="2025-09-11T10:27:00Z" w16du:dateUtc="2025-09-11T09:27:00Z">
            <w:trPr>
              <w:gridBefore w:val="1"/>
              <w:wBefore w:w="221" w:type="dxa"/>
              <w:cantSplit/>
            </w:trPr>
          </w:trPrChange>
        </w:trPr>
        <w:tc>
          <w:tcPr>
            <w:tcW w:w="2884" w:type="dxa"/>
            <w:tcPrChange w:id="705" w:author="Stuart McLarnon [NESO]" w:date="2025-09-11T10:27:00Z" w16du:dateUtc="2025-09-11T09:27:00Z">
              <w:tcPr>
                <w:tcW w:w="2884" w:type="dxa"/>
              </w:tcPr>
            </w:tcPrChange>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Change w:id="706" w:author="Stuart McLarnon [NESO]" w:date="2025-09-11T10:27:00Z" w16du:dateUtc="2025-09-11T09:27:00Z">
              <w:tcPr>
                <w:tcW w:w="6634" w:type="dxa"/>
              </w:tcPr>
            </w:tcPrChange>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4D563B">
        <w:trPr>
          <w:cantSplit/>
          <w:trPrChange w:id="707" w:author="Stuart McLarnon [NESO]" w:date="2025-09-11T10:27:00Z" w16du:dateUtc="2025-09-11T09:27:00Z">
            <w:trPr>
              <w:gridBefore w:val="1"/>
              <w:wBefore w:w="221" w:type="dxa"/>
              <w:cantSplit/>
            </w:trPr>
          </w:trPrChange>
        </w:trPr>
        <w:tc>
          <w:tcPr>
            <w:tcW w:w="2884" w:type="dxa"/>
            <w:tcPrChange w:id="708" w:author="Stuart McLarnon [NESO]" w:date="2025-09-11T10:27:00Z" w16du:dateUtc="2025-09-11T09:27:00Z">
              <w:tcPr>
                <w:tcW w:w="2884" w:type="dxa"/>
              </w:tcPr>
            </w:tcPrChange>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Change w:id="709" w:author="Stuart McLarnon [NESO]" w:date="2025-09-11T10:27:00Z" w16du:dateUtc="2025-09-11T09:27:00Z">
              <w:tcPr>
                <w:tcW w:w="6634" w:type="dxa"/>
              </w:tcPr>
            </w:tcPrChange>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4D563B">
        <w:trPr>
          <w:cantSplit/>
          <w:trPrChange w:id="710" w:author="Stuart McLarnon [NESO]" w:date="2025-09-11T10:27:00Z" w16du:dateUtc="2025-09-11T09:27:00Z">
            <w:trPr>
              <w:gridBefore w:val="1"/>
              <w:wBefore w:w="221" w:type="dxa"/>
              <w:cantSplit/>
            </w:trPr>
          </w:trPrChange>
        </w:trPr>
        <w:tc>
          <w:tcPr>
            <w:tcW w:w="2884" w:type="dxa"/>
            <w:tcPrChange w:id="711" w:author="Stuart McLarnon [NESO]" w:date="2025-09-11T10:27:00Z" w16du:dateUtc="2025-09-11T09:27:00Z">
              <w:tcPr>
                <w:tcW w:w="2884" w:type="dxa"/>
              </w:tcPr>
            </w:tcPrChange>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Change w:id="712" w:author="Stuart McLarnon [NESO]" w:date="2025-09-11T10:27:00Z" w16du:dateUtc="2025-09-11T09:27:00Z">
              <w:tcPr>
                <w:tcW w:w="6634" w:type="dxa"/>
              </w:tcPr>
            </w:tcPrChange>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4D563B">
        <w:trPr>
          <w:cantSplit/>
          <w:trPrChange w:id="713" w:author="Stuart McLarnon [NESO]" w:date="2025-09-11T10:27:00Z" w16du:dateUtc="2025-09-11T09:27:00Z">
            <w:trPr>
              <w:gridBefore w:val="1"/>
              <w:wBefore w:w="221" w:type="dxa"/>
              <w:cantSplit/>
            </w:trPr>
          </w:trPrChange>
        </w:trPr>
        <w:tc>
          <w:tcPr>
            <w:tcW w:w="2884" w:type="dxa"/>
            <w:tcPrChange w:id="714" w:author="Stuart McLarnon [NESO]" w:date="2025-09-11T10:27:00Z" w16du:dateUtc="2025-09-11T09:27:00Z">
              <w:tcPr>
                <w:tcW w:w="2884" w:type="dxa"/>
              </w:tcPr>
            </w:tcPrChange>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Change w:id="715" w:author="Stuart McLarnon [NESO]" w:date="2025-09-11T10:27:00Z" w16du:dateUtc="2025-09-11T09:27:00Z">
              <w:tcPr>
                <w:tcW w:w="6634" w:type="dxa"/>
              </w:tcPr>
            </w:tcPrChange>
          </w:tcPr>
          <w:p w14:paraId="0BF49D4F" w14:textId="68784373"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279ACA04" w:rsidRPr="38E6A229">
              <w:rPr>
                <w:rFonts w:cs="Arial"/>
                <w:b/>
                <w:bCs/>
              </w:rPr>
              <w:t xml:space="preserve"> Assimilated</w:t>
            </w:r>
            <w:r w:rsidRPr="00F847B0">
              <w:rPr>
                <w:rFonts w:cs="Arial"/>
                <w:b/>
              </w:rPr>
              <w:t xml:space="preserve">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4D563B">
        <w:trPr>
          <w:cantSplit/>
          <w:trPrChange w:id="716" w:author="Stuart McLarnon [NESO]" w:date="2025-09-11T10:27:00Z" w16du:dateUtc="2025-09-11T09:27:00Z">
            <w:trPr>
              <w:gridBefore w:val="1"/>
              <w:wBefore w:w="221" w:type="dxa"/>
              <w:cantSplit/>
            </w:trPr>
          </w:trPrChange>
        </w:trPr>
        <w:tc>
          <w:tcPr>
            <w:tcW w:w="2884" w:type="dxa"/>
            <w:tcPrChange w:id="717" w:author="Stuart McLarnon [NESO]" w:date="2025-09-11T10:27:00Z" w16du:dateUtc="2025-09-11T09:27:00Z">
              <w:tcPr>
                <w:tcW w:w="2884" w:type="dxa"/>
              </w:tcPr>
            </w:tcPrChange>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Change w:id="718" w:author="Stuart McLarnon [NESO]" w:date="2025-09-11T10:27:00Z" w16du:dateUtc="2025-09-11T09:27:00Z">
              <w:tcPr>
                <w:tcW w:w="6634" w:type="dxa"/>
              </w:tcPr>
            </w:tcPrChange>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4D563B">
        <w:trPr>
          <w:cantSplit/>
          <w:trPrChange w:id="719" w:author="Stuart McLarnon [NESO]" w:date="2025-09-11T10:27:00Z" w16du:dateUtc="2025-09-11T09:27:00Z">
            <w:trPr>
              <w:gridBefore w:val="1"/>
              <w:wBefore w:w="221" w:type="dxa"/>
              <w:cantSplit/>
            </w:trPr>
          </w:trPrChange>
        </w:trPr>
        <w:tc>
          <w:tcPr>
            <w:tcW w:w="2884" w:type="dxa"/>
            <w:tcPrChange w:id="720" w:author="Stuart McLarnon [NESO]" w:date="2025-09-11T10:27:00Z" w16du:dateUtc="2025-09-11T09:27:00Z">
              <w:tcPr>
                <w:tcW w:w="2884" w:type="dxa"/>
              </w:tcPr>
            </w:tcPrChange>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Change w:id="721" w:author="Stuart McLarnon [NESO]" w:date="2025-09-11T10:27:00Z" w16du:dateUtc="2025-09-11T09:27:00Z">
              <w:tcPr>
                <w:tcW w:w="6634" w:type="dxa"/>
              </w:tcPr>
            </w:tcPrChange>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4D563B">
        <w:trPr>
          <w:cantSplit/>
          <w:trPrChange w:id="722" w:author="Stuart McLarnon [NESO]" w:date="2025-09-11T10:27:00Z" w16du:dateUtc="2025-09-11T09:27:00Z">
            <w:trPr>
              <w:gridBefore w:val="1"/>
              <w:wBefore w:w="221" w:type="dxa"/>
              <w:cantSplit/>
            </w:trPr>
          </w:trPrChange>
        </w:trPr>
        <w:tc>
          <w:tcPr>
            <w:tcW w:w="2884" w:type="dxa"/>
            <w:tcPrChange w:id="723" w:author="Stuart McLarnon [NESO]" w:date="2025-09-11T10:27:00Z" w16du:dateUtc="2025-09-11T09:27:00Z">
              <w:tcPr>
                <w:tcW w:w="2884" w:type="dxa"/>
              </w:tcPr>
            </w:tcPrChange>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Change w:id="724" w:author="Stuart McLarnon [NESO]" w:date="2025-09-11T10:27:00Z" w16du:dateUtc="2025-09-11T09:27:00Z">
              <w:tcPr>
                <w:tcW w:w="6634" w:type="dxa"/>
              </w:tcPr>
            </w:tcPrChange>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4D563B">
        <w:trPr>
          <w:cantSplit/>
          <w:trPrChange w:id="725" w:author="Stuart McLarnon [NESO]" w:date="2025-09-11T10:27:00Z" w16du:dateUtc="2025-09-11T09:27:00Z">
            <w:trPr>
              <w:gridBefore w:val="1"/>
              <w:wBefore w:w="221" w:type="dxa"/>
              <w:cantSplit/>
            </w:trPr>
          </w:trPrChange>
        </w:trPr>
        <w:tc>
          <w:tcPr>
            <w:tcW w:w="2884" w:type="dxa"/>
            <w:tcPrChange w:id="726" w:author="Stuart McLarnon [NESO]" w:date="2025-09-11T10:27:00Z" w16du:dateUtc="2025-09-11T09:27:00Z">
              <w:tcPr>
                <w:tcW w:w="2884" w:type="dxa"/>
              </w:tcPr>
            </w:tcPrChange>
          </w:tcPr>
          <w:p w14:paraId="55045C79" w14:textId="77777777" w:rsidR="009871B0" w:rsidRPr="007E0B31" w:rsidRDefault="009871B0" w:rsidP="009871B0">
            <w:pPr>
              <w:pStyle w:val="Arial11Bold"/>
              <w:rPr>
                <w:rFonts w:cs="Arial"/>
              </w:rPr>
            </w:pPr>
            <w:r w:rsidRPr="007E0B31">
              <w:rPr>
                <w:rFonts w:cs="Arial"/>
              </w:rPr>
              <w:t>Event</w:t>
            </w:r>
          </w:p>
        </w:tc>
        <w:tc>
          <w:tcPr>
            <w:tcW w:w="6634" w:type="dxa"/>
            <w:tcPrChange w:id="727" w:author="Stuart McLarnon [NESO]" w:date="2025-09-11T10:27:00Z" w16du:dateUtc="2025-09-11T09:27:00Z">
              <w:tcPr>
                <w:tcW w:w="6634" w:type="dxa"/>
              </w:tcPr>
            </w:tcPrChange>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4D563B">
        <w:trPr>
          <w:cantSplit/>
          <w:trPrChange w:id="728" w:author="Stuart McLarnon [NESO]" w:date="2025-09-11T10:27:00Z" w16du:dateUtc="2025-09-11T09:27:00Z">
            <w:trPr>
              <w:gridBefore w:val="1"/>
              <w:wBefore w:w="221" w:type="dxa"/>
              <w:cantSplit/>
            </w:trPr>
          </w:trPrChange>
        </w:trPr>
        <w:tc>
          <w:tcPr>
            <w:tcW w:w="2884" w:type="dxa"/>
            <w:tcPrChange w:id="729" w:author="Stuart McLarnon [NESO]" w:date="2025-09-11T10:27:00Z" w16du:dateUtc="2025-09-11T09:27:00Z">
              <w:tcPr>
                <w:tcW w:w="2884" w:type="dxa"/>
              </w:tcPr>
            </w:tcPrChange>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Change w:id="730" w:author="Stuart McLarnon [NESO]" w:date="2025-09-11T10:27:00Z" w16du:dateUtc="2025-09-11T09:27:00Z">
              <w:tcPr>
                <w:tcW w:w="6634" w:type="dxa"/>
              </w:tcPr>
            </w:tcPrChange>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4D563B">
        <w:trPr>
          <w:cantSplit/>
          <w:trPrChange w:id="731" w:author="Stuart McLarnon [NESO]" w:date="2025-09-11T10:27:00Z" w16du:dateUtc="2025-09-11T09:27:00Z">
            <w:trPr>
              <w:gridBefore w:val="1"/>
              <w:wBefore w:w="221" w:type="dxa"/>
              <w:cantSplit/>
            </w:trPr>
          </w:trPrChange>
        </w:trPr>
        <w:tc>
          <w:tcPr>
            <w:tcW w:w="2884" w:type="dxa"/>
            <w:tcPrChange w:id="732" w:author="Stuart McLarnon [NESO]" w:date="2025-09-11T10:27:00Z" w16du:dateUtc="2025-09-11T09:27:00Z">
              <w:tcPr>
                <w:tcW w:w="2884" w:type="dxa"/>
              </w:tcPr>
            </w:tcPrChange>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Change w:id="733" w:author="Stuart McLarnon [NESO]" w:date="2025-09-11T10:27:00Z" w16du:dateUtc="2025-09-11T09:27:00Z">
              <w:tcPr>
                <w:tcW w:w="6634" w:type="dxa"/>
              </w:tcPr>
            </w:tcPrChange>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4D563B">
        <w:trPr>
          <w:cantSplit/>
          <w:trPrChange w:id="734" w:author="Stuart McLarnon [NESO]" w:date="2025-09-11T10:27:00Z" w16du:dateUtc="2025-09-11T09:27:00Z">
            <w:trPr>
              <w:gridBefore w:val="1"/>
              <w:wBefore w:w="221" w:type="dxa"/>
              <w:cantSplit/>
            </w:trPr>
          </w:trPrChange>
        </w:trPr>
        <w:tc>
          <w:tcPr>
            <w:tcW w:w="2884" w:type="dxa"/>
            <w:tcPrChange w:id="735" w:author="Stuart McLarnon [NESO]" w:date="2025-09-11T10:27:00Z" w16du:dateUtc="2025-09-11T09:27:00Z">
              <w:tcPr>
                <w:tcW w:w="2884" w:type="dxa"/>
              </w:tcPr>
            </w:tcPrChange>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Change w:id="736" w:author="Stuart McLarnon [NESO]" w:date="2025-09-11T10:27:00Z" w16du:dateUtc="2025-09-11T09:27:00Z">
              <w:tcPr>
                <w:tcW w:w="6634" w:type="dxa"/>
              </w:tcPr>
            </w:tcPrChange>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4D563B">
        <w:trPr>
          <w:cantSplit/>
          <w:trPrChange w:id="737" w:author="Stuart McLarnon [NESO]" w:date="2025-09-11T10:27:00Z" w16du:dateUtc="2025-09-11T09:27:00Z">
            <w:trPr>
              <w:gridBefore w:val="1"/>
              <w:wBefore w:w="221" w:type="dxa"/>
              <w:cantSplit/>
            </w:trPr>
          </w:trPrChange>
        </w:trPr>
        <w:tc>
          <w:tcPr>
            <w:tcW w:w="2884" w:type="dxa"/>
            <w:tcPrChange w:id="738" w:author="Stuart McLarnon [NESO]" w:date="2025-09-11T10:27:00Z" w16du:dateUtc="2025-09-11T09:27:00Z">
              <w:tcPr>
                <w:tcW w:w="2884" w:type="dxa"/>
              </w:tcPr>
            </w:tcPrChange>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Change w:id="739" w:author="Stuart McLarnon [NESO]" w:date="2025-09-11T10:27:00Z" w16du:dateUtc="2025-09-11T09:27:00Z">
              <w:tcPr>
                <w:tcW w:w="6634" w:type="dxa"/>
              </w:tcPr>
            </w:tcPrChange>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4D563B">
        <w:trPr>
          <w:cantSplit/>
          <w:trPrChange w:id="740" w:author="Stuart McLarnon [NESO]" w:date="2025-09-11T10:27:00Z" w16du:dateUtc="2025-09-11T09:27:00Z">
            <w:trPr>
              <w:gridBefore w:val="1"/>
              <w:wBefore w:w="221" w:type="dxa"/>
              <w:cantSplit/>
            </w:trPr>
          </w:trPrChange>
        </w:trPr>
        <w:tc>
          <w:tcPr>
            <w:tcW w:w="2884" w:type="dxa"/>
            <w:tcPrChange w:id="741" w:author="Stuart McLarnon [NESO]" w:date="2025-09-11T10:27:00Z" w16du:dateUtc="2025-09-11T09:27:00Z">
              <w:tcPr>
                <w:tcW w:w="2884" w:type="dxa"/>
              </w:tcPr>
            </w:tcPrChange>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Change w:id="742" w:author="Stuart McLarnon [NESO]" w:date="2025-09-11T10:27:00Z" w16du:dateUtc="2025-09-11T09:27:00Z">
              <w:tcPr>
                <w:tcW w:w="6634" w:type="dxa"/>
              </w:tcPr>
            </w:tcPrChange>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4D563B">
        <w:trPr>
          <w:cantSplit/>
          <w:trPrChange w:id="743" w:author="Stuart McLarnon [NESO]" w:date="2025-09-11T10:27:00Z" w16du:dateUtc="2025-09-11T09:27:00Z">
            <w:trPr>
              <w:gridBefore w:val="1"/>
              <w:wBefore w:w="221" w:type="dxa"/>
              <w:cantSplit/>
            </w:trPr>
          </w:trPrChange>
        </w:trPr>
        <w:tc>
          <w:tcPr>
            <w:tcW w:w="2884" w:type="dxa"/>
            <w:tcPrChange w:id="744" w:author="Stuart McLarnon [NESO]" w:date="2025-09-11T10:27:00Z" w16du:dateUtc="2025-09-11T09:27:00Z">
              <w:tcPr>
                <w:tcW w:w="2884" w:type="dxa"/>
              </w:tcPr>
            </w:tcPrChange>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Change w:id="745" w:author="Stuart McLarnon [NESO]" w:date="2025-09-11T10:27:00Z" w16du:dateUtc="2025-09-11T09:27:00Z">
              <w:tcPr>
                <w:tcW w:w="6634" w:type="dxa"/>
              </w:tcPr>
            </w:tcPrChange>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4D563B">
        <w:trPr>
          <w:cantSplit/>
          <w:trPrChange w:id="746" w:author="Stuart McLarnon [NESO]" w:date="2025-09-11T10:27:00Z" w16du:dateUtc="2025-09-11T09:27:00Z">
            <w:trPr>
              <w:gridBefore w:val="1"/>
              <w:wBefore w:w="221" w:type="dxa"/>
              <w:cantSplit/>
            </w:trPr>
          </w:trPrChange>
        </w:trPr>
        <w:tc>
          <w:tcPr>
            <w:tcW w:w="2884" w:type="dxa"/>
            <w:tcPrChange w:id="747" w:author="Stuart McLarnon [NESO]" w:date="2025-09-11T10:27:00Z" w16du:dateUtc="2025-09-11T09:27:00Z">
              <w:tcPr>
                <w:tcW w:w="2884" w:type="dxa"/>
              </w:tcPr>
            </w:tcPrChange>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Change w:id="748" w:author="Stuart McLarnon [NESO]" w:date="2025-09-11T10:27:00Z" w16du:dateUtc="2025-09-11T09:27:00Z">
              <w:tcPr>
                <w:tcW w:w="6634" w:type="dxa"/>
              </w:tcPr>
            </w:tcPrChange>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4D563B">
        <w:trPr>
          <w:cantSplit/>
          <w:trPrChange w:id="749" w:author="Stuart McLarnon [NESO]" w:date="2025-09-11T10:27:00Z" w16du:dateUtc="2025-09-11T09:27:00Z">
            <w:trPr>
              <w:gridBefore w:val="1"/>
              <w:wBefore w:w="221" w:type="dxa"/>
              <w:cantSplit/>
            </w:trPr>
          </w:trPrChange>
        </w:trPr>
        <w:tc>
          <w:tcPr>
            <w:tcW w:w="2884" w:type="dxa"/>
            <w:tcPrChange w:id="750" w:author="Stuart McLarnon [NESO]" w:date="2025-09-11T10:27:00Z" w16du:dateUtc="2025-09-11T09:27:00Z">
              <w:tcPr>
                <w:tcW w:w="2884" w:type="dxa"/>
              </w:tcPr>
            </w:tcPrChange>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Change w:id="751" w:author="Stuart McLarnon [NESO]" w:date="2025-09-11T10:27:00Z" w16du:dateUtc="2025-09-11T09:27:00Z">
              <w:tcPr>
                <w:tcW w:w="6634" w:type="dxa"/>
              </w:tcPr>
            </w:tcPrChange>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4D563B">
        <w:trPr>
          <w:cantSplit/>
          <w:trPrChange w:id="752" w:author="Stuart McLarnon [NESO]" w:date="2025-09-11T10:27:00Z" w16du:dateUtc="2025-09-11T09:27:00Z">
            <w:trPr>
              <w:gridBefore w:val="1"/>
              <w:wBefore w:w="221" w:type="dxa"/>
              <w:cantSplit/>
            </w:trPr>
          </w:trPrChange>
        </w:trPr>
        <w:tc>
          <w:tcPr>
            <w:tcW w:w="2884" w:type="dxa"/>
            <w:tcPrChange w:id="753" w:author="Stuart McLarnon [NESO]" w:date="2025-09-11T10:27:00Z" w16du:dateUtc="2025-09-11T09:27:00Z">
              <w:tcPr>
                <w:tcW w:w="2884" w:type="dxa"/>
              </w:tcPr>
            </w:tcPrChange>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Change w:id="754" w:author="Stuart McLarnon [NESO]" w:date="2025-09-11T10:27:00Z" w16du:dateUtc="2025-09-11T09:27:00Z">
              <w:tcPr>
                <w:tcW w:w="6634" w:type="dxa"/>
              </w:tcPr>
            </w:tcPrChange>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4D563B">
        <w:trPr>
          <w:cantSplit/>
          <w:trPrChange w:id="755" w:author="Stuart McLarnon [NESO]" w:date="2025-09-11T10:27:00Z" w16du:dateUtc="2025-09-11T09:27:00Z">
            <w:trPr>
              <w:gridBefore w:val="1"/>
              <w:wBefore w:w="221" w:type="dxa"/>
              <w:cantSplit/>
            </w:trPr>
          </w:trPrChange>
        </w:trPr>
        <w:tc>
          <w:tcPr>
            <w:tcW w:w="2884" w:type="dxa"/>
            <w:tcPrChange w:id="756" w:author="Stuart McLarnon [NESO]" w:date="2025-09-11T10:27:00Z" w16du:dateUtc="2025-09-11T09:27:00Z">
              <w:tcPr>
                <w:tcW w:w="2884" w:type="dxa"/>
              </w:tcPr>
            </w:tcPrChange>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Change w:id="757" w:author="Stuart McLarnon [NESO]" w:date="2025-09-11T10:27:00Z" w16du:dateUtc="2025-09-11T09:27:00Z">
              <w:tcPr>
                <w:tcW w:w="6634" w:type="dxa"/>
              </w:tcPr>
            </w:tcPrChange>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4D563B">
        <w:trPr>
          <w:cantSplit/>
          <w:trPrChange w:id="758" w:author="Stuart McLarnon [NESO]" w:date="2025-09-11T10:27:00Z" w16du:dateUtc="2025-09-11T09:27:00Z">
            <w:trPr>
              <w:gridBefore w:val="1"/>
              <w:wBefore w:w="221" w:type="dxa"/>
              <w:cantSplit/>
            </w:trPr>
          </w:trPrChange>
        </w:trPr>
        <w:tc>
          <w:tcPr>
            <w:tcW w:w="2884" w:type="dxa"/>
            <w:tcPrChange w:id="759" w:author="Stuart McLarnon [NESO]" w:date="2025-09-11T10:27:00Z" w16du:dateUtc="2025-09-11T09:27:00Z">
              <w:tcPr>
                <w:tcW w:w="2884" w:type="dxa"/>
              </w:tcPr>
            </w:tcPrChange>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Change w:id="760" w:author="Stuart McLarnon [NESO]" w:date="2025-09-11T10:27:00Z" w16du:dateUtc="2025-09-11T09:27:00Z">
              <w:tcPr>
                <w:tcW w:w="6634" w:type="dxa"/>
              </w:tcPr>
            </w:tcPrChange>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4D563B">
        <w:trPr>
          <w:cantSplit/>
          <w:trPrChange w:id="761" w:author="Stuart McLarnon [NESO]" w:date="2025-09-11T10:27:00Z" w16du:dateUtc="2025-09-11T09:27:00Z">
            <w:trPr>
              <w:gridBefore w:val="1"/>
              <w:wBefore w:w="221" w:type="dxa"/>
              <w:cantSplit/>
            </w:trPr>
          </w:trPrChange>
        </w:trPr>
        <w:tc>
          <w:tcPr>
            <w:tcW w:w="2884" w:type="dxa"/>
            <w:tcPrChange w:id="762" w:author="Stuart McLarnon [NESO]" w:date="2025-09-11T10:27:00Z" w16du:dateUtc="2025-09-11T09:27:00Z">
              <w:tcPr>
                <w:tcW w:w="2884" w:type="dxa"/>
              </w:tcPr>
            </w:tcPrChange>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Change w:id="763" w:author="Stuart McLarnon [NESO]" w:date="2025-09-11T10:27:00Z" w16du:dateUtc="2025-09-11T09:27:00Z">
              <w:tcPr>
                <w:tcW w:w="6634" w:type="dxa"/>
              </w:tcPr>
            </w:tcPrChange>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4D563B">
        <w:trPr>
          <w:cantSplit/>
          <w:trPrChange w:id="764" w:author="Stuart McLarnon [NESO]" w:date="2025-09-11T10:27:00Z" w16du:dateUtc="2025-09-11T09:27:00Z">
            <w:trPr>
              <w:gridBefore w:val="1"/>
              <w:wBefore w:w="221" w:type="dxa"/>
              <w:cantSplit/>
            </w:trPr>
          </w:trPrChange>
        </w:trPr>
        <w:tc>
          <w:tcPr>
            <w:tcW w:w="2884" w:type="dxa"/>
            <w:tcPrChange w:id="765" w:author="Stuart McLarnon [NESO]" w:date="2025-09-11T10:27:00Z" w16du:dateUtc="2025-09-11T09:27:00Z">
              <w:tcPr>
                <w:tcW w:w="2884" w:type="dxa"/>
              </w:tcPr>
            </w:tcPrChange>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Change w:id="766" w:author="Stuart McLarnon [NESO]" w:date="2025-09-11T10:27:00Z" w16du:dateUtc="2025-09-11T09:27:00Z">
              <w:tcPr>
                <w:tcW w:w="6634" w:type="dxa"/>
              </w:tcPr>
            </w:tcPrChange>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4D563B">
        <w:trPr>
          <w:cantSplit/>
          <w:trPrChange w:id="767" w:author="Stuart McLarnon [NESO]" w:date="2025-09-11T10:27:00Z" w16du:dateUtc="2025-09-11T09:27:00Z">
            <w:trPr>
              <w:gridBefore w:val="1"/>
              <w:wBefore w:w="221" w:type="dxa"/>
              <w:cantSplit/>
            </w:trPr>
          </w:trPrChange>
        </w:trPr>
        <w:tc>
          <w:tcPr>
            <w:tcW w:w="2884" w:type="dxa"/>
            <w:tcPrChange w:id="768" w:author="Stuart McLarnon [NESO]" w:date="2025-09-11T10:27:00Z" w16du:dateUtc="2025-09-11T09:27:00Z">
              <w:tcPr>
                <w:tcW w:w="2884" w:type="dxa"/>
              </w:tcPr>
            </w:tcPrChange>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Change w:id="769" w:author="Stuart McLarnon [NESO]" w:date="2025-09-11T10:27:00Z" w16du:dateUtc="2025-09-11T09:27:00Z">
              <w:tcPr>
                <w:tcW w:w="6634" w:type="dxa"/>
              </w:tcPr>
            </w:tcPrChange>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4D563B">
        <w:trPr>
          <w:cantSplit/>
          <w:trPrChange w:id="770" w:author="Stuart McLarnon [NESO]" w:date="2025-09-11T10:27:00Z" w16du:dateUtc="2025-09-11T09:27:00Z">
            <w:trPr>
              <w:gridBefore w:val="1"/>
              <w:wBefore w:w="221" w:type="dxa"/>
              <w:cantSplit/>
            </w:trPr>
          </w:trPrChange>
        </w:trPr>
        <w:tc>
          <w:tcPr>
            <w:tcW w:w="2884" w:type="dxa"/>
            <w:tcPrChange w:id="771" w:author="Stuart McLarnon [NESO]" w:date="2025-09-11T10:27:00Z" w16du:dateUtc="2025-09-11T09:27:00Z">
              <w:tcPr>
                <w:tcW w:w="2884" w:type="dxa"/>
              </w:tcPr>
            </w:tcPrChange>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Change w:id="772" w:author="Stuart McLarnon [NESO]" w:date="2025-09-11T10:27:00Z" w16du:dateUtc="2025-09-11T09:27:00Z">
              <w:tcPr>
                <w:tcW w:w="6634" w:type="dxa"/>
              </w:tcPr>
            </w:tcPrChange>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4D563B">
        <w:trPr>
          <w:cantSplit/>
          <w:trPrChange w:id="773" w:author="Stuart McLarnon [NESO]" w:date="2025-09-11T10:27:00Z" w16du:dateUtc="2025-09-11T09:27:00Z">
            <w:trPr>
              <w:gridBefore w:val="1"/>
              <w:wBefore w:w="221" w:type="dxa"/>
              <w:cantSplit/>
            </w:trPr>
          </w:trPrChange>
        </w:trPr>
        <w:tc>
          <w:tcPr>
            <w:tcW w:w="2884" w:type="dxa"/>
            <w:tcPrChange w:id="774" w:author="Stuart McLarnon [NESO]" w:date="2025-09-11T10:27:00Z" w16du:dateUtc="2025-09-11T09:27:00Z">
              <w:tcPr>
                <w:tcW w:w="2884" w:type="dxa"/>
              </w:tcPr>
            </w:tcPrChange>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Change w:id="775" w:author="Stuart McLarnon [NESO]" w:date="2025-09-11T10:27:00Z" w16du:dateUtc="2025-09-11T09:27:00Z">
              <w:tcPr>
                <w:tcW w:w="6634" w:type="dxa"/>
              </w:tcPr>
            </w:tcPrChange>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4D563B">
        <w:trPr>
          <w:cantSplit/>
          <w:trPrChange w:id="776" w:author="Stuart McLarnon [NESO]" w:date="2025-09-11T10:27:00Z" w16du:dateUtc="2025-09-11T09:27:00Z">
            <w:trPr>
              <w:gridBefore w:val="1"/>
              <w:wBefore w:w="221" w:type="dxa"/>
              <w:cantSplit/>
            </w:trPr>
          </w:trPrChange>
        </w:trPr>
        <w:tc>
          <w:tcPr>
            <w:tcW w:w="2884" w:type="dxa"/>
            <w:tcPrChange w:id="777" w:author="Stuart McLarnon [NESO]" w:date="2025-09-11T10:27:00Z" w16du:dateUtc="2025-09-11T09:27:00Z">
              <w:tcPr>
                <w:tcW w:w="2884" w:type="dxa"/>
              </w:tcPr>
            </w:tcPrChange>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Change w:id="778" w:author="Stuart McLarnon [NESO]" w:date="2025-09-11T10:27:00Z" w16du:dateUtc="2025-09-11T09:27:00Z">
              <w:tcPr>
                <w:tcW w:w="6634" w:type="dxa"/>
              </w:tcPr>
            </w:tcPrChange>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4D563B">
        <w:trPr>
          <w:cantSplit/>
          <w:trPrChange w:id="779" w:author="Stuart McLarnon [NESO]" w:date="2025-09-11T10:27:00Z" w16du:dateUtc="2025-09-11T09:27:00Z">
            <w:trPr>
              <w:gridBefore w:val="1"/>
              <w:wBefore w:w="221" w:type="dxa"/>
              <w:cantSplit/>
            </w:trPr>
          </w:trPrChange>
        </w:trPr>
        <w:tc>
          <w:tcPr>
            <w:tcW w:w="2884" w:type="dxa"/>
            <w:tcPrChange w:id="780" w:author="Stuart McLarnon [NESO]" w:date="2025-09-11T10:27:00Z" w16du:dateUtc="2025-09-11T09:27:00Z">
              <w:tcPr>
                <w:tcW w:w="2884" w:type="dxa"/>
              </w:tcPr>
            </w:tcPrChange>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Change w:id="781" w:author="Stuart McLarnon [NESO]" w:date="2025-09-11T10:27:00Z" w16du:dateUtc="2025-09-11T09:27:00Z">
              <w:tcPr>
                <w:tcW w:w="6634" w:type="dxa"/>
              </w:tcPr>
            </w:tcPrChange>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4D563B">
        <w:trPr>
          <w:cantSplit/>
          <w:trPrChange w:id="782" w:author="Stuart McLarnon [NESO]" w:date="2025-09-11T10:27:00Z" w16du:dateUtc="2025-09-11T09:27:00Z">
            <w:trPr>
              <w:gridBefore w:val="1"/>
              <w:wBefore w:w="221" w:type="dxa"/>
              <w:cantSplit/>
            </w:trPr>
          </w:trPrChange>
        </w:trPr>
        <w:tc>
          <w:tcPr>
            <w:tcW w:w="2884" w:type="dxa"/>
            <w:tcPrChange w:id="783" w:author="Stuart McLarnon [NESO]" w:date="2025-09-11T10:27:00Z" w16du:dateUtc="2025-09-11T09:27:00Z">
              <w:tcPr>
                <w:tcW w:w="2884" w:type="dxa"/>
              </w:tcPr>
            </w:tcPrChange>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Change w:id="784" w:author="Stuart McLarnon [NESO]" w:date="2025-09-11T10:27:00Z" w16du:dateUtc="2025-09-11T09:27:00Z">
              <w:tcPr>
                <w:tcW w:w="6634" w:type="dxa"/>
              </w:tcPr>
            </w:tcPrChange>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4D563B">
        <w:trPr>
          <w:cantSplit/>
          <w:trPrChange w:id="785" w:author="Stuart McLarnon [NESO]" w:date="2025-09-11T10:27:00Z" w16du:dateUtc="2025-09-11T09:27:00Z">
            <w:trPr>
              <w:gridBefore w:val="1"/>
              <w:wBefore w:w="221" w:type="dxa"/>
              <w:cantSplit/>
            </w:trPr>
          </w:trPrChange>
        </w:trPr>
        <w:tc>
          <w:tcPr>
            <w:tcW w:w="2884" w:type="dxa"/>
            <w:tcPrChange w:id="786" w:author="Stuart McLarnon [NESO]" w:date="2025-09-11T10:27:00Z" w16du:dateUtc="2025-09-11T09:27:00Z">
              <w:tcPr>
                <w:tcW w:w="2884" w:type="dxa"/>
              </w:tcPr>
            </w:tcPrChange>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Change w:id="787" w:author="Stuart McLarnon [NESO]" w:date="2025-09-11T10:27:00Z" w16du:dateUtc="2025-09-11T09:27:00Z">
              <w:tcPr>
                <w:tcW w:w="6634" w:type="dxa"/>
              </w:tcPr>
            </w:tcPrChange>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4D563B">
        <w:trPr>
          <w:cantSplit/>
          <w:trPrChange w:id="788" w:author="Stuart McLarnon [NESO]" w:date="2025-09-11T10:27:00Z" w16du:dateUtc="2025-09-11T09:27:00Z">
            <w:trPr>
              <w:gridBefore w:val="1"/>
              <w:wBefore w:w="221" w:type="dxa"/>
              <w:cantSplit/>
            </w:trPr>
          </w:trPrChange>
        </w:trPr>
        <w:tc>
          <w:tcPr>
            <w:tcW w:w="2884" w:type="dxa"/>
            <w:tcPrChange w:id="789" w:author="Stuart McLarnon [NESO]" w:date="2025-09-11T10:27:00Z" w16du:dateUtc="2025-09-11T09:27:00Z">
              <w:tcPr>
                <w:tcW w:w="2884" w:type="dxa"/>
              </w:tcPr>
            </w:tcPrChange>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Change w:id="790" w:author="Stuart McLarnon [NESO]" w:date="2025-09-11T10:27:00Z" w16du:dateUtc="2025-09-11T09:27:00Z">
              <w:tcPr>
                <w:tcW w:w="6634" w:type="dxa"/>
              </w:tcPr>
            </w:tcPrChange>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4D563B">
        <w:trPr>
          <w:cantSplit/>
          <w:trPrChange w:id="791" w:author="Stuart McLarnon [NESO]" w:date="2025-09-11T10:27:00Z" w16du:dateUtc="2025-09-11T09:27:00Z">
            <w:trPr>
              <w:gridBefore w:val="1"/>
              <w:wBefore w:w="221" w:type="dxa"/>
              <w:cantSplit/>
            </w:trPr>
          </w:trPrChange>
        </w:trPr>
        <w:tc>
          <w:tcPr>
            <w:tcW w:w="2884" w:type="dxa"/>
            <w:tcPrChange w:id="792" w:author="Stuart McLarnon [NESO]" w:date="2025-09-11T10:27:00Z" w16du:dateUtc="2025-09-11T09:27:00Z">
              <w:tcPr>
                <w:tcW w:w="2884" w:type="dxa"/>
              </w:tcPr>
            </w:tcPrChange>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Change w:id="793" w:author="Stuart McLarnon [NESO]" w:date="2025-09-11T10:27:00Z" w16du:dateUtc="2025-09-11T09:27:00Z">
              <w:tcPr>
                <w:tcW w:w="6634" w:type="dxa"/>
              </w:tcPr>
            </w:tcPrChange>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4D563B">
        <w:trPr>
          <w:cantSplit/>
          <w:trPrChange w:id="794" w:author="Stuart McLarnon [NESO]" w:date="2025-09-11T10:27:00Z" w16du:dateUtc="2025-09-11T09:27:00Z">
            <w:trPr>
              <w:gridBefore w:val="1"/>
              <w:wBefore w:w="221" w:type="dxa"/>
              <w:cantSplit/>
            </w:trPr>
          </w:trPrChange>
        </w:trPr>
        <w:tc>
          <w:tcPr>
            <w:tcW w:w="2884" w:type="dxa"/>
            <w:tcPrChange w:id="795" w:author="Stuart McLarnon [NESO]" w:date="2025-09-11T10:27:00Z" w16du:dateUtc="2025-09-11T09:27:00Z">
              <w:tcPr>
                <w:tcW w:w="2884" w:type="dxa"/>
              </w:tcPr>
            </w:tcPrChange>
          </w:tcPr>
          <w:p w14:paraId="04BB9A43" w14:textId="52E74410" w:rsidR="009871B0" w:rsidRPr="00CB537D" w:rsidRDefault="009871B0" w:rsidP="009871B0">
            <w:pPr>
              <w:pStyle w:val="Arial11Bold"/>
            </w:pPr>
            <w:r w:rsidRPr="00CB537D">
              <w:t>Fault Current Interruption Time</w:t>
            </w:r>
          </w:p>
        </w:tc>
        <w:tc>
          <w:tcPr>
            <w:tcW w:w="6634" w:type="dxa"/>
            <w:tcPrChange w:id="796" w:author="Stuart McLarnon [NESO]" w:date="2025-09-11T10:27:00Z" w16du:dateUtc="2025-09-11T09:27:00Z">
              <w:tcPr>
                <w:tcW w:w="6634" w:type="dxa"/>
              </w:tcPr>
            </w:tcPrChange>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4D563B">
        <w:trPr>
          <w:cantSplit/>
          <w:trPrChange w:id="797" w:author="Stuart McLarnon [NESO]" w:date="2025-09-11T10:27:00Z" w16du:dateUtc="2025-09-11T09:27:00Z">
            <w:trPr>
              <w:gridBefore w:val="1"/>
              <w:wBefore w:w="221" w:type="dxa"/>
              <w:cantSplit/>
            </w:trPr>
          </w:trPrChange>
        </w:trPr>
        <w:tc>
          <w:tcPr>
            <w:tcW w:w="2884" w:type="dxa"/>
            <w:tcPrChange w:id="798" w:author="Stuart McLarnon [NESO]" w:date="2025-09-11T10:27:00Z" w16du:dateUtc="2025-09-11T09:27:00Z">
              <w:tcPr>
                <w:tcW w:w="2884" w:type="dxa"/>
              </w:tcPr>
            </w:tcPrChange>
          </w:tcPr>
          <w:p w14:paraId="07661B3C" w14:textId="5FE1A371" w:rsidR="009871B0" w:rsidRPr="00CB537D" w:rsidRDefault="009871B0" w:rsidP="009871B0">
            <w:pPr>
              <w:pStyle w:val="Arial11Bold"/>
            </w:pPr>
            <w:r w:rsidRPr="00CB537D">
              <w:t>Fault Ride Through</w:t>
            </w:r>
          </w:p>
        </w:tc>
        <w:tc>
          <w:tcPr>
            <w:tcW w:w="6634" w:type="dxa"/>
            <w:tcPrChange w:id="799" w:author="Stuart McLarnon [NESO]" w:date="2025-09-11T10:27:00Z" w16du:dateUtc="2025-09-11T09:27:00Z">
              <w:tcPr>
                <w:tcW w:w="6634" w:type="dxa"/>
              </w:tcPr>
            </w:tcPrChange>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785B87F8" w14:textId="77777777" w:rsidTr="004D563B">
        <w:trPr>
          <w:cantSplit/>
          <w:trPrChange w:id="800" w:author="Stuart McLarnon [NESO]" w:date="2025-09-11T10:27:00Z" w16du:dateUtc="2025-09-11T09:27:00Z">
            <w:trPr>
              <w:gridBefore w:val="1"/>
              <w:wBefore w:w="221" w:type="dxa"/>
              <w:cantSplit/>
            </w:trPr>
          </w:trPrChange>
        </w:trPr>
        <w:tc>
          <w:tcPr>
            <w:tcW w:w="2884" w:type="dxa"/>
            <w:tcPrChange w:id="801" w:author="Stuart McLarnon [NESO]" w:date="2025-09-11T10:27:00Z" w16du:dateUtc="2025-09-11T09:27:00Z">
              <w:tcPr>
                <w:tcW w:w="2884" w:type="dxa"/>
              </w:tcPr>
            </w:tcPrChange>
          </w:tcPr>
          <w:p w14:paraId="0419D522" w14:textId="77777777" w:rsidR="00F81D7C" w:rsidRPr="00CB537D" w:rsidRDefault="00F81D7C" w:rsidP="00F81D7C">
            <w:pPr>
              <w:pStyle w:val="Arial11Bold"/>
            </w:pPr>
            <w:r w:rsidRPr="00C65C3A">
              <w:rPr>
                <w:bCs/>
              </w:rPr>
              <w:t>Final-Balancing Compliance Notification  </w:t>
            </w:r>
          </w:p>
        </w:tc>
        <w:tc>
          <w:tcPr>
            <w:tcW w:w="6634" w:type="dxa"/>
            <w:tcPrChange w:id="802" w:author="Stuart McLarnon [NESO]" w:date="2025-09-11T10:27:00Z" w16du:dateUtc="2025-09-11T09:27:00Z">
              <w:tcPr>
                <w:tcW w:w="6634" w:type="dxa"/>
              </w:tcPr>
            </w:tcPrChange>
          </w:tcPr>
          <w:p w14:paraId="6E1232AB" w14:textId="77777777"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4B2EC89A"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CD286CC" w14:textId="77777777" w:rsidR="00F81D7C" w:rsidRPr="00E54DBB" w:rsidRDefault="00F81D7C" w:rsidP="00F81D7C">
            <w:pPr>
              <w:pStyle w:val="TableArial11"/>
              <w:rPr>
                <w:rFonts w:cs="Arial"/>
              </w:rPr>
            </w:pPr>
            <w:r w:rsidRPr="00E54DBB">
              <w:rPr>
                <w:rFonts w:cs="Arial"/>
              </w:rPr>
              <w:t>(b) the relevant sections of the Grid Code as applicable, and</w:t>
            </w:r>
          </w:p>
          <w:p w14:paraId="138A2B8F"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36B5D28F" w14:textId="77777777"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9871B0" w:rsidRPr="007E0B31" w14:paraId="4DC1F36D" w14:textId="77777777" w:rsidTr="004D563B">
        <w:trPr>
          <w:cantSplit/>
          <w:trPrChange w:id="803" w:author="Stuart McLarnon [NESO]" w:date="2025-09-11T10:27:00Z" w16du:dateUtc="2025-09-11T09:27:00Z">
            <w:trPr>
              <w:gridBefore w:val="1"/>
              <w:wBefore w:w="221" w:type="dxa"/>
              <w:cantSplit/>
            </w:trPr>
          </w:trPrChange>
        </w:trPr>
        <w:tc>
          <w:tcPr>
            <w:tcW w:w="2884" w:type="dxa"/>
            <w:tcPrChange w:id="804" w:author="Stuart McLarnon [NESO]" w:date="2025-09-11T10:27:00Z" w16du:dateUtc="2025-09-11T09:27:00Z">
              <w:tcPr>
                <w:tcW w:w="2884" w:type="dxa"/>
              </w:tcPr>
            </w:tcPrChange>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Change w:id="805" w:author="Stuart McLarnon [NESO]" w:date="2025-09-11T10:27:00Z" w16du:dateUtc="2025-09-11T09:27:00Z">
              <w:tcPr>
                <w:tcW w:w="6634" w:type="dxa"/>
              </w:tcPr>
            </w:tcPrChange>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4D563B">
        <w:trPr>
          <w:cantSplit/>
          <w:trPrChange w:id="806" w:author="Stuart McLarnon [NESO]" w:date="2025-09-11T10:27:00Z" w16du:dateUtc="2025-09-11T09:27:00Z">
            <w:trPr>
              <w:gridBefore w:val="1"/>
              <w:wBefore w:w="221" w:type="dxa"/>
              <w:cantSplit/>
            </w:trPr>
          </w:trPrChange>
        </w:trPr>
        <w:tc>
          <w:tcPr>
            <w:tcW w:w="2884" w:type="dxa"/>
            <w:tcPrChange w:id="807" w:author="Stuart McLarnon [NESO]" w:date="2025-09-11T10:27:00Z" w16du:dateUtc="2025-09-11T09:27:00Z">
              <w:tcPr>
                <w:tcW w:w="2884" w:type="dxa"/>
              </w:tcPr>
            </w:tcPrChange>
          </w:tcPr>
          <w:p w14:paraId="24A46B59" w14:textId="6EF2404B" w:rsidR="009871B0" w:rsidRPr="007E0B31" w:rsidRDefault="009871B0" w:rsidP="009871B0">
            <w:pPr>
              <w:pStyle w:val="Arial11Bold"/>
              <w:rPr>
                <w:rFonts w:cs="Arial"/>
              </w:rPr>
            </w:pPr>
            <w:bookmarkStart w:id="808" w:name="_DV_C20"/>
            <w:r w:rsidRPr="007E0B31">
              <w:rPr>
                <w:rFonts w:cs="Arial"/>
              </w:rPr>
              <w:t xml:space="preserve">Final Operational Notification </w:t>
            </w:r>
            <w:r w:rsidRPr="007E0B31">
              <w:rPr>
                <w:rFonts w:cs="Arial"/>
                <w:b w:val="0"/>
              </w:rPr>
              <w:t>or</w:t>
            </w:r>
            <w:r w:rsidRPr="007E0B31">
              <w:rPr>
                <w:rFonts w:cs="Arial"/>
              </w:rPr>
              <w:t xml:space="preserve"> FON </w:t>
            </w:r>
            <w:bookmarkEnd w:id="808"/>
          </w:p>
        </w:tc>
        <w:tc>
          <w:tcPr>
            <w:tcW w:w="6634" w:type="dxa"/>
            <w:tcPrChange w:id="809" w:author="Stuart McLarnon [NESO]" w:date="2025-09-11T10:27:00Z" w16du:dateUtc="2025-09-11T09:27:00Z">
              <w:tcPr>
                <w:tcW w:w="6634" w:type="dxa"/>
              </w:tcPr>
            </w:tcPrChange>
          </w:tcPr>
          <w:p w14:paraId="52B70B80" w14:textId="1AE703F3" w:rsidR="009871B0" w:rsidRPr="007E0B31" w:rsidRDefault="009871B0" w:rsidP="009871B0">
            <w:pPr>
              <w:pStyle w:val="TableArial11"/>
              <w:rPr>
                <w:rFonts w:cs="Arial"/>
              </w:rPr>
            </w:pPr>
            <w:bookmarkStart w:id="810"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810"/>
          </w:p>
          <w:p w14:paraId="534102FE" w14:textId="77777777" w:rsidR="009871B0" w:rsidRPr="007E0B31" w:rsidRDefault="009871B0" w:rsidP="009871B0">
            <w:pPr>
              <w:pStyle w:val="TableArial11"/>
              <w:ind w:left="567" w:hanging="567"/>
              <w:rPr>
                <w:rFonts w:cs="Arial"/>
              </w:rPr>
            </w:pPr>
            <w:bookmarkStart w:id="811" w:name="_DV_C22"/>
            <w:r w:rsidRPr="007E0B31">
              <w:rPr>
                <w:rFonts w:cs="Arial"/>
              </w:rPr>
              <w:t>(a)</w:t>
            </w:r>
            <w:r w:rsidRPr="007E0B31">
              <w:rPr>
                <w:rFonts w:cs="Arial"/>
              </w:rPr>
              <w:tab/>
              <w:t>with the Grid Code, (or where they apply, that relevant derogations have been granted), and</w:t>
            </w:r>
            <w:bookmarkEnd w:id="811"/>
          </w:p>
          <w:p w14:paraId="001CADC8" w14:textId="77777777" w:rsidR="009871B0" w:rsidRPr="007E0B31" w:rsidRDefault="009871B0" w:rsidP="009871B0">
            <w:pPr>
              <w:pStyle w:val="TableArial11"/>
              <w:ind w:left="567" w:hanging="567"/>
              <w:rPr>
                <w:rFonts w:cs="Arial"/>
              </w:rPr>
            </w:pPr>
            <w:bookmarkStart w:id="812"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812"/>
          </w:p>
          <w:p w14:paraId="67438D86" w14:textId="77777777" w:rsidR="009871B0" w:rsidRPr="007E0B31" w:rsidRDefault="009871B0" w:rsidP="009871B0">
            <w:pPr>
              <w:pStyle w:val="TableArial11"/>
              <w:rPr>
                <w:rFonts w:cs="Arial"/>
                <w:u w:val="single"/>
              </w:rPr>
            </w:pPr>
            <w:bookmarkStart w:id="813"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813"/>
          </w:p>
        </w:tc>
      </w:tr>
      <w:tr w:rsidR="009871B0" w:rsidRPr="007E0B31" w14:paraId="197251CB" w14:textId="77777777" w:rsidTr="004D563B">
        <w:trPr>
          <w:cantSplit/>
          <w:trPrChange w:id="814" w:author="Stuart McLarnon [NESO]" w:date="2025-09-11T10:27:00Z" w16du:dateUtc="2025-09-11T09:27:00Z">
            <w:trPr>
              <w:gridBefore w:val="1"/>
              <w:wBefore w:w="221" w:type="dxa"/>
              <w:cantSplit/>
            </w:trPr>
          </w:trPrChange>
        </w:trPr>
        <w:tc>
          <w:tcPr>
            <w:tcW w:w="2884" w:type="dxa"/>
            <w:tcPrChange w:id="815" w:author="Stuart McLarnon [NESO]" w:date="2025-09-11T10:27:00Z" w16du:dateUtc="2025-09-11T09:27:00Z">
              <w:tcPr>
                <w:tcW w:w="2884" w:type="dxa"/>
              </w:tcPr>
            </w:tcPrChange>
          </w:tcPr>
          <w:p w14:paraId="004E90B7" w14:textId="77777777" w:rsidR="009871B0" w:rsidRPr="007E0B31" w:rsidRDefault="009871B0" w:rsidP="009871B0">
            <w:pPr>
              <w:pStyle w:val="Arial11Bold"/>
              <w:rPr>
                <w:rFonts w:cs="Arial"/>
              </w:rPr>
            </w:pPr>
            <w:r w:rsidRPr="007E0B31">
              <w:rPr>
                <w:rFonts w:cs="Arial"/>
              </w:rPr>
              <w:lastRenderedPageBreak/>
              <w:t>Final Physical Notification Data</w:t>
            </w:r>
          </w:p>
        </w:tc>
        <w:tc>
          <w:tcPr>
            <w:tcW w:w="6634" w:type="dxa"/>
            <w:tcPrChange w:id="816" w:author="Stuart McLarnon [NESO]" w:date="2025-09-11T10:27:00Z" w16du:dateUtc="2025-09-11T09:27:00Z">
              <w:tcPr>
                <w:tcW w:w="6634" w:type="dxa"/>
              </w:tcPr>
            </w:tcPrChange>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4D563B">
        <w:trPr>
          <w:cantSplit/>
          <w:trPrChange w:id="817" w:author="Stuart McLarnon [NESO]" w:date="2025-09-11T10:27:00Z" w16du:dateUtc="2025-09-11T09:27:00Z">
            <w:trPr>
              <w:gridBefore w:val="1"/>
              <w:wBefore w:w="221" w:type="dxa"/>
              <w:cantSplit/>
            </w:trPr>
          </w:trPrChange>
        </w:trPr>
        <w:tc>
          <w:tcPr>
            <w:tcW w:w="2884" w:type="dxa"/>
            <w:tcPrChange w:id="818" w:author="Stuart McLarnon [NESO]" w:date="2025-09-11T10:27:00Z" w16du:dateUtc="2025-09-11T09:27:00Z">
              <w:tcPr>
                <w:tcW w:w="2884" w:type="dxa"/>
              </w:tcPr>
            </w:tcPrChange>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Change w:id="819" w:author="Stuart McLarnon [NESO]" w:date="2025-09-11T10:27:00Z" w16du:dateUtc="2025-09-11T09:27:00Z">
              <w:tcPr>
                <w:tcW w:w="6634" w:type="dxa"/>
              </w:tcPr>
            </w:tcPrChange>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4D563B">
        <w:trPr>
          <w:cantSplit/>
          <w:trPrChange w:id="820" w:author="Stuart McLarnon [NESO]" w:date="2025-09-11T10:27:00Z" w16du:dateUtc="2025-09-11T09:27:00Z">
            <w:trPr>
              <w:gridBefore w:val="1"/>
              <w:wBefore w:w="221" w:type="dxa"/>
              <w:cantSplit/>
            </w:trPr>
          </w:trPrChange>
        </w:trPr>
        <w:tc>
          <w:tcPr>
            <w:tcW w:w="2884" w:type="dxa"/>
            <w:tcPrChange w:id="821" w:author="Stuart McLarnon [NESO]" w:date="2025-09-11T10:27:00Z" w16du:dateUtc="2025-09-11T09:27:00Z">
              <w:tcPr>
                <w:tcW w:w="2884" w:type="dxa"/>
              </w:tcPr>
            </w:tcPrChange>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Change w:id="822" w:author="Stuart McLarnon [NESO]" w:date="2025-09-11T10:27:00Z" w16du:dateUtc="2025-09-11T09:27:00Z">
              <w:tcPr>
                <w:tcW w:w="6634" w:type="dxa"/>
              </w:tcPr>
            </w:tcPrChange>
          </w:tcPr>
          <w:p w14:paraId="49A5339B" w14:textId="30351298" w:rsidR="009871B0" w:rsidRPr="007E0B31" w:rsidRDefault="2FD604EE" w:rsidP="009871B0">
            <w:pPr>
              <w:pStyle w:val="TableArial11"/>
              <w:rPr>
                <w:rFonts w:cs="Arial"/>
              </w:rPr>
            </w:pPr>
            <w:r w:rsidRPr="38E6A229">
              <w:rPr>
                <w:rFonts w:cs="Arial"/>
              </w:rPr>
              <w:t xml:space="preserve">As defined in the </w:t>
            </w:r>
            <w:r w:rsidRPr="38E6A229">
              <w:rPr>
                <w:rFonts w:cs="Arial"/>
                <w:b/>
                <w:bCs/>
              </w:rPr>
              <w:t>ESO Licence.</w:t>
            </w:r>
          </w:p>
        </w:tc>
      </w:tr>
      <w:tr w:rsidR="009871B0" w:rsidRPr="007E0B31" w14:paraId="6050AA75" w14:textId="77777777" w:rsidTr="004D563B">
        <w:trPr>
          <w:cantSplit/>
          <w:trPrChange w:id="823" w:author="Stuart McLarnon [NESO]" w:date="2025-09-11T10:27:00Z" w16du:dateUtc="2025-09-11T09:27:00Z">
            <w:trPr>
              <w:gridBefore w:val="1"/>
              <w:wBefore w:w="221" w:type="dxa"/>
              <w:cantSplit/>
            </w:trPr>
          </w:trPrChange>
        </w:trPr>
        <w:tc>
          <w:tcPr>
            <w:tcW w:w="2884" w:type="dxa"/>
            <w:tcPrChange w:id="824" w:author="Stuart McLarnon [NESO]" w:date="2025-09-11T10:27:00Z" w16du:dateUtc="2025-09-11T09:27:00Z">
              <w:tcPr>
                <w:tcW w:w="2884" w:type="dxa"/>
              </w:tcPr>
            </w:tcPrChange>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Change w:id="825" w:author="Stuart McLarnon [NESO]" w:date="2025-09-11T10:27:00Z" w16du:dateUtc="2025-09-11T09:27:00Z">
              <w:tcPr>
                <w:tcW w:w="6634" w:type="dxa"/>
              </w:tcPr>
            </w:tcPrChange>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4D563B">
        <w:trPr>
          <w:cantSplit/>
          <w:trPrChange w:id="826" w:author="Stuart McLarnon [NESO]" w:date="2025-09-11T10:27:00Z" w16du:dateUtc="2025-09-11T09:27:00Z">
            <w:trPr>
              <w:gridBefore w:val="1"/>
              <w:wBefore w:w="221" w:type="dxa"/>
              <w:cantSplit/>
            </w:trPr>
          </w:trPrChange>
        </w:trPr>
        <w:tc>
          <w:tcPr>
            <w:tcW w:w="2884" w:type="dxa"/>
            <w:tcPrChange w:id="827" w:author="Stuart McLarnon [NESO]" w:date="2025-09-11T10:27:00Z" w16du:dateUtc="2025-09-11T09:27:00Z">
              <w:tcPr>
                <w:tcW w:w="2884" w:type="dxa"/>
              </w:tcPr>
            </w:tcPrChange>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Change w:id="828" w:author="Stuart McLarnon [NESO]" w:date="2025-09-11T10:27:00Z" w16du:dateUtc="2025-09-11T09:27:00Z">
              <w:tcPr>
                <w:tcW w:w="6634" w:type="dxa"/>
              </w:tcPr>
            </w:tcPrChange>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4D563B">
        <w:trPr>
          <w:cantSplit/>
          <w:trPrChange w:id="829" w:author="Stuart McLarnon [NESO]" w:date="2025-09-11T10:27:00Z" w16du:dateUtc="2025-09-11T09:27:00Z">
            <w:trPr>
              <w:gridBefore w:val="1"/>
              <w:wBefore w:w="221" w:type="dxa"/>
              <w:cantSplit/>
            </w:trPr>
          </w:trPrChange>
        </w:trPr>
        <w:tc>
          <w:tcPr>
            <w:tcW w:w="2884" w:type="dxa"/>
            <w:tcPrChange w:id="830" w:author="Stuart McLarnon [NESO]" w:date="2025-09-11T10:27:00Z" w16du:dateUtc="2025-09-11T09:27:00Z">
              <w:tcPr>
                <w:tcW w:w="2884" w:type="dxa"/>
              </w:tcPr>
            </w:tcPrChange>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Change w:id="831" w:author="Stuart McLarnon [NESO]" w:date="2025-09-11T10:27:00Z" w16du:dateUtc="2025-09-11T09:27:00Z">
              <w:tcPr>
                <w:tcW w:w="6634" w:type="dxa"/>
              </w:tcPr>
            </w:tcPrChange>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4D563B">
        <w:trPr>
          <w:cantSplit/>
          <w:trPrChange w:id="832" w:author="Stuart McLarnon [NESO]" w:date="2025-09-11T10:27:00Z" w16du:dateUtc="2025-09-11T09:27:00Z">
            <w:trPr>
              <w:gridBefore w:val="1"/>
              <w:wBefore w:w="221" w:type="dxa"/>
              <w:cantSplit/>
            </w:trPr>
          </w:trPrChange>
        </w:trPr>
        <w:tc>
          <w:tcPr>
            <w:tcW w:w="2884" w:type="dxa"/>
            <w:tcPrChange w:id="833" w:author="Stuart McLarnon [NESO]" w:date="2025-09-11T10:27:00Z" w16du:dateUtc="2025-09-11T09:27:00Z">
              <w:tcPr>
                <w:tcW w:w="2884" w:type="dxa"/>
              </w:tcPr>
            </w:tcPrChange>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Change w:id="834" w:author="Stuart McLarnon [NESO]" w:date="2025-09-11T10:27:00Z" w16du:dateUtc="2025-09-11T09:27:00Z">
              <w:tcPr>
                <w:tcW w:w="6634" w:type="dxa"/>
              </w:tcPr>
            </w:tcPrChange>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4D563B">
        <w:trPr>
          <w:cantSplit/>
          <w:trPrChange w:id="835" w:author="Stuart McLarnon [NESO]" w:date="2025-09-11T10:27:00Z" w16du:dateUtc="2025-09-11T09:27:00Z">
            <w:trPr>
              <w:gridBefore w:val="1"/>
              <w:wBefore w:w="221" w:type="dxa"/>
              <w:cantSplit/>
            </w:trPr>
          </w:trPrChange>
        </w:trPr>
        <w:tc>
          <w:tcPr>
            <w:tcW w:w="2884" w:type="dxa"/>
            <w:tcPrChange w:id="836" w:author="Stuart McLarnon [NESO]" w:date="2025-09-11T10:27:00Z" w16du:dateUtc="2025-09-11T09:27:00Z">
              <w:tcPr>
                <w:tcW w:w="2884" w:type="dxa"/>
              </w:tcPr>
            </w:tcPrChange>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Change w:id="837" w:author="Stuart McLarnon [NESO]" w:date="2025-09-11T10:27:00Z" w16du:dateUtc="2025-09-11T09:27:00Z">
              <w:tcPr>
                <w:tcW w:w="6634" w:type="dxa"/>
              </w:tcPr>
            </w:tcPrChange>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4D563B">
        <w:trPr>
          <w:cantSplit/>
          <w:trPrChange w:id="838" w:author="Stuart McLarnon [NESO]" w:date="2025-09-11T10:27:00Z" w16du:dateUtc="2025-09-11T09:27:00Z">
            <w:trPr>
              <w:gridBefore w:val="1"/>
              <w:wBefore w:w="221" w:type="dxa"/>
              <w:cantSplit/>
            </w:trPr>
          </w:trPrChange>
        </w:trPr>
        <w:tc>
          <w:tcPr>
            <w:tcW w:w="2884" w:type="dxa"/>
            <w:tcBorders>
              <w:top w:val="single" w:sz="4" w:space="0" w:color="auto"/>
              <w:left w:val="single" w:sz="4" w:space="0" w:color="auto"/>
              <w:bottom w:val="single" w:sz="4" w:space="0" w:color="auto"/>
              <w:right w:val="single" w:sz="4" w:space="0" w:color="auto"/>
            </w:tcBorders>
            <w:tcPrChange w:id="839" w:author="Stuart McLarnon [NESO]" w:date="2025-09-11T10:27:00Z" w16du:dateUtc="2025-09-11T09:27:00Z">
              <w:tcPr>
                <w:tcW w:w="2884" w:type="dxa"/>
                <w:tcBorders>
                  <w:top w:val="single" w:sz="4" w:space="0" w:color="auto"/>
                  <w:left w:val="single" w:sz="4" w:space="0" w:color="auto"/>
                  <w:bottom w:val="single" w:sz="4" w:space="0" w:color="auto"/>
                  <w:right w:val="single" w:sz="4" w:space="0" w:color="auto"/>
                </w:tcBorders>
              </w:tcPr>
            </w:tcPrChange>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Change w:id="840" w:author="Stuart McLarnon [NESO]" w:date="2025-09-11T10:27:00Z" w16du:dateUtc="2025-09-11T09:27:00Z">
              <w:tcPr>
                <w:tcW w:w="6634" w:type="dxa"/>
                <w:tcBorders>
                  <w:top w:val="single" w:sz="4" w:space="0" w:color="auto"/>
                  <w:left w:val="single" w:sz="4" w:space="0" w:color="auto"/>
                  <w:bottom w:val="single" w:sz="4" w:space="0" w:color="auto"/>
                  <w:right w:val="single" w:sz="4" w:space="0" w:color="auto"/>
                </w:tcBorders>
                <w:vAlign w:val="center"/>
              </w:tcPr>
            </w:tcPrChange>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4D563B">
        <w:trPr>
          <w:cantSplit/>
          <w:trPrChange w:id="841" w:author="Stuart McLarnon [NESO]" w:date="2025-09-11T10:27:00Z" w16du:dateUtc="2025-09-11T09:27:00Z">
            <w:trPr>
              <w:gridBefore w:val="1"/>
              <w:wBefore w:w="221" w:type="dxa"/>
              <w:cantSplit/>
            </w:trPr>
          </w:trPrChange>
        </w:trPr>
        <w:tc>
          <w:tcPr>
            <w:tcW w:w="2884" w:type="dxa"/>
            <w:tcPrChange w:id="842" w:author="Stuart McLarnon [NESO]" w:date="2025-09-11T10:27:00Z" w16du:dateUtc="2025-09-11T09:27:00Z">
              <w:tcPr>
                <w:tcW w:w="2884" w:type="dxa"/>
              </w:tcPr>
            </w:tcPrChange>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Change w:id="843" w:author="Stuart McLarnon [NESO]" w:date="2025-09-11T10:27:00Z" w16du:dateUtc="2025-09-11T09:27:00Z">
              <w:tcPr>
                <w:tcW w:w="6634" w:type="dxa"/>
              </w:tcPr>
            </w:tcPrChange>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4D563B">
        <w:trPr>
          <w:cantSplit/>
          <w:trPrChange w:id="844" w:author="Stuart McLarnon [NESO]" w:date="2025-09-11T10:27:00Z" w16du:dateUtc="2025-09-11T09:27:00Z">
            <w:trPr>
              <w:gridBefore w:val="1"/>
              <w:wBefore w:w="221" w:type="dxa"/>
              <w:cantSplit/>
            </w:trPr>
          </w:trPrChange>
        </w:trPr>
        <w:tc>
          <w:tcPr>
            <w:tcW w:w="2884" w:type="dxa"/>
            <w:tcPrChange w:id="845" w:author="Stuart McLarnon [NESO]" w:date="2025-09-11T10:27:00Z" w16du:dateUtc="2025-09-11T09:27:00Z">
              <w:tcPr>
                <w:tcW w:w="2884" w:type="dxa"/>
              </w:tcPr>
            </w:tcPrChange>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Change w:id="846" w:author="Stuart McLarnon [NESO]" w:date="2025-09-11T10:27:00Z" w16du:dateUtc="2025-09-11T09:27:00Z">
              <w:tcPr>
                <w:tcW w:w="6634" w:type="dxa"/>
              </w:tcPr>
            </w:tcPrChange>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4D563B">
        <w:trPr>
          <w:cantSplit/>
          <w:trPrChange w:id="847" w:author="Stuart McLarnon [NESO]" w:date="2025-09-11T10:27:00Z" w16du:dateUtc="2025-09-11T09:27:00Z">
            <w:trPr>
              <w:gridBefore w:val="1"/>
              <w:wBefore w:w="221" w:type="dxa"/>
              <w:cantSplit/>
            </w:trPr>
          </w:trPrChange>
        </w:trPr>
        <w:tc>
          <w:tcPr>
            <w:tcW w:w="2884" w:type="dxa"/>
            <w:tcPrChange w:id="848" w:author="Stuart McLarnon [NESO]" w:date="2025-09-11T10:27:00Z" w16du:dateUtc="2025-09-11T09:27:00Z">
              <w:tcPr>
                <w:tcW w:w="2884" w:type="dxa"/>
              </w:tcPr>
            </w:tcPrChange>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Change w:id="849" w:author="Stuart McLarnon [NESO]" w:date="2025-09-11T10:27:00Z" w16du:dateUtc="2025-09-11T09:27:00Z">
              <w:tcPr>
                <w:tcW w:w="6634" w:type="dxa"/>
              </w:tcPr>
            </w:tcPrChange>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4D563B">
        <w:trPr>
          <w:cantSplit/>
          <w:trPrChange w:id="850" w:author="Stuart McLarnon [NESO]" w:date="2025-09-11T10:27:00Z" w16du:dateUtc="2025-09-11T09:27:00Z">
            <w:trPr>
              <w:gridBefore w:val="1"/>
              <w:wBefore w:w="221" w:type="dxa"/>
              <w:cantSplit/>
            </w:trPr>
          </w:trPrChange>
        </w:trPr>
        <w:tc>
          <w:tcPr>
            <w:tcW w:w="2884" w:type="dxa"/>
            <w:tcPrChange w:id="851" w:author="Stuart McLarnon [NESO]" w:date="2025-09-11T10:27:00Z" w16du:dateUtc="2025-09-11T09:27:00Z">
              <w:tcPr>
                <w:tcW w:w="2884" w:type="dxa"/>
              </w:tcPr>
            </w:tcPrChange>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Change w:id="852" w:author="Stuart McLarnon [NESO]" w:date="2025-09-11T10:27:00Z" w16du:dateUtc="2025-09-11T09:27:00Z">
              <w:tcPr>
                <w:tcW w:w="6634" w:type="dxa"/>
              </w:tcPr>
            </w:tcPrChange>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004D563B">
        <w:trPr>
          <w:cantSplit/>
          <w:trPrChange w:id="853" w:author="Stuart McLarnon [NESO]" w:date="2025-09-11T10:27:00Z" w16du:dateUtc="2025-09-11T09:27:00Z">
            <w:trPr>
              <w:gridBefore w:val="1"/>
              <w:wBefore w:w="221" w:type="dxa"/>
              <w:cantSplit/>
            </w:trPr>
          </w:trPrChange>
        </w:trPr>
        <w:tc>
          <w:tcPr>
            <w:tcW w:w="2884" w:type="dxa"/>
            <w:tcPrChange w:id="854" w:author="Stuart McLarnon [NESO]" w:date="2025-09-11T10:27:00Z" w16du:dateUtc="2025-09-11T09:27:00Z">
              <w:tcPr>
                <w:tcW w:w="2884" w:type="dxa"/>
              </w:tcPr>
            </w:tcPrChange>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Change w:id="855" w:author="Stuart McLarnon [NESO]" w:date="2025-09-11T10:27:00Z" w16du:dateUtc="2025-09-11T09:27:00Z">
              <w:tcPr>
                <w:tcW w:w="6634" w:type="dxa"/>
              </w:tcPr>
            </w:tcPrChange>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4D563B">
        <w:trPr>
          <w:cantSplit/>
          <w:trPrChange w:id="856" w:author="Stuart McLarnon [NESO]" w:date="2025-09-11T10:27:00Z" w16du:dateUtc="2025-09-11T09:27:00Z">
            <w:trPr>
              <w:gridBefore w:val="1"/>
              <w:wBefore w:w="221" w:type="dxa"/>
              <w:cantSplit/>
            </w:trPr>
          </w:trPrChange>
        </w:trPr>
        <w:tc>
          <w:tcPr>
            <w:tcW w:w="2884" w:type="dxa"/>
            <w:tcPrChange w:id="857" w:author="Stuart McLarnon [NESO]" w:date="2025-09-11T10:27:00Z" w16du:dateUtc="2025-09-11T09:27:00Z">
              <w:tcPr>
                <w:tcW w:w="2884" w:type="dxa"/>
              </w:tcPr>
            </w:tcPrChange>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Change w:id="858" w:author="Stuart McLarnon [NESO]" w:date="2025-09-11T10:27:00Z" w16du:dateUtc="2025-09-11T09:27:00Z">
              <w:tcPr>
                <w:tcW w:w="6634" w:type="dxa"/>
              </w:tcPr>
            </w:tcPrChange>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4D563B">
        <w:trPr>
          <w:cantSplit/>
          <w:trPrChange w:id="859" w:author="Stuart McLarnon [NESO]" w:date="2025-09-11T10:27:00Z" w16du:dateUtc="2025-09-11T09:27:00Z">
            <w:trPr>
              <w:gridBefore w:val="1"/>
              <w:wBefore w:w="221" w:type="dxa"/>
              <w:cantSplit/>
            </w:trPr>
          </w:trPrChange>
        </w:trPr>
        <w:tc>
          <w:tcPr>
            <w:tcW w:w="2884" w:type="dxa"/>
            <w:tcPrChange w:id="860" w:author="Stuart McLarnon [NESO]" w:date="2025-09-11T10:27:00Z" w16du:dateUtc="2025-09-11T09:27:00Z">
              <w:tcPr>
                <w:tcW w:w="2884" w:type="dxa"/>
              </w:tcPr>
            </w:tcPrChange>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Change w:id="861" w:author="Stuart McLarnon [NESO]" w:date="2025-09-11T10:27:00Z" w16du:dateUtc="2025-09-11T09:27:00Z">
              <w:tcPr>
                <w:tcW w:w="6634" w:type="dxa"/>
              </w:tcPr>
            </w:tcPrChange>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52F6CF2A" w14:textId="77777777" w:rsidTr="004D563B">
        <w:trPr>
          <w:cantSplit/>
          <w:trHeight w:val="300"/>
          <w:trPrChange w:id="862" w:author="Stuart McLarnon [NESO]" w:date="2025-09-11T10:27:00Z" w16du:dateUtc="2025-09-11T09:27:00Z">
            <w:trPr>
              <w:gridBefore w:val="1"/>
              <w:wBefore w:w="221" w:type="dxa"/>
              <w:cantSplit/>
              <w:trHeight w:val="300"/>
            </w:trPr>
          </w:trPrChange>
        </w:trPr>
        <w:tc>
          <w:tcPr>
            <w:tcW w:w="2884" w:type="dxa"/>
            <w:tcPrChange w:id="863" w:author="Stuart McLarnon [NESO]" w:date="2025-09-11T10:27:00Z" w16du:dateUtc="2025-09-11T09:27:00Z">
              <w:tcPr>
                <w:tcW w:w="2884" w:type="dxa"/>
              </w:tcPr>
            </w:tcPrChange>
          </w:tcPr>
          <w:p w14:paraId="3A09F6E0" w14:textId="77777777" w:rsidR="1F51953F" w:rsidRDefault="1F51953F" w:rsidP="004E64E8">
            <w:pPr>
              <w:pStyle w:val="Arial11Bold"/>
              <w:rPr>
                <w:rFonts w:cs="Arial"/>
              </w:rPr>
            </w:pPr>
            <w:r w:rsidRPr="38E6A229">
              <w:rPr>
                <w:rFonts w:cs="Arial"/>
              </w:rPr>
              <w:t>Gas System Planner Licence or GSP Licence</w:t>
            </w:r>
          </w:p>
        </w:tc>
        <w:tc>
          <w:tcPr>
            <w:tcW w:w="6634" w:type="dxa"/>
            <w:tcPrChange w:id="864" w:author="Stuart McLarnon [NESO]" w:date="2025-09-11T10:27:00Z" w16du:dateUtc="2025-09-11T09:27:00Z">
              <w:tcPr>
                <w:tcW w:w="6634" w:type="dxa"/>
              </w:tcPr>
            </w:tcPrChange>
          </w:tcPr>
          <w:p w14:paraId="2B50B9DB" w14:textId="77777777"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9871B0" w:rsidRPr="007E0B31" w14:paraId="6D481950" w14:textId="77777777" w:rsidTr="004D563B">
        <w:trPr>
          <w:cantSplit/>
          <w:trPrChange w:id="865" w:author="Stuart McLarnon [NESO]" w:date="2025-09-11T10:27:00Z" w16du:dateUtc="2025-09-11T09:27:00Z">
            <w:trPr>
              <w:gridBefore w:val="1"/>
              <w:wBefore w:w="221" w:type="dxa"/>
              <w:cantSplit/>
            </w:trPr>
          </w:trPrChange>
        </w:trPr>
        <w:tc>
          <w:tcPr>
            <w:tcW w:w="2884" w:type="dxa"/>
            <w:tcPrChange w:id="866" w:author="Stuart McLarnon [NESO]" w:date="2025-09-11T10:27:00Z" w16du:dateUtc="2025-09-11T09:27:00Z">
              <w:tcPr>
                <w:tcW w:w="2884" w:type="dxa"/>
              </w:tcPr>
            </w:tcPrChange>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Change w:id="867" w:author="Stuart McLarnon [NESO]" w:date="2025-09-11T10:27:00Z" w16du:dateUtc="2025-09-11T09:27:00Z">
              <w:tcPr>
                <w:tcW w:w="6634" w:type="dxa"/>
              </w:tcPr>
            </w:tcPrChange>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004D563B">
        <w:trPr>
          <w:cantSplit/>
          <w:trPrChange w:id="868" w:author="Stuart McLarnon [NESO]" w:date="2025-09-11T10:27:00Z" w16du:dateUtc="2025-09-11T09:27:00Z">
            <w:trPr>
              <w:gridBefore w:val="1"/>
              <w:wBefore w:w="221" w:type="dxa"/>
              <w:cantSplit/>
            </w:trPr>
          </w:trPrChange>
        </w:trPr>
        <w:tc>
          <w:tcPr>
            <w:tcW w:w="2884" w:type="dxa"/>
            <w:tcPrChange w:id="869" w:author="Stuart McLarnon [NESO]" w:date="2025-09-11T10:27:00Z" w16du:dateUtc="2025-09-11T09:27:00Z">
              <w:tcPr>
                <w:tcW w:w="2884" w:type="dxa"/>
              </w:tcPr>
            </w:tcPrChange>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Change w:id="870" w:author="Stuart McLarnon [NESO]" w:date="2025-09-11T10:27:00Z" w16du:dateUtc="2025-09-11T09:27:00Z">
              <w:tcPr>
                <w:tcW w:w="6634" w:type="dxa"/>
              </w:tcPr>
            </w:tcPrChange>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4D563B">
        <w:trPr>
          <w:cantSplit/>
          <w:trPrChange w:id="871" w:author="Stuart McLarnon [NESO]" w:date="2025-09-11T10:27:00Z" w16du:dateUtc="2025-09-11T09:27:00Z">
            <w:trPr>
              <w:gridBefore w:val="1"/>
              <w:wBefore w:w="221" w:type="dxa"/>
              <w:cantSplit/>
            </w:trPr>
          </w:trPrChange>
        </w:trPr>
        <w:tc>
          <w:tcPr>
            <w:tcW w:w="2884" w:type="dxa"/>
            <w:tcPrChange w:id="872" w:author="Stuart McLarnon [NESO]" w:date="2025-09-11T10:27:00Z" w16du:dateUtc="2025-09-11T09:27:00Z">
              <w:tcPr>
                <w:tcW w:w="2884" w:type="dxa"/>
              </w:tcPr>
            </w:tcPrChange>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Change w:id="873" w:author="Stuart McLarnon [NESO]" w:date="2025-09-11T10:27:00Z" w16du:dateUtc="2025-09-11T09:27:00Z">
              <w:tcPr>
                <w:tcW w:w="6634" w:type="dxa"/>
              </w:tcPr>
            </w:tcPrChange>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4D563B">
        <w:trPr>
          <w:cantSplit/>
          <w:trPrChange w:id="874" w:author="Stuart McLarnon [NESO]" w:date="2025-09-11T10:27:00Z" w16du:dateUtc="2025-09-11T09:27:00Z">
            <w:trPr>
              <w:gridBefore w:val="1"/>
              <w:wBefore w:w="221" w:type="dxa"/>
              <w:cantSplit/>
            </w:trPr>
          </w:trPrChange>
        </w:trPr>
        <w:tc>
          <w:tcPr>
            <w:tcW w:w="2884" w:type="dxa"/>
            <w:tcPrChange w:id="875" w:author="Stuart McLarnon [NESO]" w:date="2025-09-11T10:27:00Z" w16du:dateUtc="2025-09-11T09:27:00Z">
              <w:tcPr>
                <w:tcW w:w="2884" w:type="dxa"/>
              </w:tcPr>
            </w:tcPrChange>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Change w:id="876" w:author="Stuart McLarnon [NESO]" w:date="2025-09-11T10:27:00Z" w16du:dateUtc="2025-09-11T09:27:00Z">
              <w:tcPr>
                <w:tcW w:w="6634" w:type="dxa"/>
              </w:tcPr>
            </w:tcPrChange>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4D563B">
        <w:trPr>
          <w:cantSplit/>
          <w:trPrChange w:id="877" w:author="Stuart McLarnon [NESO]" w:date="2025-09-11T10:27:00Z" w16du:dateUtc="2025-09-11T09:27:00Z">
            <w:trPr>
              <w:gridBefore w:val="1"/>
              <w:wBefore w:w="221" w:type="dxa"/>
              <w:cantSplit/>
            </w:trPr>
          </w:trPrChange>
        </w:trPr>
        <w:tc>
          <w:tcPr>
            <w:tcW w:w="2884" w:type="dxa"/>
            <w:tcPrChange w:id="878" w:author="Stuart McLarnon [NESO]" w:date="2025-09-11T10:27:00Z" w16du:dateUtc="2025-09-11T09:27:00Z">
              <w:tcPr>
                <w:tcW w:w="2884" w:type="dxa"/>
              </w:tcPr>
            </w:tcPrChange>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Change w:id="879" w:author="Stuart McLarnon [NESO]" w:date="2025-09-11T10:27:00Z" w16du:dateUtc="2025-09-11T09:27:00Z">
              <w:tcPr>
                <w:tcW w:w="6634" w:type="dxa"/>
              </w:tcPr>
            </w:tcPrChange>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705AB375" w14:textId="77777777" w:rsidTr="004D563B">
        <w:trPr>
          <w:cantSplit/>
          <w:trPrChange w:id="880" w:author="Stuart McLarnon [NESO]" w:date="2025-09-11T10:27:00Z" w16du:dateUtc="2025-09-11T09:27:00Z">
            <w:trPr>
              <w:gridBefore w:val="1"/>
              <w:wBefore w:w="221" w:type="dxa"/>
              <w:cantSplit/>
            </w:trPr>
          </w:trPrChange>
        </w:trPr>
        <w:tc>
          <w:tcPr>
            <w:tcW w:w="2884" w:type="dxa"/>
            <w:tcPrChange w:id="881" w:author="Stuart McLarnon [NESO]" w:date="2025-09-11T10:27:00Z" w16du:dateUtc="2025-09-11T09:27:00Z">
              <w:tcPr>
                <w:tcW w:w="2884" w:type="dxa"/>
              </w:tcPr>
            </w:tcPrChange>
          </w:tcPr>
          <w:p w14:paraId="61765878"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142CE81C" w14:textId="77777777" w:rsidR="00F81D7C" w:rsidRPr="007E0B31" w:rsidRDefault="00F81D7C" w:rsidP="00F81D7C">
            <w:pPr>
              <w:pStyle w:val="Arial11Bold"/>
              <w:rPr>
                <w:rFonts w:cs="Arial"/>
              </w:rPr>
            </w:pPr>
          </w:p>
        </w:tc>
        <w:tc>
          <w:tcPr>
            <w:tcW w:w="6634" w:type="dxa"/>
            <w:tcPrChange w:id="882" w:author="Stuart McLarnon [NESO]" w:date="2025-09-11T10:27:00Z" w16du:dateUtc="2025-09-11T09:27:00Z">
              <w:tcPr>
                <w:tcW w:w="6634" w:type="dxa"/>
              </w:tcPr>
            </w:tcPrChange>
          </w:tcPr>
          <w:p w14:paraId="19D13EF5" w14:textId="77777777"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B690D1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58287EF4"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249B2EAF" w14:textId="77777777"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2C49BDB6" w14:textId="77777777" w:rsidTr="004D563B">
        <w:trPr>
          <w:cantSplit/>
          <w:trPrChange w:id="883" w:author="Stuart McLarnon [NESO]" w:date="2025-09-11T10:27:00Z" w16du:dateUtc="2025-09-11T09:27:00Z">
            <w:trPr>
              <w:gridBefore w:val="1"/>
              <w:wBefore w:w="221" w:type="dxa"/>
              <w:cantSplit/>
            </w:trPr>
          </w:trPrChange>
        </w:trPr>
        <w:tc>
          <w:tcPr>
            <w:tcW w:w="2884" w:type="dxa"/>
            <w:tcPrChange w:id="884" w:author="Stuart McLarnon [NESO]" w:date="2025-09-11T10:27:00Z" w16du:dateUtc="2025-09-11T09:27:00Z">
              <w:tcPr>
                <w:tcW w:w="2884" w:type="dxa"/>
              </w:tcPr>
            </w:tcPrChange>
          </w:tcPr>
          <w:p w14:paraId="62A37F12"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54EC136" w14:textId="77777777" w:rsidR="00F81D7C" w:rsidRPr="00FC628A" w:rsidRDefault="00F81D7C" w:rsidP="00F81D7C">
            <w:pPr>
              <w:pStyle w:val="Arial11Bold"/>
              <w:rPr>
                <w:rFonts w:cs="Arial"/>
                <w:bCs/>
              </w:rPr>
            </w:pPr>
          </w:p>
        </w:tc>
        <w:tc>
          <w:tcPr>
            <w:tcW w:w="6634" w:type="dxa"/>
            <w:tcPrChange w:id="885" w:author="Stuart McLarnon [NESO]" w:date="2025-09-11T10:27:00Z" w16du:dateUtc="2025-09-11T09:27:00Z">
              <w:tcPr>
                <w:tcW w:w="6634" w:type="dxa"/>
              </w:tcPr>
            </w:tcPrChange>
          </w:tcPr>
          <w:p w14:paraId="29570F22" w14:textId="77777777"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BEC4F04" w14:textId="77777777" w:rsidR="00F81D7C" w:rsidRDefault="00F81D7C" w:rsidP="00F81D7C">
            <w:pPr>
              <w:pStyle w:val="TableArial11"/>
              <w:numPr>
                <w:ilvl w:val="0"/>
                <w:numId w:val="24"/>
              </w:numPr>
            </w:pPr>
            <w:r w:rsidRPr="0032641D">
              <w:t>the relevant sections of the Grid Code as applicable, and</w:t>
            </w:r>
          </w:p>
          <w:p w14:paraId="03A000C2" w14:textId="77777777"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9871B0" w:rsidRPr="007E0B31" w14:paraId="30B0063C" w14:textId="77777777" w:rsidTr="004D563B">
        <w:trPr>
          <w:cantSplit/>
          <w:trPrChange w:id="886" w:author="Stuart McLarnon [NESO]" w:date="2025-09-11T10:27:00Z" w16du:dateUtc="2025-09-11T09:27:00Z">
            <w:trPr>
              <w:gridBefore w:val="1"/>
              <w:wBefore w:w="221" w:type="dxa"/>
              <w:cantSplit/>
            </w:trPr>
          </w:trPrChange>
        </w:trPr>
        <w:tc>
          <w:tcPr>
            <w:tcW w:w="2884" w:type="dxa"/>
            <w:tcPrChange w:id="887" w:author="Stuart McLarnon [NESO]" w:date="2025-09-11T10:27:00Z" w16du:dateUtc="2025-09-11T09:27:00Z">
              <w:tcPr>
                <w:tcW w:w="2884" w:type="dxa"/>
              </w:tcPr>
            </w:tcPrChange>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Change w:id="888" w:author="Stuart McLarnon [NESO]" w:date="2025-09-11T10:27:00Z" w16du:dateUtc="2025-09-11T09:27:00Z">
              <w:tcPr>
                <w:tcW w:w="6634" w:type="dxa"/>
              </w:tcPr>
            </w:tcPrChange>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4D563B">
        <w:trPr>
          <w:cantSplit/>
          <w:trPrChange w:id="889" w:author="Stuart McLarnon [NESO]" w:date="2025-09-11T10:27:00Z" w16du:dateUtc="2025-09-11T09:27:00Z">
            <w:trPr>
              <w:gridBefore w:val="1"/>
              <w:wBefore w:w="221" w:type="dxa"/>
              <w:cantSplit/>
            </w:trPr>
          </w:trPrChange>
        </w:trPr>
        <w:tc>
          <w:tcPr>
            <w:tcW w:w="2884" w:type="dxa"/>
            <w:tcPrChange w:id="890" w:author="Stuart McLarnon [NESO]" w:date="2025-09-11T10:27:00Z" w16du:dateUtc="2025-09-11T09:27:00Z">
              <w:tcPr>
                <w:tcW w:w="2884" w:type="dxa"/>
              </w:tcPr>
            </w:tcPrChange>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Change w:id="891" w:author="Stuart McLarnon [NESO]" w:date="2025-09-11T10:27:00Z" w16du:dateUtc="2025-09-11T09:27:00Z">
              <w:tcPr>
                <w:tcW w:w="6634" w:type="dxa"/>
              </w:tcPr>
            </w:tcPrChange>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4D563B">
        <w:trPr>
          <w:cantSplit/>
          <w:trPrChange w:id="892" w:author="Stuart McLarnon [NESO]" w:date="2025-09-11T10:27:00Z" w16du:dateUtc="2025-09-11T09:27:00Z">
            <w:trPr>
              <w:gridBefore w:val="1"/>
              <w:wBefore w:w="221" w:type="dxa"/>
              <w:cantSplit/>
            </w:trPr>
          </w:trPrChange>
        </w:trPr>
        <w:tc>
          <w:tcPr>
            <w:tcW w:w="2884" w:type="dxa"/>
            <w:tcPrChange w:id="893" w:author="Stuart McLarnon [NESO]" w:date="2025-09-11T10:27:00Z" w16du:dateUtc="2025-09-11T09:27:00Z">
              <w:tcPr>
                <w:tcW w:w="2884" w:type="dxa"/>
              </w:tcPr>
            </w:tcPrChange>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Change w:id="894" w:author="Stuart McLarnon [NESO]" w:date="2025-09-11T10:27:00Z" w16du:dateUtc="2025-09-11T09:27:00Z">
              <w:tcPr>
                <w:tcW w:w="6634" w:type="dxa"/>
              </w:tcPr>
            </w:tcPrChange>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4D563B">
        <w:trPr>
          <w:cantSplit/>
          <w:trPrChange w:id="895" w:author="Stuart McLarnon [NESO]" w:date="2025-09-11T10:27:00Z" w16du:dateUtc="2025-09-11T09:27:00Z">
            <w:trPr>
              <w:gridBefore w:val="1"/>
              <w:wBefore w:w="221" w:type="dxa"/>
              <w:cantSplit/>
            </w:trPr>
          </w:trPrChange>
        </w:trPr>
        <w:tc>
          <w:tcPr>
            <w:tcW w:w="2884" w:type="dxa"/>
            <w:tcPrChange w:id="896" w:author="Stuart McLarnon [NESO]" w:date="2025-09-11T10:27:00Z" w16du:dateUtc="2025-09-11T09:27:00Z">
              <w:tcPr>
                <w:tcW w:w="2884" w:type="dxa"/>
              </w:tcPr>
            </w:tcPrChange>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Change w:id="897" w:author="Stuart McLarnon [NESO]" w:date="2025-09-11T10:27:00Z" w16du:dateUtc="2025-09-11T09:27:00Z">
              <w:tcPr>
                <w:tcW w:w="6634" w:type="dxa"/>
              </w:tcPr>
            </w:tcPrChange>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4D563B">
        <w:trPr>
          <w:cantSplit/>
          <w:trPrChange w:id="898" w:author="Stuart McLarnon [NESO]" w:date="2025-09-11T10:27:00Z" w16du:dateUtc="2025-09-11T09:27:00Z">
            <w:trPr>
              <w:gridBefore w:val="1"/>
              <w:wBefore w:w="221" w:type="dxa"/>
              <w:cantSplit/>
            </w:trPr>
          </w:trPrChange>
        </w:trPr>
        <w:tc>
          <w:tcPr>
            <w:tcW w:w="2884" w:type="dxa"/>
            <w:tcPrChange w:id="899" w:author="Stuart McLarnon [NESO]" w:date="2025-09-11T10:27:00Z" w16du:dateUtc="2025-09-11T09:27:00Z">
              <w:tcPr>
                <w:tcW w:w="2884" w:type="dxa"/>
              </w:tcPr>
            </w:tcPrChange>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Change w:id="900" w:author="Stuart McLarnon [NESO]" w:date="2025-09-11T10:27:00Z" w16du:dateUtc="2025-09-11T09:27:00Z">
              <w:tcPr>
                <w:tcW w:w="6634" w:type="dxa"/>
              </w:tcPr>
            </w:tcPrChange>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4D563B">
        <w:trPr>
          <w:cantSplit/>
          <w:trPrChange w:id="901" w:author="Stuart McLarnon [NESO]" w:date="2025-09-11T10:27:00Z" w16du:dateUtc="2025-09-11T09:27:00Z">
            <w:trPr>
              <w:gridBefore w:val="1"/>
              <w:wBefore w:w="221" w:type="dxa"/>
              <w:cantSplit/>
            </w:trPr>
          </w:trPrChange>
        </w:trPr>
        <w:tc>
          <w:tcPr>
            <w:tcW w:w="2884" w:type="dxa"/>
            <w:tcPrChange w:id="902" w:author="Stuart McLarnon [NESO]" w:date="2025-09-11T10:27:00Z" w16du:dateUtc="2025-09-11T09:27:00Z">
              <w:tcPr>
                <w:tcW w:w="2884" w:type="dxa"/>
              </w:tcPr>
            </w:tcPrChange>
          </w:tcPr>
          <w:p w14:paraId="236BDDC1" w14:textId="77777777" w:rsidR="00EB1E5D" w:rsidRPr="007E0B31" w:rsidRDefault="00EB1E5D" w:rsidP="00EB1E5D">
            <w:pPr>
              <w:pStyle w:val="Arial11Bold"/>
              <w:rPr>
                <w:rFonts w:cs="Arial"/>
              </w:rPr>
            </w:pPr>
            <w:r w:rsidRPr="007E0B31">
              <w:rPr>
                <w:rFonts w:cs="Arial"/>
              </w:rPr>
              <w:t>GCDF</w:t>
            </w:r>
          </w:p>
        </w:tc>
        <w:tc>
          <w:tcPr>
            <w:tcW w:w="6634" w:type="dxa"/>
            <w:tcPrChange w:id="903" w:author="Stuart McLarnon [NESO]" w:date="2025-09-11T10:27:00Z" w16du:dateUtc="2025-09-11T09:27:00Z">
              <w:tcPr>
                <w:tcW w:w="6634" w:type="dxa"/>
              </w:tcPr>
            </w:tcPrChange>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4D563B">
        <w:trPr>
          <w:cantSplit/>
          <w:trPrChange w:id="904" w:author="Stuart McLarnon [NESO]" w:date="2025-09-11T10:27:00Z" w16du:dateUtc="2025-09-11T09:27:00Z">
            <w:trPr>
              <w:gridBefore w:val="1"/>
              <w:wBefore w:w="221" w:type="dxa"/>
              <w:cantSplit/>
            </w:trPr>
          </w:trPrChange>
        </w:trPr>
        <w:tc>
          <w:tcPr>
            <w:tcW w:w="2884" w:type="dxa"/>
            <w:tcPrChange w:id="905" w:author="Stuart McLarnon [NESO]" w:date="2025-09-11T10:27:00Z" w16du:dateUtc="2025-09-11T09:27:00Z">
              <w:tcPr>
                <w:tcW w:w="2884" w:type="dxa"/>
              </w:tcPr>
            </w:tcPrChange>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Change w:id="906" w:author="Stuart McLarnon [NESO]" w:date="2025-09-11T10:27:00Z" w16du:dateUtc="2025-09-11T09:27:00Z">
              <w:tcPr>
                <w:tcW w:w="6634" w:type="dxa"/>
              </w:tcPr>
            </w:tcPrChange>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4D563B">
        <w:trPr>
          <w:cantSplit/>
          <w:trPrChange w:id="907" w:author="Stuart McLarnon [NESO]" w:date="2025-09-11T10:27:00Z" w16du:dateUtc="2025-09-11T09:27:00Z">
            <w:trPr>
              <w:gridBefore w:val="1"/>
              <w:wBefore w:w="221" w:type="dxa"/>
              <w:cantSplit/>
            </w:trPr>
          </w:trPrChange>
        </w:trPr>
        <w:tc>
          <w:tcPr>
            <w:tcW w:w="2884" w:type="dxa"/>
            <w:tcPrChange w:id="908" w:author="Stuart McLarnon [NESO]" w:date="2025-09-11T10:27:00Z" w16du:dateUtc="2025-09-11T09:27:00Z">
              <w:tcPr>
                <w:tcW w:w="2884" w:type="dxa"/>
              </w:tcPr>
            </w:tcPrChange>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Change w:id="909" w:author="Stuart McLarnon [NESO]" w:date="2025-09-11T10:27:00Z" w16du:dateUtc="2025-09-11T09:27:00Z">
              <w:tcPr>
                <w:tcW w:w="6634" w:type="dxa"/>
              </w:tcPr>
            </w:tcPrChange>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4D563B">
        <w:trPr>
          <w:cantSplit/>
          <w:trPrChange w:id="910" w:author="Stuart McLarnon [NESO]" w:date="2025-09-11T10:27:00Z" w16du:dateUtc="2025-09-11T09:27:00Z">
            <w:trPr>
              <w:gridBefore w:val="1"/>
              <w:wBefore w:w="221" w:type="dxa"/>
              <w:cantSplit/>
            </w:trPr>
          </w:trPrChange>
        </w:trPr>
        <w:tc>
          <w:tcPr>
            <w:tcW w:w="2884" w:type="dxa"/>
            <w:tcPrChange w:id="911" w:author="Stuart McLarnon [NESO]" w:date="2025-09-11T10:27:00Z" w16du:dateUtc="2025-09-11T09:27:00Z">
              <w:tcPr>
                <w:tcW w:w="2884" w:type="dxa"/>
              </w:tcPr>
            </w:tcPrChange>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Change w:id="912" w:author="Stuart McLarnon [NESO]" w:date="2025-09-11T10:27:00Z" w16du:dateUtc="2025-09-11T09:27:00Z">
              <w:tcPr>
                <w:tcW w:w="6634" w:type="dxa"/>
              </w:tcPr>
            </w:tcPrChange>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4D563B">
        <w:trPr>
          <w:cantSplit/>
          <w:trPrChange w:id="913" w:author="Stuart McLarnon [NESO]" w:date="2025-09-11T10:27:00Z" w16du:dateUtc="2025-09-11T09:27:00Z">
            <w:trPr>
              <w:gridBefore w:val="1"/>
              <w:wBefore w:w="221" w:type="dxa"/>
              <w:cantSplit/>
            </w:trPr>
          </w:trPrChange>
        </w:trPr>
        <w:tc>
          <w:tcPr>
            <w:tcW w:w="2884" w:type="dxa"/>
            <w:tcPrChange w:id="914" w:author="Stuart McLarnon [NESO]" w:date="2025-09-11T10:27:00Z" w16du:dateUtc="2025-09-11T09:27:00Z">
              <w:tcPr>
                <w:tcW w:w="2884" w:type="dxa"/>
              </w:tcPr>
            </w:tcPrChange>
          </w:tcPr>
          <w:p w14:paraId="013D7CA3" w14:textId="77777777" w:rsidR="00EB1E5D" w:rsidRPr="007E0B31" w:rsidRDefault="00EB1E5D" w:rsidP="00EB1E5D">
            <w:pPr>
              <w:pStyle w:val="Arial11Bold"/>
              <w:rPr>
                <w:rFonts w:cs="Arial"/>
              </w:rPr>
            </w:pPr>
            <w:r w:rsidRPr="007E0B31">
              <w:rPr>
                <w:rFonts w:cs="Arial"/>
              </w:rPr>
              <w:lastRenderedPageBreak/>
              <w:t>Generating Unit Data</w:t>
            </w:r>
          </w:p>
        </w:tc>
        <w:tc>
          <w:tcPr>
            <w:tcW w:w="6634" w:type="dxa"/>
            <w:tcPrChange w:id="915" w:author="Stuart McLarnon [NESO]" w:date="2025-09-11T10:27:00Z" w16du:dateUtc="2025-09-11T09:27:00Z">
              <w:tcPr>
                <w:tcW w:w="6634" w:type="dxa"/>
              </w:tcPr>
            </w:tcPrChange>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4D563B">
        <w:trPr>
          <w:cantSplit/>
          <w:trPrChange w:id="916" w:author="Stuart McLarnon [NESO]" w:date="2025-09-11T10:27:00Z" w16du:dateUtc="2025-09-11T09:27:00Z">
            <w:trPr>
              <w:gridBefore w:val="1"/>
              <w:wBefore w:w="221" w:type="dxa"/>
              <w:cantSplit/>
            </w:trPr>
          </w:trPrChange>
        </w:trPr>
        <w:tc>
          <w:tcPr>
            <w:tcW w:w="2884" w:type="dxa"/>
            <w:tcPrChange w:id="917" w:author="Stuart McLarnon [NESO]" w:date="2025-09-11T10:27:00Z" w16du:dateUtc="2025-09-11T09:27:00Z">
              <w:tcPr>
                <w:tcW w:w="2884" w:type="dxa"/>
              </w:tcPr>
            </w:tcPrChange>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Change w:id="918" w:author="Stuart McLarnon [NESO]" w:date="2025-09-11T10:27:00Z" w16du:dateUtc="2025-09-11T09:27:00Z">
              <w:tcPr>
                <w:tcW w:w="6634" w:type="dxa"/>
              </w:tcPr>
            </w:tcPrChange>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4D563B">
        <w:trPr>
          <w:cantSplit/>
          <w:trPrChange w:id="919" w:author="Stuart McLarnon [NESO]" w:date="2025-09-11T10:27:00Z" w16du:dateUtc="2025-09-11T09:27:00Z">
            <w:trPr>
              <w:gridBefore w:val="1"/>
              <w:wBefore w:w="221" w:type="dxa"/>
              <w:cantSplit/>
            </w:trPr>
          </w:trPrChange>
        </w:trPr>
        <w:tc>
          <w:tcPr>
            <w:tcW w:w="2884" w:type="dxa"/>
            <w:tcPrChange w:id="920" w:author="Stuart McLarnon [NESO]" w:date="2025-09-11T10:27:00Z" w16du:dateUtc="2025-09-11T09:27:00Z">
              <w:tcPr>
                <w:tcW w:w="2884" w:type="dxa"/>
              </w:tcPr>
            </w:tcPrChange>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Change w:id="921" w:author="Stuart McLarnon [NESO]" w:date="2025-09-11T10:27:00Z" w16du:dateUtc="2025-09-11T09:27:00Z">
              <w:tcPr>
                <w:tcW w:w="6634" w:type="dxa"/>
              </w:tcPr>
            </w:tcPrChange>
          </w:tcPr>
          <w:p w14:paraId="71CFBA48" w14:textId="18DB42F6" w:rsidR="00EB1E5D" w:rsidRPr="007E0B31" w:rsidRDefault="00EB1E5D" w:rsidP="00EB1E5D">
            <w:pPr>
              <w:pStyle w:val="TableArial11"/>
              <w:rPr>
                <w:rFonts w:cs="Arial"/>
              </w:rPr>
            </w:pPr>
            <w:r w:rsidRPr="007E0B31">
              <w:rPr>
                <w:rFonts w:cs="Arial"/>
              </w:rPr>
              <w:t xml:space="preserve">Those parameters listed in Appendix </w:t>
            </w:r>
            <w:del w:id="922" w:author="Stuart McLarnon [NESO]" w:date="2025-09-09T15:10:00Z" w16du:dateUtc="2025-09-09T14:10:00Z">
              <w:r w:rsidR="00F81D7C" w:rsidRPr="007E0B31">
                <w:rPr>
                  <w:rFonts w:cs="Arial"/>
                </w:rPr>
                <w:delText>2</w:delText>
              </w:r>
            </w:del>
            <w:ins w:id="923" w:author="Stuart McLarnon [NESO]" w:date="2025-09-09T15:10:00Z" w16du:dateUtc="2025-09-09T14:10:00Z">
              <w:r w:rsidR="007A5CAD">
                <w:rPr>
                  <w:rFonts w:cs="Arial"/>
                </w:rPr>
                <w:t>1</w:t>
              </w:r>
            </w:ins>
            <w:r w:rsidRPr="007E0B31">
              <w:rPr>
                <w:rFonts w:cs="Arial"/>
              </w:rPr>
              <w:t xml:space="preserve"> of </w:t>
            </w:r>
            <w:r w:rsidRPr="007E0B31">
              <w:rPr>
                <w:rFonts w:cs="Arial"/>
                <w:b/>
              </w:rPr>
              <w:t>OC2</w:t>
            </w:r>
            <w:r w:rsidRPr="007E0B31">
              <w:rPr>
                <w:rFonts w:cs="Arial"/>
              </w:rPr>
              <w:t>.</w:t>
            </w:r>
          </w:p>
        </w:tc>
      </w:tr>
      <w:tr w:rsidR="00EB1E5D" w:rsidRPr="007E0B31" w14:paraId="155BA927" w14:textId="77777777" w:rsidTr="004D563B">
        <w:trPr>
          <w:cantSplit/>
          <w:trPrChange w:id="924" w:author="Stuart McLarnon [NESO]" w:date="2025-09-11T10:27:00Z" w16du:dateUtc="2025-09-11T09:27:00Z">
            <w:trPr>
              <w:gridBefore w:val="1"/>
              <w:wBefore w:w="221" w:type="dxa"/>
              <w:cantSplit/>
            </w:trPr>
          </w:trPrChange>
        </w:trPr>
        <w:tc>
          <w:tcPr>
            <w:tcW w:w="2884" w:type="dxa"/>
            <w:tcPrChange w:id="925" w:author="Stuart McLarnon [NESO]" w:date="2025-09-11T10:27:00Z" w16du:dateUtc="2025-09-11T09:27:00Z">
              <w:tcPr>
                <w:tcW w:w="2884" w:type="dxa"/>
              </w:tcPr>
            </w:tcPrChange>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Change w:id="926" w:author="Stuart McLarnon [NESO]" w:date="2025-09-11T10:27:00Z" w16du:dateUtc="2025-09-11T09:27:00Z">
              <w:tcPr>
                <w:tcW w:w="6634" w:type="dxa"/>
              </w:tcPr>
            </w:tcPrChange>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4D563B">
        <w:trPr>
          <w:cantSplit/>
          <w:trPrChange w:id="927" w:author="Stuart McLarnon [NESO]" w:date="2025-09-11T10:27:00Z" w16du:dateUtc="2025-09-11T09:27:00Z">
            <w:trPr>
              <w:gridBefore w:val="1"/>
              <w:wBefore w:w="221" w:type="dxa"/>
              <w:cantSplit/>
            </w:trPr>
          </w:trPrChange>
        </w:trPr>
        <w:tc>
          <w:tcPr>
            <w:tcW w:w="2884" w:type="dxa"/>
            <w:tcPrChange w:id="928" w:author="Stuart McLarnon [NESO]" w:date="2025-09-11T10:27:00Z" w16du:dateUtc="2025-09-11T09:27:00Z">
              <w:tcPr>
                <w:tcW w:w="2884" w:type="dxa"/>
              </w:tcPr>
            </w:tcPrChange>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Change w:id="929" w:author="Stuart McLarnon [NESO]" w:date="2025-09-11T10:27:00Z" w16du:dateUtc="2025-09-11T09:27:00Z">
              <w:tcPr>
                <w:tcW w:w="6634" w:type="dxa"/>
              </w:tcPr>
            </w:tcPrChange>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4D563B">
        <w:trPr>
          <w:cantSplit/>
          <w:trPrChange w:id="930" w:author="Stuart McLarnon [NESO]" w:date="2025-09-11T10:27:00Z" w16du:dateUtc="2025-09-11T09:27:00Z">
            <w:trPr>
              <w:gridBefore w:val="1"/>
              <w:wBefore w:w="221" w:type="dxa"/>
              <w:cantSplit/>
            </w:trPr>
          </w:trPrChange>
        </w:trPr>
        <w:tc>
          <w:tcPr>
            <w:tcW w:w="2884" w:type="dxa"/>
            <w:tcPrChange w:id="931" w:author="Stuart McLarnon [NESO]" w:date="2025-09-11T10:27:00Z" w16du:dateUtc="2025-09-11T09:27:00Z">
              <w:tcPr>
                <w:tcW w:w="2884" w:type="dxa"/>
              </w:tcPr>
            </w:tcPrChange>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Change w:id="932" w:author="Stuart McLarnon [NESO]" w:date="2025-09-11T10:27:00Z" w16du:dateUtc="2025-09-11T09:27:00Z">
              <w:tcPr>
                <w:tcW w:w="6634" w:type="dxa"/>
              </w:tcPr>
            </w:tcPrChange>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4D563B">
        <w:trPr>
          <w:cantSplit/>
          <w:trPrChange w:id="933" w:author="Stuart McLarnon [NESO]" w:date="2025-09-11T10:27:00Z" w16du:dateUtc="2025-09-11T09:27:00Z">
            <w:trPr>
              <w:gridBefore w:val="1"/>
              <w:wBefore w:w="221" w:type="dxa"/>
              <w:cantSplit/>
            </w:trPr>
          </w:trPrChange>
        </w:trPr>
        <w:tc>
          <w:tcPr>
            <w:tcW w:w="2884" w:type="dxa"/>
            <w:tcPrChange w:id="934" w:author="Stuart McLarnon [NESO]" w:date="2025-09-11T10:27:00Z" w16du:dateUtc="2025-09-11T09:27:00Z">
              <w:tcPr>
                <w:tcW w:w="2884" w:type="dxa"/>
              </w:tcPr>
            </w:tcPrChange>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Change w:id="935" w:author="Stuart McLarnon [NESO]" w:date="2025-09-11T10:27:00Z" w16du:dateUtc="2025-09-11T09:27:00Z">
              <w:tcPr>
                <w:tcW w:w="6634" w:type="dxa"/>
              </w:tcPr>
            </w:tcPrChange>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4D563B">
        <w:trPr>
          <w:cantSplit/>
          <w:trPrChange w:id="936" w:author="Stuart McLarnon [NESO]" w:date="2025-09-11T10:27:00Z" w16du:dateUtc="2025-09-11T09:27:00Z">
            <w:trPr>
              <w:gridBefore w:val="1"/>
              <w:wBefore w:w="221" w:type="dxa"/>
              <w:cantSplit/>
            </w:trPr>
          </w:trPrChange>
        </w:trPr>
        <w:tc>
          <w:tcPr>
            <w:tcW w:w="2884" w:type="dxa"/>
            <w:tcPrChange w:id="937" w:author="Stuart McLarnon [NESO]" w:date="2025-09-11T10:27:00Z" w16du:dateUtc="2025-09-11T09:27:00Z">
              <w:tcPr>
                <w:tcW w:w="2884" w:type="dxa"/>
              </w:tcPr>
            </w:tcPrChange>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Change w:id="938" w:author="Stuart McLarnon [NESO]" w:date="2025-09-11T10:27:00Z" w16du:dateUtc="2025-09-11T09:27:00Z">
              <w:tcPr>
                <w:tcW w:w="6634" w:type="dxa"/>
              </w:tcPr>
            </w:tcPrChange>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4D563B">
        <w:trPr>
          <w:cantSplit/>
          <w:trPrChange w:id="939" w:author="Stuart McLarnon [NESO]" w:date="2025-09-11T10:27:00Z" w16du:dateUtc="2025-09-11T09:27:00Z">
            <w:trPr>
              <w:gridBefore w:val="1"/>
              <w:wBefore w:w="221" w:type="dxa"/>
              <w:cantSplit/>
            </w:trPr>
          </w:trPrChange>
        </w:trPr>
        <w:tc>
          <w:tcPr>
            <w:tcW w:w="2884" w:type="dxa"/>
            <w:tcPrChange w:id="940" w:author="Stuart McLarnon [NESO]" w:date="2025-09-11T10:27:00Z" w16du:dateUtc="2025-09-11T09:27:00Z">
              <w:tcPr>
                <w:tcW w:w="2884" w:type="dxa"/>
              </w:tcPr>
            </w:tcPrChange>
          </w:tcPr>
          <w:p w14:paraId="3EC6201C" w14:textId="34C4097C" w:rsidR="00EB1E5D" w:rsidRPr="00A87826" w:rsidRDefault="00EB1E5D" w:rsidP="00EB1E5D">
            <w:pPr>
              <w:pStyle w:val="Arial11Bold"/>
            </w:pPr>
            <w:r w:rsidRPr="00A87826">
              <w:t>Governor Deadband</w:t>
            </w:r>
          </w:p>
        </w:tc>
        <w:tc>
          <w:tcPr>
            <w:tcW w:w="6634" w:type="dxa"/>
            <w:tcPrChange w:id="941" w:author="Stuart McLarnon [NESO]" w:date="2025-09-11T10:27:00Z" w16du:dateUtc="2025-09-11T09:27:00Z">
              <w:tcPr>
                <w:tcW w:w="6634" w:type="dxa"/>
              </w:tcPr>
            </w:tcPrChange>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4D563B">
        <w:trPr>
          <w:cantSplit/>
          <w:trPrChange w:id="942" w:author="Stuart McLarnon [NESO]" w:date="2025-09-11T10:27:00Z" w16du:dateUtc="2025-09-11T09:27:00Z">
            <w:trPr>
              <w:gridBefore w:val="1"/>
              <w:wBefore w:w="221" w:type="dxa"/>
              <w:cantSplit/>
            </w:trPr>
          </w:trPrChange>
        </w:trPr>
        <w:tc>
          <w:tcPr>
            <w:tcW w:w="2884" w:type="dxa"/>
            <w:tcPrChange w:id="943" w:author="Stuart McLarnon [NESO]" w:date="2025-09-11T10:27:00Z" w16du:dateUtc="2025-09-11T09:27:00Z">
              <w:tcPr>
                <w:tcW w:w="2884" w:type="dxa"/>
              </w:tcPr>
            </w:tcPrChange>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Change w:id="944" w:author="Stuart McLarnon [NESO]" w:date="2025-09-11T10:27:00Z" w16du:dateUtc="2025-09-11T09:27:00Z">
              <w:tcPr>
                <w:tcW w:w="6634" w:type="dxa"/>
              </w:tcPr>
            </w:tcPrChange>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4D563B">
        <w:trPr>
          <w:cantSplit/>
          <w:trPrChange w:id="945" w:author="Stuart McLarnon [NESO]" w:date="2025-09-11T10:27:00Z" w16du:dateUtc="2025-09-11T09:27:00Z">
            <w:trPr>
              <w:gridBefore w:val="1"/>
              <w:wBefore w:w="221" w:type="dxa"/>
              <w:cantSplit/>
            </w:trPr>
          </w:trPrChange>
        </w:trPr>
        <w:tc>
          <w:tcPr>
            <w:tcW w:w="2884" w:type="dxa"/>
            <w:tcPrChange w:id="946" w:author="Stuart McLarnon [NESO]" w:date="2025-09-11T10:27:00Z" w16du:dateUtc="2025-09-11T09:27:00Z">
              <w:tcPr>
                <w:tcW w:w="2884" w:type="dxa"/>
              </w:tcPr>
            </w:tcPrChange>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Change w:id="947" w:author="Stuart McLarnon [NESO]" w:date="2025-09-11T10:27:00Z" w16du:dateUtc="2025-09-11T09:27:00Z">
              <w:tcPr>
                <w:tcW w:w="6634" w:type="dxa"/>
              </w:tcPr>
            </w:tcPrChange>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4D563B">
        <w:trPr>
          <w:cantSplit/>
          <w:trPrChange w:id="948" w:author="Stuart McLarnon [NESO]" w:date="2025-09-11T10:27:00Z" w16du:dateUtc="2025-09-11T09:27:00Z">
            <w:trPr>
              <w:gridBefore w:val="1"/>
              <w:wBefore w:w="221" w:type="dxa"/>
              <w:cantSplit/>
            </w:trPr>
          </w:trPrChange>
        </w:trPr>
        <w:tc>
          <w:tcPr>
            <w:tcW w:w="2884" w:type="dxa"/>
            <w:tcPrChange w:id="949" w:author="Stuart McLarnon [NESO]" w:date="2025-09-11T10:27:00Z" w16du:dateUtc="2025-09-11T09:27:00Z">
              <w:tcPr>
                <w:tcW w:w="2884" w:type="dxa"/>
              </w:tcPr>
            </w:tcPrChange>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Change w:id="950" w:author="Stuart McLarnon [NESO]" w:date="2025-09-11T10:27:00Z" w16du:dateUtc="2025-09-11T09:27:00Z">
              <w:tcPr>
                <w:tcW w:w="6634" w:type="dxa"/>
              </w:tcPr>
            </w:tcPrChange>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4D563B">
        <w:trPr>
          <w:cantSplit/>
          <w:trPrChange w:id="951" w:author="Stuart McLarnon [NESO]" w:date="2025-09-11T10:27:00Z" w16du:dateUtc="2025-09-11T09:27:00Z">
            <w:trPr>
              <w:gridBefore w:val="1"/>
              <w:wBefore w:w="221" w:type="dxa"/>
              <w:cantSplit/>
            </w:trPr>
          </w:trPrChange>
        </w:trPr>
        <w:tc>
          <w:tcPr>
            <w:tcW w:w="2884" w:type="dxa"/>
            <w:tcPrChange w:id="952" w:author="Stuart McLarnon [NESO]" w:date="2025-09-11T10:27:00Z" w16du:dateUtc="2025-09-11T09:27:00Z">
              <w:tcPr>
                <w:tcW w:w="2884" w:type="dxa"/>
              </w:tcPr>
            </w:tcPrChange>
          </w:tcPr>
          <w:p w14:paraId="2D672D65" w14:textId="77777777" w:rsidR="00EB1E5D" w:rsidRPr="007E0B31" w:rsidRDefault="00EB1E5D" w:rsidP="00EB1E5D">
            <w:pPr>
              <w:pStyle w:val="Arial11Bold"/>
              <w:rPr>
                <w:rFonts w:cs="Arial"/>
              </w:rPr>
            </w:pPr>
            <w:r w:rsidRPr="007E0B31">
              <w:rPr>
                <w:rFonts w:cs="Arial"/>
              </w:rPr>
              <w:lastRenderedPageBreak/>
              <w:t>Grid Code Modification Register</w:t>
            </w:r>
          </w:p>
        </w:tc>
        <w:tc>
          <w:tcPr>
            <w:tcW w:w="6634" w:type="dxa"/>
            <w:tcPrChange w:id="953" w:author="Stuart McLarnon [NESO]" w:date="2025-09-11T10:27:00Z" w16du:dateUtc="2025-09-11T09:27:00Z">
              <w:tcPr>
                <w:tcW w:w="6634" w:type="dxa"/>
              </w:tcPr>
            </w:tcPrChange>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4D563B">
        <w:trPr>
          <w:cantSplit/>
          <w:trPrChange w:id="954" w:author="Stuart McLarnon [NESO]" w:date="2025-09-11T10:27:00Z" w16du:dateUtc="2025-09-11T09:27:00Z">
            <w:trPr>
              <w:gridBefore w:val="1"/>
              <w:wBefore w:w="221" w:type="dxa"/>
              <w:cantSplit/>
            </w:trPr>
          </w:trPrChange>
        </w:trPr>
        <w:tc>
          <w:tcPr>
            <w:tcW w:w="2884" w:type="dxa"/>
            <w:tcPrChange w:id="955" w:author="Stuart McLarnon [NESO]" w:date="2025-09-11T10:27:00Z" w16du:dateUtc="2025-09-11T09:27:00Z">
              <w:tcPr>
                <w:tcW w:w="2884" w:type="dxa"/>
              </w:tcPr>
            </w:tcPrChange>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Change w:id="956" w:author="Stuart McLarnon [NESO]" w:date="2025-09-11T10:27:00Z" w16du:dateUtc="2025-09-11T09:27:00Z">
              <w:tcPr>
                <w:tcW w:w="6634" w:type="dxa"/>
              </w:tcPr>
            </w:tcPrChange>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4D563B">
        <w:trPr>
          <w:cantSplit/>
          <w:trPrChange w:id="957" w:author="Stuart McLarnon [NESO]" w:date="2025-09-11T10:27:00Z" w16du:dateUtc="2025-09-11T09:27:00Z">
            <w:trPr>
              <w:gridBefore w:val="1"/>
              <w:wBefore w:w="221" w:type="dxa"/>
              <w:cantSplit/>
            </w:trPr>
          </w:trPrChange>
        </w:trPr>
        <w:tc>
          <w:tcPr>
            <w:tcW w:w="2884" w:type="dxa"/>
            <w:tcPrChange w:id="958" w:author="Stuart McLarnon [NESO]" w:date="2025-09-11T10:27:00Z" w16du:dateUtc="2025-09-11T09:27:00Z">
              <w:tcPr>
                <w:tcW w:w="2884" w:type="dxa"/>
              </w:tcPr>
            </w:tcPrChange>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Change w:id="959" w:author="Stuart McLarnon [NESO]" w:date="2025-09-11T10:27:00Z" w16du:dateUtc="2025-09-11T09:27:00Z">
              <w:tcPr>
                <w:tcW w:w="6634" w:type="dxa"/>
              </w:tcPr>
            </w:tcPrChange>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4D563B">
        <w:trPr>
          <w:cantSplit/>
          <w:trPrChange w:id="960" w:author="Stuart McLarnon [NESO]" w:date="2025-09-11T10:27:00Z" w16du:dateUtc="2025-09-11T09:27:00Z">
            <w:trPr>
              <w:gridBefore w:val="1"/>
              <w:wBefore w:w="221" w:type="dxa"/>
              <w:cantSplit/>
            </w:trPr>
          </w:trPrChange>
        </w:trPr>
        <w:tc>
          <w:tcPr>
            <w:tcW w:w="2884" w:type="dxa"/>
            <w:tcPrChange w:id="961" w:author="Stuart McLarnon [NESO]" w:date="2025-09-11T10:27:00Z" w16du:dateUtc="2025-09-11T09:27:00Z">
              <w:tcPr>
                <w:tcW w:w="2884" w:type="dxa"/>
              </w:tcPr>
            </w:tcPrChange>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Change w:id="962" w:author="Stuart McLarnon [NESO]" w:date="2025-09-11T10:27:00Z" w16du:dateUtc="2025-09-11T09:27:00Z">
              <w:tcPr>
                <w:tcW w:w="6634" w:type="dxa"/>
              </w:tcPr>
            </w:tcPrChange>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4D563B">
        <w:trPr>
          <w:cantSplit/>
          <w:trPrChange w:id="963" w:author="Stuart McLarnon [NESO]" w:date="2025-09-11T10:27:00Z" w16du:dateUtc="2025-09-11T09:27:00Z">
            <w:trPr>
              <w:gridBefore w:val="1"/>
              <w:wBefore w:w="221" w:type="dxa"/>
              <w:cantSplit/>
            </w:trPr>
          </w:trPrChange>
        </w:trPr>
        <w:tc>
          <w:tcPr>
            <w:tcW w:w="2884" w:type="dxa"/>
            <w:tcPrChange w:id="964" w:author="Stuart McLarnon [NESO]" w:date="2025-09-11T10:27:00Z" w16du:dateUtc="2025-09-11T09:27:00Z">
              <w:tcPr>
                <w:tcW w:w="2884" w:type="dxa"/>
              </w:tcPr>
            </w:tcPrChange>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Change w:id="965" w:author="Stuart McLarnon [NESO]" w:date="2025-09-11T10:27:00Z" w16du:dateUtc="2025-09-11T09:27:00Z">
              <w:tcPr>
                <w:tcW w:w="6634" w:type="dxa"/>
              </w:tcPr>
            </w:tcPrChange>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4D563B">
        <w:trPr>
          <w:cantSplit/>
          <w:trPrChange w:id="966" w:author="Stuart McLarnon [NESO]" w:date="2025-09-11T10:27:00Z" w16du:dateUtc="2025-09-11T09:27:00Z">
            <w:trPr>
              <w:gridBefore w:val="1"/>
              <w:wBefore w:w="221" w:type="dxa"/>
              <w:cantSplit/>
            </w:trPr>
          </w:trPrChange>
        </w:trPr>
        <w:tc>
          <w:tcPr>
            <w:tcW w:w="2884" w:type="dxa"/>
            <w:tcPrChange w:id="967" w:author="Stuart McLarnon [NESO]" w:date="2025-09-11T10:27:00Z" w16du:dateUtc="2025-09-11T09:27:00Z">
              <w:tcPr>
                <w:tcW w:w="2884" w:type="dxa"/>
              </w:tcPr>
            </w:tcPrChange>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Change w:id="968" w:author="Stuart McLarnon [NESO]" w:date="2025-09-11T10:27:00Z" w16du:dateUtc="2025-09-11T09:27:00Z">
              <w:tcPr>
                <w:tcW w:w="6634" w:type="dxa"/>
              </w:tcPr>
            </w:tcPrChange>
          </w:tcPr>
          <w:p w14:paraId="5F7C23F5" w14:textId="61CE9775" w:rsidR="00EB1E5D" w:rsidRPr="007E0B31" w:rsidRDefault="00EB1E5D" w:rsidP="00EB1E5D">
            <w:pPr>
              <w:pStyle w:val="TableArial11"/>
              <w:rPr>
                <w:rFonts w:cs="Arial"/>
              </w:rPr>
            </w:pPr>
            <w:r w:rsidRPr="007E0B31">
              <w:rPr>
                <w:rFonts w:cs="Arial"/>
              </w:rPr>
              <w:t xml:space="preserve">Means the objectives referred to in </w:t>
            </w:r>
            <w:r w:rsidR="792E6BBD" w:rsidRPr="329F1AB0">
              <w:rPr>
                <w:rFonts w:cs="Arial"/>
              </w:rPr>
              <w:t>c</w:t>
            </w:r>
            <w:r w:rsidR="7D9A43F1" w:rsidRPr="329F1AB0">
              <w:rPr>
                <w:rFonts w:cs="Arial"/>
              </w:rPr>
              <w:t xml:space="preserve">ondition </w:t>
            </w:r>
            <w:r w:rsidR="2ED326F0" w:rsidRPr="329F1AB0">
              <w:rPr>
                <w:rFonts w:cs="Arial"/>
              </w:rPr>
              <w:t>E3.2(b)</w:t>
            </w:r>
            <w:r w:rsidRPr="007E0B31">
              <w:rPr>
                <w:rFonts w:cs="Arial"/>
              </w:rPr>
              <w:t xml:space="preserve"> of </w:t>
            </w:r>
            <w:r w:rsidR="253486F3" w:rsidRPr="004E64E8">
              <w:rPr>
                <w:rFonts w:cs="Arial"/>
              </w:rPr>
              <w:t>the</w:t>
            </w:r>
            <w:r w:rsidR="253486F3" w:rsidRPr="329F1AB0">
              <w:rPr>
                <w:rFonts w:cs="Arial"/>
                <w:b/>
                <w:bCs/>
              </w:rPr>
              <w:t xml:space="preserve"> ESO</w:t>
            </w:r>
            <w:r w:rsidRPr="007E0B31">
              <w:rPr>
                <w:rFonts w:cs="Arial"/>
                <w:b/>
              </w:rPr>
              <w:t xml:space="preserve"> Licence</w:t>
            </w:r>
            <w:r w:rsidRPr="007E0B31">
              <w:rPr>
                <w:rFonts w:cs="Arial"/>
              </w:rPr>
              <w:t>.</w:t>
            </w:r>
          </w:p>
        </w:tc>
      </w:tr>
      <w:tr w:rsidR="00EB1E5D" w:rsidRPr="007E0B31" w14:paraId="39199EE0" w14:textId="77777777" w:rsidTr="004D563B">
        <w:trPr>
          <w:cantSplit/>
          <w:trPrChange w:id="969" w:author="Stuart McLarnon [NESO]" w:date="2025-09-11T10:27:00Z" w16du:dateUtc="2025-09-11T09:27:00Z">
            <w:trPr>
              <w:gridBefore w:val="1"/>
              <w:wBefore w:w="221" w:type="dxa"/>
              <w:cantSplit/>
            </w:trPr>
          </w:trPrChange>
        </w:trPr>
        <w:tc>
          <w:tcPr>
            <w:tcW w:w="2884" w:type="dxa"/>
            <w:tcPrChange w:id="970" w:author="Stuart McLarnon [NESO]" w:date="2025-09-11T10:27:00Z" w16du:dateUtc="2025-09-11T09:27:00Z">
              <w:tcPr>
                <w:tcW w:w="2884" w:type="dxa"/>
              </w:tcPr>
            </w:tcPrChange>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Change w:id="971" w:author="Stuart McLarnon [NESO]" w:date="2025-09-11T10:27:00Z" w16du:dateUtc="2025-09-11T09:27:00Z">
              <w:tcPr>
                <w:tcW w:w="6634" w:type="dxa"/>
              </w:tcPr>
            </w:tcPrChange>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4D563B">
        <w:trPr>
          <w:cantSplit/>
          <w:trPrChange w:id="972" w:author="Stuart McLarnon [NESO]" w:date="2025-09-11T10:27:00Z" w16du:dateUtc="2025-09-11T09:27:00Z">
            <w:trPr>
              <w:gridBefore w:val="1"/>
              <w:wBefore w:w="221" w:type="dxa"/>
              <w:cantSplit/>
            </w:trPr>
          </w:trPrChange>
        </w:trPr>
        <w:tc>
          <w:tcPr>
            <w:tcW w:w="2884" w:type="dxa"/>
            <w:tcPrChange w:id="973" w:author="Stuart McLarnon [NESO]" w:date="2025-09-11T10:27:00Z" w16du:dateUtc="2025-09-11T09:27:00Z">
              <w:tcPr>
                <w:tcW w:w="2884" w:type="dxa"/>
              </w:tcPr>
            </w:tcPrChange>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Change w:id="974" w:author="Stuart McLarnon [NESO]" w:date="2025-09-11T10:27:00Z" w16du:dateUtc="2025-09-11T09:27:00Z">
              <w:tcPr>
                <w:tcW w:w="6634" w:type="dxa"/>
              </w:tcPr>
            </w:tcPrChange>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4D563B">
        <w:trPr>
          <w:cantSplit/>
          <w:trPrChange w:id="975" w:author="Stuart McLarnon [NESO]" w:date="2025-09-11T10:27:00Z" w16du:dateUtc="2025-09-11T09:27:00Z">
            <w:trPr>
              <w:gridBefore w:val="1"/>
              <w:wBefore w:w="221" w:type="dxa"/>
              <w:cantSplit/>
            </w:trPr>
          </w:trPrChange>
        </w:trPr>
        <w:tc>
          <w:tcPr>
            <w:tcW w:w="2884" w:type="dxa"/>
            <w:tcPrChange w:id="976" w:author="Stuart McLarnon [NESO]" w:date="2025-09-11T10:27:00Z" w16du:dateUtc="2025-09-11T09:27:00Z">
              <w:tcPr>
                <w:tcW w:w="2884" w:type="dxa"/>
              </w:tcPr>
            </w:tcPrChange>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Change w:id="977" w:author="Stuart McLarnon [NESO]" w:date="2025-09-11T10:27:00Z" w16du:dateUtc="2025-09-11T09:27:00Z">
              <w:tcPr>
                <w:tcW w:w="6634" w:type="dxa"/>
              </w:tcPr>
            </w:tcPrChange>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4D563B">
        <w:trPr>
          <w:cantSplit/>
          <w:trPrChange w:id="978" w:author="Stuart McLarnon [NESO]" w:date="2025-09-11T10:27:00Z" w16du:dateUtc="2025-09-11T09:27:00Z">
            <w:trPr>
              <w:gridBefore w:val="1"/>
              <w:wBefore w:w="221" w:type="dxa"/>
              <w:cantSplit/>
            </w:trPr>
          </w:trPrChange>
        </w:trPr>
        <w:tc>
          <w:tcPr>
            <w:tcW w:w="2884" w:type="dxa"/>
            <w:tcPrChange w:id="979" w:author="Stuart McLarnon [NESO]" w:date="2025-09-11T10:27:00Z" w16du:dateUtc="2025-09-11T09:27:00Z">
              <w:tcPr>
                <w:tcW w:w="2884" w:type="dxa"/>
              </w:tcPr>
            </w:tcPrChange>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Change w:id="980" w:author="Stuart McLarnon [NESO]" w:date="2025-09-11T10:27:00Z" w16du:dateUtc="2025-09-11T09:27:00Z">
              <w:tcPr>
                <w:tcW w:w="6634" w:type="dxa"/>
              </w:tcPr>
            </w:tcPrChange>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4D563B">
        <w:trPr>
          <w:cantSplit/>
          <w:trPrChange w:id="981" w:author="Stuart McLarnon [NESO]" w:date="2025-09-11T10:27:00Z" w16du:dateUtc="2025-09-11T09:27:00Z">
            <w:trPr>
              <w:gridBefore w:val="1"/>
              <w:wBefore w:w="221" w:type="dxa"/>
              <w:cantSplit/>
            </w:trPr>
          </w:trPrChange>
        </w:trPr>
        <w:tc>
          <w:tcPr>
            <w:tcW w:w="2884" w:type="dxa"/>
            <w:tcPrChange w:id="982" w:author="Stuart McLarnon [NESO]" w:date="2025-09-11T10:27:00Z" w16du:dateUtc="2025-09-11T09:27:00Z">
              <w:tcPr>
                <w:tcW w:w="2884" w:type="dxa"/>
              </w:tcPr>
            </w:tcPrChange>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Change w:id="983" w:author="Stuart McLarnon [NESO]" w:date="2025-09-11T10:27:00Z" w16du:dateUtc="2025-09-11T09:27:00Z">
              <w:tcPr>
                <w:tcW w:w="6634" w:type="dxa"/>
              </w:tcPr>
            </w:tcPrChange>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4D563B">
        <w:trPr>
          <w:cantSplit/>
          <w:trPrChange w:id="984" w:author="Stuart McLarnon [NESO]" w:date="2025-09-11T10:27:00Z" w16du:dateUtc="2025-09-11T09:27:00Z">
            <w:trPr>
              <w:gridBefore w:val="1"/>
              <w:wBefore w:w="221" w:type="dxa"/>
              <w:cantSplit/>
            </w:trPr>
          </w:trPrChange>
        </w:trPr>
        <w:tc>
          <w:tcPr>
            <w:tcW w:w="2884" w:type="dxa"/>
            <w:tcPrChange w:id="985" w:author="Stuart McLarnon [NESO]" w:date="2025-09-11T10:27:00Z" w16du:dateUtc="2025-09-11T09:27:00Z">
              <w:tcPr>
                <w:tcW w:w="2884" w:type="dxa"/>
              </w:tcPr>
            </w:tcPrChange>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Change w:id="986" w:author="Stuart McLarnon [NESO]" w:date="2025-09-11T10:27:00Z" w16du:dateUtc="2025-09-11T09:27:00Z">
              <w:tcPr>
                <w:tcW w:w="6634" w:type="dxa"/>
              </w:tcPr>
            </w:tcPrChange>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4D563B">
        <w:trPr>
          <w:cantSplit/>
          <w:trPrChange w:id="987" w:author="Stuart McLarnon [NESO]" w:date="2025-09-11T10:27:00Z" w16du:dateUtc="2025-09-11T09:27:00Z">
            <w:trPr>
              <w:gridBefore w:val="1"/>
              <w:wBefore w:w="221" w:type="dxa"/>
              <w:cantSplit/>
            </w:trPr>
          </w:trPrChange>
        </w:trPr>
        <w:tc>
          <w:tcPr>
            <w:tcW w:w="2884" w:type="dxa"/>
            <w:tcPrChange w:id="988" w:author="Stuart McLarnon [NESO]" w:date="2025-09-11T10:27:00Z" w16du:dateUtc="2025-09-11T09:27:00Z">
              <w:tcPr>
                <w:tcW w:w="2884" w:type="dxa"/>
              </w:tcPr>
            </w:tcPrChange>
          </w:tcPr>
          <w:p w14:paraId="6590D0EC" w14:textId="6684818F" w:rsidR="00EB1E5D" w:rsidRPr="00585D91" w:rsidRDefault="00EB1E5D" w:rsidP="00EB1E5D">
            <w:pPr>
              <w:pStyle w:val="Arial11Bold"/>
              <w:rPr>
                <w:rFonts w:cs="Arial"/>
              </w:rPr>
            </w:pPr>
            <w:r w:rsidRPr="002510FF">
              <w:rPr>
                <w:rFonts w:cs="Arial"/>
              </w:rPr>
              <w:lastRenderedPageBreak/>
              <w:t>Grid Forming Capability</w:t>
            </w:r>
          </w:p>
        </w:tc>
        <w:tc>
          <w:tcPr>
            <w:tcW w:w="6634" w:type="dxa"/>
            <w:tcPrChange w:id="989" w:author="Stuart McLarnon [NESO]" w:date="2025-09-11T10:27:00Z" w16du:dateUtc="2025-09-11T09:27:00Z">
              <w:tcPr>
                <w:tcW w:w="6634" w:type="dxa"/>
              </w:tcPr>
            </w:tcPrChange>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4D563B">
        <w:trPr>
          <w:cantSplit/>
          <w:trPrChange w:id="990" w:author="Stuart McLarnon [NESO]" w:date="2025-09-11T10:27:00Z" w16du:dateUtc="2025-09-11T09:27:00Z">
            <w:trPr>
              <w:gridBefore w:val="1"/>
              <w:wBefore w:w="221" w:type="dxa"/>
              <w:cantSplit/>
            </w:trPr>
          </w:trPrChange>
        </w:trPr>
        <w:tc>
          <w:tcPr>
            <w:tcW w:w="2884" w:type="dxa"/>
            <w:tcPrChange w:id="991" w:author="Stuart McLarnon [NESO]" w:date="2025-09-11T10:27:00Z" w16du:dateUtc="2025-09-11T09:27:00Z">
              <w:tcPr>
                <w:tcW w:w="2884" w:type="dxa"/>
              </w:tcPr>
            </w:tcPrChange>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Change w:id="992" w:author="Stuart McLarnon [NESO]" w:date="2025-09-11T10:27:00Z" w16du:dateUtc="2025-09-11T09:27:00Z">
              <w:tcPr>
                <w:tcW w:w="6634" w:type="dxa"/>
              </w:tcPr>
            </w:tcPrChange>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4D563B">
        <w:trPr>
          <w:cantSplit/>
          <w:trPrChange w:id="993" w:author="Stuart McLarnon [NESO]" w:date="2025-09-11T10:27:00Z" w16du:dateUtc="2025-09-11T09:27:00Z">
            <w:trPr>
              <w:gridBefore w:val="1"/>
              <w:wBefore w:w="221" w:type="dxa"/>
              <w:cantSplit/>
            </w:trPr>
          </w:trPrChange>
        </w:trPr>
        <w:tc>
          <w:tcPr>
            <w:tcW w:w="2884" w:type="dxa"/>
            <w:tcPrChange w:id="994" w:author="Stuart McLarnon [NESO]" w:date="2025-09-11T10:27:00Z" w16du:dateUtc="2025-09-11T09:27:00Z">
              <w:tcPr>
                <w:tcW w:w="2884" w:type="dxa"/>
              </w:tcPr>
            </w:tcPrChange>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Change w:id="995" w:author="Stuart McLarnon [NESO]" w:date="2025-09-11T10:27:00Z" w16du:dateUtc="2025-09-11T09:27:00Z">
              <w:tcPr>
                <w:tcW w:w="6634" w:type="dxa"/>
              </w:tcPr>
            </w:tcPrChange>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4D563B">
        <w:trPr>
          <w:cantSplit/>
          <w:trPrChange w:id="996" w:author="Stuart McLarnon [NESO]" w:date="2025-09-11T10:27:00Z" w16du:dateUtc="2025-09-11T09:27:00Z">
            <w:trPr>
              <w:gridBefore w:val="1"/>
              <w:wBefore w:w="221" w:type="dxa"/>
              <w:cantSplit/>
            </w:trPr>
          </w:trPrChange>
        </w:trPr>
        <w:tc>
          <w:tcPr>
            <w:tcW w:w="2884" w:type="dxa"/>
            <w:tcPrChange w:id="997" w:author="Stuart McLarnon [NESO]" w:date="2025-09-11T10:27:00Z" w16du:dateUtc="2025-09-11T09:27:00Z">
              <w:tcPr>
                <w:tcW w:w="2884" w:type="dxa"/>
              </w:tcPr>
            </w:tcPrChange>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Change w:id="998" w:author="Stuart McLarnon [NESO]" w:date="2025-09-11T10:27:00Z" w16du:dateUtc="2025-09-11T09:27:00Z">
              <w:tcPr>
                <w:tcW w:w="6634" w:type="dxa"/>
              </w:tcPr>
            </w:tcPrChange>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4D563B">
        <w:trPr>
          <w:cantSplit/>
          <w:trPrChange w:id="999" w:author="Stuart McLarnon [NESO]" w:date="2025-09-11T10:27:00Z" w16du:dateUtc="2025-09-11T09:27:00Z">
            <w:trPr>
              <w:gridBefore w:val="1"/>
              <w:wBefore w:w="221" w:type="dxa"/>
              <w:cantSplit/>
            </w:trPr>
          </w:trPrChange>
        </w:trPr>
        <w:tc>
          <w:tcPr>
            <w:tcW w:w="2884" w:type="dxa"/>
            <w:tcPrChange w:id="1000" w:author="Stuart McLarnon [NESO]" w:date="2025-09-11T10:27:00Z" w16du:dateUtc="2025-09-11T09:27:00Z">
              <w:tcPr>
                <w:tcW w:w="2884" w:type="dxa"/>
              </w:tcPr>
            </w:tcPrChange>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Change w:id="1001" w:author="Stuart McLarnon [NESO]" w:date="2025-09-11T10:27:00Z" w16du:dateUtc="2025-09-11T09:27:00Z">
              <w:tcPr>
                <w:tcW w:w="6634" w:type="dxa"/>
              </w:tcPr>
            </w:tcPrChange>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4D563B">
        <w:trPr>
          <w:cantSplit/>
          <w:trPrChange w:id="1002" w:author="Stuart McLarnon [NESO]" w:date="2025-09-11T10:27:00Z" w16du:dateUtc="2025-09-11T09:27:00Z">
            <w:trPr>
              <w:gridBefore w:val="1"/>
              <w:wBefore w:w="221" w:type="dxa"/>
              <w:cantSplit/>
            </w:trPr>
          </w:trPrChange>
        </w:trPr>
        <w:tc>
          <w:tcPr>
            <w:tcW w:w="2884" w:type="dxa"/>
            <w:tcPrChange w:id="1003" w:author="Stuart McLarnon [NESO]" w:date="2025-09-11T10:27:00Z" w16du:dateUtc="2025-09-11T09:27:00Z">
              <w:tcPr>
                <w:tcW w:w="2884" w:type="dxa"/>
              </w:tcPr>
            </w:tcPrChange>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Change w:id="1004" w:author="Stuart McLarnon [NESO]" w:date="2025-09-11T10:27:00Z" w16du:dateUtc="2025-09-11T09:27:00Z">
              <w:tcPr>
                <w:tcW w:w="6634" w:type="dxa"/>
              </w:tcPr>
            </w:tcPrChange>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4D563B">
        <w:trPr>
          <w:cantSplit/>
          <w:trPrChange w:id="1005" w:author="Stuart McLarnon [NESO]" w:date="2025-09-11T10:27:00Z" w16du:dateUtc="2025-09-11T09:27:00Z">
            <w:trPr>
              <w:gridBefore w:val="1"/>
              <w:wBefore w:w="221" w:type="dxa"/>
              <w:cantSplit/>
            </w:trPr>
          </w:trPrChange>
        </w:trPr>
        <w:tc>
          <w:tcPr>
            <w:tcW w:w="2884" w:type="dxa"/>
            <w:tcPrChange w:id="1006" w:author="Stuart McLarnon [NESO]" w:date="2025-09-11T10:27:00Z" w16du:dateUtc="2025-09-11T09:27:00Z">
              <w:tcPr>
                <w:tcW w:w="2884" w:type="dxa"/>
              </w:tcPr>
            </w:tcPrChange>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Change w:id="1007" w:author="Stuart McLarnon [NESO]" w:date="2025-09-11T10:27:00Z" w16du:dateUtc="2025-09-11T09:27:00Z">
              <w:tcPr>
                <w:tcW w:w="6634" w:type="dxa"/>
              </w:tcPr>
            </w:tcPrChange>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4D563B">
        <w:trPr>
          <w:cantSplit/>
          <w:trPrChange w:id="1008" w:author="Stuart McLarnon [NESO]" w:date="2025-09-11T10:27:00Z" w16du:dateUtc="2025-09-11T09:27:00Z">
            <w:trPr>
              <w:gridBefore w:val="1"/>
              <w:wBefore w:w="221" w:type="dxa"/>
              <w:cantSplit/>
            </w:trPr>
          </w:trPrChange>
        </w:trPr>
        <w:tc>
          <w:tcPr>
            <w:tcW w:w="2884" w:type="dxa"/>
            <w:tcPrChange w:id="1009" w:author="Stuart McLarnon [NESO]" w:date="2025-09-11T10:27:00Z" w16du:dateUtc="2025-09-11T09:27:00Z">
              <w:tcPr>
                <w:tcW w:w="2884" w:type="dxa"/>
              </w:tcPr>
            </w:tcPrChange>
          </w:tcPr>
          <w:p w14:paraId="20405FC8" w14:textId="77777777" w:rsidR="00EB1E5D" w:rsidRPr="007E0B31" w:rsidRDefault="00EB1E5D" w:rsidP="00EB1E5D">
            <w:pPr>
              <w:pStyle w:val="Arial11Bold"/>
              <w:rPr>
                <w:rFonts w:cs="Arial"/>
              </w:rPr>
            </w:pPr>
            <w:r w:rsidRPr="007E0B31">
              <w:rPr>
                <w:rFonts w:cs="Arial"/>
              </w:rPr>
              <w:t>Group</w:t>
            </w:r>
          </w:p>
        </w:tc>
        <w:tc>
          <w:tcPr>
            <w:tcW w:w="6634" w:type="dxa"/>
            <w:tcPrChange w:id="1010" w:author="Stuart McLarnon [NESO]" w:date="2025-09-11T10:27:00Z" w16du:dateUtc="2025-09-11T09:27:00Z">
              <w:tcPr>
                <w:tcW w:w="6634" w:type="dxa"/>
              </w:tcPr>
            </w:tcPrChange>
          </w:tcPr>
          <w:p w14:paraId="60A73BA5" w14:textId="77777777" w:rsidR="00EB1E5D" w:rsidRPr="007E0B31" w:rsidRDefault="00EB1E5D" w:rsidP="00EB1E5D">
            <w:pPr>
              <w:pStyle w:val="TableArial11"/>
              <w:rPr>
                <w:rFonts w:cs="Arial"/>
              </w:rPr>
            </w:pPr>
            <w:bookmarkStart w:id="101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011"/>
          </w:p>
        </w:tc>
      </w:tr>
      <w:tr w:rsidR="00EB1E5D" w:rsidRPr="0079139F" w14:paraId="5A25DA6A" w14:textId="77777777" w:rsidTr="004D563B">
        <w:trPr>
          <w:cantSplit/>
          <w:trPrChange w:id="1012" w:author="Stuart McLarnon [NESO]" w:date="2025-09-11T10:27:00Z" w16du:dateUtc="2025-09-11T09:27:00Z">
            <w:trPr>
              <w:gridBefore w:val="1"/>
              <w:wBefore w:w="221" w:type="dxa"/>
              <w:cantSplit/>
            </w:trPr>
          </w:trPrChange>
        </w:trPr>
        <w:tc>
          <w:tcPr>
            <w:tcW w:w="2884" w:type="dxa"/>
            <w:tcPrChange w:id="1013" w:author="Stuart McLarnon [NESO]" w:date="2025-09-11T10:27:00Z" w16du:dateUtc="2025-09-11T09:27:00Z">
              <w:tcPr>
                <w:tcW w:w="2884" w:type="dxa"/>
              </w:tcPr>
            </w:tcPrChange>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Change w:id="1014" w:author="Stuart McLarnon [NESO]" w:date="2025-09-11T10:27:00Z" w16du:dateUtc="2025-09-11T09:27:00Z">
              <w:tcPr>
                <w:tcW w:w="6634" w:type="dxa"/>
              </w:tcPr>
            </w:tcPrChange>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4D563B">
        <w:trPr>
          <w:cantSplit/>
          <w:trPrChange w:id="1015" w:author="Stuart McLarnon [NESO]" w:date="2025-09-11T10:27:00Z" w16du:dateUtc="2025-09-11T09:27:00Z">
            <w:trPr>
              <w:gridBefore w:val="1"/>
              <w:wBefore w:w="221" w:type="dxa"/>
              <w:cantSplit/>
            </w:trPr>
          </w:trPrChange>
        </w:trPr>
        <w:tc>
          <w:tcPr>
            <w:tcW w:w="2884" w:type="dxa"/>
            <w:tcPrChange w:id="1016" w:author="Stuart McLarnon [NESO]" w:date="2025-09-11T10:27:00Z" w16du:dateUtc="2025-09-11T09:27:00Z">
              <w:tcPr>
                <w:tcW w:w="2884" w:type="dxa"/>
              </w:tcPr>
            </w:tcPrChange>
          </w:tcPr>
          <w:p w14:paraId="6B31BC4F" w14:textId="77777777" w:rsidR="00EB1E5D" w:rsidRPr="007E0B31" w:rsidRDefault="00EB1E5D" w:rsidP="00EB1E5D">
            <w:pPr>
              <w:pStyle w:val="Arial11Bold"/>
              <w:rPr>
                <w:rFonts w:cs="Arial"/>
              </w:rPr>
            </w:pPr>
            <w:r w:rsidRPr="007E0B31">
              <w:rPr>
                <w:rFonts w:cs="Arial"/>
              </w:rPr>
              <w:lastRenderedPageBreak/>
              <w:t>Headroom</w:t>
            </w:r>
          </w:p>
        </w:tc>
        <w:tc>
          <w:tcPr>
            <w:tcW w:w="6634" w:type="dxa"/>
            <w:tcPrChange w:id="1017" w:author="Stuart McLarnon [NESO]" w:date="2025-09-11T10:27:00Z" w16du:dateUtc="2025-09-11T09:27:00Z">
              <w:tcPr>
                <w:tcW w:w="6634" w:type="dxa"/>
              </w:tcPr>
            </w:tcPrChange>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4D563B">
        <w:trPr>
          <w:cantSplit/>
          <w:trPrChange w:id="1018" w:author="Stuart McLarnon [NESO]" w:date="2025-09-11T10:27:00Z" w16du:dateUtc="2025-09-11T09:27:00Z">
            <w:trPr>
              <w:gridBefore w:val="1"/>
              <w:wBefore w:w="221" w:type="dxa"/>
              <w:cantSplit/>
            </w:trPr>
          </w:trPrChange>
        </w:trPr>
        <w:tc>
          <w:tcPr>
            <w:tcW w:w="2884" w:type="dxa"/>
            <w:tcPrChange w:id="1019" w:author="Stuart McLarnon [NESO]" w:date="2025-09-11T10:27:00Z" w16du:dateUtc="2025-09-11T09:27:00Z">
              <w:tcPr>
                <w:tcW w:w="2884" w:type="dxa"/>
              </w:tcPr>
            </w:tcPrChange>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Change w:id="1020" w:author="Stuart McLarnon [NESO]" w:date="2025-09-11T10:27:00Z" w16du:dateUtc="2025-09-11T09:27:00Z">
              <w:tcPr>
                <w:tcW w:w="6634" w:type="dxa"/>
              </w:tcPr>
            </w:tcPrChange>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4D563B">
        <w:trPr>
          <w:cantSplit/>
          <w:trPrChange w:id="1021" w:author="Stuart McLarnon [NESO]" w:date="2025-09-11T10:27:00Z" w16du:dateUtc="2025-09-11T09:27:00Z">
            <w:trPr>
              <w:gridBefore w:val="1"/>
              <w:wBefore w:w="221" w:type="dxa"/>
              <w:cantSplit/>
            </w:trPr>
          </w:trPrChange>
        </w:trPr>
        <w:tc>
          <w:tcPr>
            <w:tcW w:w="2884" w:type="dxa"/>
            <w:tcPrChange w:id="1022" w:author="Stuart McLarnon [NESO]" w:date="2025-09-11T10:27:00Z" w16du:dateUtc="2025-09-11T09:27:00Z">
              <w:tcPr>
                <w:tcW w:w="2884" w:type="dxa"/>
              </w:tcPr>
            </w:tcPrChange>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Change w:id="1023" w:author="Stuart McLarnon [NESO]" w:date="2025-09-11T10:27:00Z" w16du:dateUtc="2025-09-11T09:27:00Z">
              <w:tcPr>
                <w:tcW w:w="6634" w:type="dxa"/>
              </w:tcPr>
            </w:tcPrChange>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4D563B">
        <w:trPr>
          <w:cantSplit/>
          <w:trHeight w:val="524"/>
          <w:trPrChange w:id="1024" w:author="Stuart McLarnon [NESO]" w:date="2025-09-11T10:27:00Z" w16du:dateUtc="2025-09-11T09:27:00Z">
            <w:trPr>
              <w:gridBefore w:val="1"/>
              <w:wBefore w:w="221" w:type="dxa"/>
              <w:cantSplit/>
              <w:trHeight w:val="524"/>
            </w:trPr>
          </w:trPrChange>
        </w:trPr>
        <w:tc>
          <w:tcPr>
            <w:tcW w:w="2884" w:type="dxa"/>
            <w:tcPrChange w:id="1025" w:author="Stuart McLarnon [NESO]" w:date="2025-09-11T10:27:00Z" w16du:dateUtc="2025-09-11T09:27:00Z">
              <w:tcPr>
                <w:tcW w:w="2884" w:type="dxa"/>
              </w:tcPr>
            </w:tcPrChange>
          </w:tcPr>
          <w:p w14:paraId="243671CC" w14:textId="5CC5CA8B" w:rsidR="00EB1E5D" w:rsidRPr="009D4B8D" w:rsidRDefault="00EB1E5D" w:rsidP="009D4B8D">
            <w:pPr>
              <w:rPr>
                <w:b/>
                <w:bCs/>
              </w:rPr>
            </w:pPr>
            <w:r w:rsidRPr="009D4B8D">
              <w:rPr>
                <w:b/>
                <w:bCs/>
              </w:rPr>
              <w:t>Historic Frequency Data</w:t>
            </w:r>
          </w:p>
        </w:tc>
        <w:tc>
          <w:tcPr>
            <w:tcW w:w="6634" w:type="dxa"/>
            <w:tcPrChange w:id="1026" w:author="Stuart McLarnon [NESO]" w:date="2025-09-11T10:27:00Z" w16du:dateUtc="2025-09-11T09:27:00Z">
              <w:tcPr>
                <w:tcW w:w="6634" w:type="dxa"/>
              </w:tcPr>
            </w:tcPrChange>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004D563B">
        <w:trPr>
          <w:cantSplit/>
          <w:trPrChange w:id="1027" w:author="Stuart McLarnon [NESO]" w:date="2025-09-11T10:27:00Z" w16du:dateUtc="2025-09-11T09:27:00Z">
            <w:trPr>
              <w:gridBefore w:val="1"/>
              <w:wBefore w:w="221" w:type="dxa"/>
              <w:cantSplit/>
            </w:trPr>
          </w:trPrChange>
        </w:trPr>
        <w:tc>
          <w:tcPr>
            <w:tcW w:w="2884" w:type="dxa"/>
            <w:tcPrChange w:id="1028" w:author="Stuart McLarnon [NESO]" w:date="2025-09-11T10:27:00Z" w16du:dateUtc="2025-09-11T09:27:00Z">
              <w:tcPr>
                <w:tcW w:w="2884" w:type="dxa"/>
              </w:tcPr>
            </w:tcPrChange>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Change w:id="1029" w:author="Stuart McLarnon [NESO]" w:date="2025-09-11T10:27:00Z" w16du:dateUtc="2025-09-11T09:27:00Z">
              <w:tcPr>
                <w:tcW w:w="6634" w:type="dxa"/>
              </w:tcPr>
            </w:tcPrChange>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4D563B">
        <w:trPr>
          <w:cantSplit/>
          <w:trPrChange w:id="1030" w:author="Stuart McLarnon [NESO]" w:date="2025-09-11T10:27:00Z" w16du:dateUtc="2025-09-11T09:27:00Z">
            <w:trPr>
              <w:gridBefore w:val="1"/>
              <w:wBefore w:w="221" w:type="dxa"/>
              <w:cantSplit/>
            </w:trPr>
          </w:trPrChange>
        </w:trPr>
        <w:tc>
          <w:tcPr>
            <w:tcW w:w="2884" w:type="dxa"/>
            <w:tcPrChange w:id="1031" w:author="Stuart McLarnon [NESO]" w:date="2025-09-11T10:27:00Z" w16du:dateUtc="2025-09-11T09:27:00Z">
              <w:tcPr>
                <w:tcW w:w="2884" w:type="dxa"/>
              </w:tcPr>
            </w:tcPrChange>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Change w:id="1032" w:author="Stuart McLarnon [NESO]" w:date="2025-09-11T10:27:00Z" w16du:dateUtc="2025-09-11T09:27:00Z">
              <w:tcPr>
                <w:tcW w:w="6634" w:type="dxa"/>
              </w:tcPr>
            </w:tcPrChange>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4D563B">
        <w:trPr>
          <w:cantSplit/>
          <w:trPrChange w:id="1033" w:author="Stuart McLarnon [NESO]" w:date="2025-09-11T10:27:00Z" w16du:dateUtc="2025-09-11T09:27:00Z">
            <w:trPr>
              <w:gridBefore w:val="1"/>
              <w:wBefore w:w="221" w:type="dxa"/>
              <w:cantSplit/>
            </w:trPr>
          </w:trPrChange>
        </w:trPr>
        <w:tc>
          <w:tcPr>
            <w:tcW w:w="2884" w:type="dxa"/>
            <w:tcPrChange w:id="1034" w:author="Stuart McLarnon [NESO]" w:date="2025-09-11T10:27:00Z" w16du:dateUtc="2025-09-11T09:27:00Z">
              <w:tcPr>
                <w:tcW w:w="2884" w:type="dxa"/>
              </w:tcPr>
            </w:tcPrChange>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Change w:id="1035" w:author="Stuart McLarnon [NESO]" w:date="2025-09-11T10:27:00Z" w16du:dateUtc="2025-09-11T09:27:00Z">
              <w:tcPr>
                <w:tcW w:w="6634" w:type="dxa"/>
              </w:tcPr>
            </w:tcPrChange>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4D563B">
        <w:trPr>
          <w:cantSplit/>
          <w:trPrChange w:id="1036" w:author="Stuart McLarnon [NESO]" w:date="2025-09-11T10:27:00Z" w16du:dateUtc="2025-09-11T09:27:00Z">
            <w:trPr>
              <w:gridBefore w:val="1"/>
              <w:wBefore w:w="221" w:type="dxa"/>
              <w:cantSplit/>
            </w:trPr>
          </w:trPrChange>
        </w:trPr>
        <w:tc>
          <w:tcPr>
            <w:tcW w:w="2884" w:type="dxa"/>
            <w:tcPrChange w:id="1037" w:author="Stuart McLarnon [NESO]" w:date="2025-09-11T10:27:00Z" w16du:dateUtc="2025-09-11T09:27:00Z">
              <w:tcPr>
                <w:tcW w:w="2884" w:type="dxa"/>
              </w:tcPr>
            </w:tcPrChange>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Change w:id="1038" w:author="Stuart McLarnon [NESO]" w:date="2025-09-11T10:27:00Z" w16du:dateUtc="2025-09-11T09:27:00Z">
              <w:tcPr>
                <w:tcW w:w="6634" w:type="dxa"/>
              </w:tcPr>
            </w:tcPrChange>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4D563B">
        <w:trPr>
          <w:cantSplit/>
          <w:trPrChange w:id="1039" w:author="Stuart McLarnon [NESO]" w:date="2025-09-11T10:27:00Z" w16du:dateUtc="2025-09-11T09:27:00Z">
            <w:trPr>
              <w:gridBefore w:val="1"/>
              <w:wBefore w:w="221" w:type="dxa"/>
              <w:cantSplit/>
            </w:trPr>
          </w:trPrChange>
        </w:trPr>
        <w:tc>
          <w:tcPr>
            <w:tcW w:w="2884" w:type="dxa"/>
            <w:tcPrChange w:id="1040" w:author="Stuart McLarnon [NESO]" w:date="2025-09-11T10:27:00Z" w16du:dateUtc="2025-09-11T09:27:00Z">
              <w:tcPr>
                <w:tcW w:w="2884" w:type="dxa"/>
              </w:tcPr>
            </w:tcPrChange>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Change w:id="1041" w:author="Stuart McLarnon [NESO]" w:date="2025-09-11T10:27:00Z" w16du:dateUtc="2025-09-11T09:27:00Z">
              <w:tcPr>
                <w:tcW w:w="6634" w:type="dxa"/>
              </w:tcPr>
            </w:tcPrChange>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004D563B">
        <w:trPr>
          <w:cantSplit/>
          <w:trPrChange w:id="1042" w:author="Stuart McLarnon [NESO]" w:date="2025-09-11T10:27:00Z" w16du:dateUtc="2025-09-11T09:27:00Z">
            <w:trPr>
              <w:gridBefore w:val="1"/>
              <w:wBefore w:w="221" w:type="dxa"/>
              <w:cantSplit/>
            </w:trPr>
          </w:trPrChange>
        </w:trPr>
        <w:tc>
          <w:tcPr>
            <w:tcW w:w="2884" w:type="dxa"/>
            <w:tcPrChange w:id="1043" w:author="Stuart McLarnon [NESO]" w:date="2025-09-11T10:27:00Z" w16du:dateUtc="2025-09-11T09:27:00Z">
              <w:tcPr>
                <w:tcW w:w="2884" w:type="dxa"/>
              </w:tcPr>
            </w:tcPrChange>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Change w:id="1044" w:author="Stuart McLarnon [NESO]" w:date="2025-09-11T10:27:00Z" w16du:dateUtc="2025-09-11T09:27:00Z">
              <w:tcPr>
                <w:tcW w:w="6634" w:type="dxa"/>
              </w:tcPr>
            </w:tcPrChange>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4D563B">
        <w:trPr>
          <w:cantSplit/>
          <w:trPrChange w:id="1045" w:author="Stuart McLarnon [NESO]" w:date="2025-09-11T10:27:00Z" w16du:dateUtc="2025-09-11T09:27:00Z">
            <w:trPr>
              <w:gridBefore w:val="1"/>
              <w:wBefore w:w="221" w:type="dxa"/>
              <w:cantSplit/>
            </w:trPr>
          </w:trPrChange>
        </w:trPr>
        <w:tc>
          <w:tcPr>
            <w:tcW w:w="2884" w:type="dxa"/>
            <w:tcPrChange w:id="1046" w:author="Stuart McLarnon [NESO]" w:date="2025-09-11T10:27:00Z" w16du:dateUtc="2025-09-11T09:27:00Z">
              <w:tcPr>
                <w:tcW w:w="2884" w:type="dxa"/>
              </w:tcPr>
            </w:tcPrChange>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Change w:id="1047" w:author="Stuart McLarnon [NESO]" w:date="2025-09-11T10:27:00Z" w16du:dateUtc="2025-09-11T09:27:00Z">
              <w:tcPr>
                <w:tcW w:w="6634" w:type="dxa"/>
              </w:tcPr>
            </w:tcPrChange>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4D563B">
        <w:trPr>
          <w:cantSplit/>
          <w:trPrChange w:id="1048" w:author="Stuart McLarnon [NESO]" w:date="2025-09-11T10:27:00Z" w16du:dateUtc="2025-09-11T09:27:00Z">
            <w:trPr>
              <w:gridBefore w:val="1"/>
              <w:wBefore w:w="221" w:type="dxa"/>
              <w:cantSplit/>
            </w:trPr>
          </w:trPrChange>
        </w:trPr>
        <w:tc>
          <w:tcPr>
            <w:tcW w:w="2884" w:type="dxa"/>
            <w:tcPrChange w:id="1049" w:author="Stuart McLarnon [NESO]" w:date="2025-09-11T10:27:00Z" w16du:dateUtc="2025-09-11T09:27:00Z">
              <w:tcPr>
                <w:tcW w:w="2884" w:type="dxa"/>
              </w:tcPr>
            </w:tcPrChange>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Change w:id="1050" w:author="Stuart McLarnon [NESO]" w:date="2025-09-11T10:27:00Z" w16du:dateUtc="2025-09-11T09:27:00Z">
              <w:tcPr>
                <w:tcW w:w="6634" w:type="dxa"/>
              </w:tcPr>
            </w:tcPrChange>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4D563B">
        <w:trPr>
          <w:cantSplit/>
          <w:trPrChange w:id="1051" w:author="Stuart McLarnon [NESO]" w:date="2025-09-11T10:27:00Z" w16du:dateUtc="2025-09-11T09:27:00Z">
            <w:trPr>
              <w:gridBefore w:val="1"/>
              <w:wBefore w:w="221" w:type="dxa"/>
              <w:cantSplit/>
            </w:trPr>
          </w:trPrChange>
        </w:trPr>
        <w:tc>
          <w:tcPr>
            <w:tcW w:w="2884" w:type="dxa"/>
            <w:tcPrChange w:id="1052" w:author="Stuart McLarnon [NESO]" w:date="2025-09-11T10:27:00Z" w16du:dateUtc="2025-09-11T09:27:00Z">
              <w:tcPr>
                <w:tcW w:w="2884" w:type="dxa"/>
              </w:tcPr>
            </w:tcPrChange>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Change w:id="1053" w:author="Stuart McLarnon [NESO]" w:date="2025-09-11T10:27:00Z" w16du:dateUtc="2025-09-11T09:27:00Z">
              <w:tcPr>
                <w:tcW w:w="6634" w:type="dxa"/>
              </w:tcPr>
            </w:tcPrChange>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4D563B">
        <w:trPr>
          <w:cantSplit/>
          <w:trPrChange w:id="1054" w:author="Stuart McLarnon [NESO]" w:date="2025-09-11T10:27:00Z" w16du:dateUtc="2025-09-11T09:27:00Z">
            <w:trPr>
              <w:gridBefore w:val="1"/>
              <w:wBefore w:w="221" w:type="dxa"/>
              <w:cantSplit/>
            </w:trPr>
          </w:trPrChange>
        </w:trPr>
        <w:tc>
          <w:tcPr>
            <w:tcW w:w="2884" w:type="dxa"/>
            <w:tcPrChange w:id="1055" w:author="Stuart McLarnon [NESO]" w:date="2025-09-11T10:27:00Z" w16du:dateUtc="2025-09-11T09:27:00Z">
              <w:tcPr>
                <w:tcW w:w="2884" w:type="dxa"/>
              </w:tcPr>
            </w:tcPrChange>
          </w:tcPr>
          <w:p w14:paraId="0863E908" w14:textId="77777777" w:rsidR="00EB1E5D" w:rsidRPr="007E0B31" w:rsidRDefault="00EB1E5D" w:rsidP="00EB1E5D">
            <w:pPr>
              <w:pStyle w:val="Arial11Bold"/>
              <w:rPr>
                <w:rFonts w:cs="Arial"/>
              </w:rPr>
            </w:pPr>
            <w:r w:rsidRPr="007E0B31">
              <w:rPr>
                <w:rFonts w:cs="Arial"/>
              </w:rPr>
              <w:t>IEC</w:t>
            </w:r>
          </w:p>
        </w:tc>
        <w:tc>
          <w:tcPr>
            <w:tcW w:w="6634" w:type="dxa"/>
            <w:tcPrChange w:id="1056" w:author="Stuart McLarnon [NESO]" w:date="2025-09-11T10:27:00Z" w16du:dateUtc="2025-09-11T09:27:00Z">
              <w:tcPr>
                <w:tcW w:w="6634" w:type="dxa"/>
              </w:tcPr>
            </w:tcPrChange>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4D563B">
        <w:trPr>
          <w:cantSplit/>
          <w:trPrChange w:id="1057" w:author="Stuart McLarnon [NESO]" w:date="2025-09-11T10:27:00Z" w16du:dateUtc="2025-09-11T09:27:00Z">
            <w:trPr>
              <w:gridBefore w:val="1"/>
              <w:wBefore w:w="221" w:type="dxa"/>
              <w:cantSplit/>
            </w:trPr>
          </w:trPrChange>
        </w:trPr>
        <w:tc>
          <w:tcPr>
            <w:tcW w:w="2884" w:type="dxa"/>
            <w:tcPrChange w:id="1058" w:author="Stuart McLarnon [NESO]" w:date="2025-09-11T10:27:00Z" w16du:dateUtc="2025-09-11T09:27:00Z">
              <w:tcPr>
                <w:tcW w:w="2884" w:type="dxa"/>
              </w:tcPr>
            </w:tcPrChange>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Change w:id="1059" w:author="Stuart McLarnon [NESO]" w:date="2025-09-11T10:27:00Z" w16du:dateUtc="2025-09-11T09:27:00Z">
              <w:tcPr>
                <w:tcW w:w="6634" w:type="dxa"/>
              </w:tcPr>
            </w:tcPrChange>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4D563B">
        <w:trPr>
          <w:cantSplit/>
          <w:trPrChange w:id="1060" w:author="Stuart McLarnon [NESO]" w:date="2025-09-11T10:27:00Z" w16du:dateUtc="2025-09-11T09:27:00Z">
            <w:trPr>
              <w:gridBefore w:val="1"/>
              <w:wBefore w:w="221" w:type="dxa"/>
              <w:cantSplit/>
            </w:trPr>
          </w:trPrChange>
        </w:trPr>
        <w:tc>
          <w:tcPr>
            <w:tcW w:w="2884" w:type="dxa"/>
            <w:tcPrChange w:id="1061" w:author="Stuart McLarnon [NESO]" w:date="2025-09-11T10:27:00Z" w16du:dateUtc="2025-09-11T09:27:00Z">
              <w:tcPr>
                <w:tcW w:w="2884" w:type="dxa"/>
              </w:tcPr>
            </w:tcPrChange>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Change w:id="1062" w:author="Stuart McLarnon [NESO]" w:date="2025-09-11T10:27:00Z" w16du:dateUtc="2025-09-11T09:27:00Z">
              <w:tcPr>
                <w:tcW w:w="6634" w:type="dxa"/>
              </w:tcPr>
            </w:tcPrChange>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4D563B">
        <w:trPr>
          <w:cantSplit/>
          <w:trPrChange w:id="1063" w:author="Stuart McLarnon [NESO]" w:date="2025-09-11T10:27:00Z" w16du:dateUtc="2025-09-11T09:27:00Z">
            <w:trPr>
              <w:gridBefore w:val="1"/>
              <w:wBefore w:w="221" w:type="dxa"/>
              <w:cantSplit/>
            </w:trPr>
          </w:trPrChange>
        </w:trPr>
        <w:tc>
          <w:tcPr>
            <w:tcW w:w="2884" w:type="dxa"/>
            <w:tcPrChange w:id="1064" w:author="Stuart McLarnon [NESO]" w:date="2025-09-11T10:27:00Z" w16du:dateUtc="2025-09-11T09:27:00Z">
              <w:tcPr>
                <w:tcW w:w="2884" w:type="dxa"/>
              </w:tcPr>
            </w:tcPrChange>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Change w:id="1065" w:author="Stuart McLarnon [NESO]" w:date="2025-09-11T10:27:00Z" w16du:dateUtc="2025-09-11T09:27:00Z">
              <w:tcPr>
                <w:tcW w:w="6634" w:type="dxa"/>
              </w:tcPr>
            </w:tcPrChange>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4D563B">
        <w:trPr>
          <w:cantSplit/>
          <w:trPrChange w:id="1066" w:author="Stuart McLarnon [NESO]" w:date="2025-09-11T10:27:00Z" w16du:dateUtc="2025-09-11T09:27:00Z">
            <w:trPr>
              <w:gridBefore w:val="1"/>
              <w:wBefore w:w="221" w:type="dxa"/>
              <w:cantSplit/>
            </w:trPr>
          </w:trPrChange>
        </w:trPr>
        <w:tc>
          <w:tcPr>
            <w:tcW w:w="2884" w:type="dxa"/>
            <w:tcPrChange w:id="1067" w:author="Stuart McLarnon [NESO]" w:date="2025-09-11T10:27:00Z" w16du:dateUtc="2025-09-11T09:27:00Z">
              <w:tcPr>
                <w:tcW w:w="2884" w:type="dxa"/>
              </w:tcPr>
            </w:tcPrChange>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Change w:id="1068" w:author="Stuart McLarnon [NESO]" w:date="2025-09-11T10:27:00Z" w16du:dateUtc="2025-09-11T09:27:00Z">
              <w:tcPr>
                <w:tcW w:w="6634" w:type="dxa"/>
              </w:tcPr>
            </w:tcPrChange>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004D563B">
        <w:trPr>
          <w:cantSplit/>
          <w:trPrChange w:id="1069" w:author="Stuart McLarnon [NESO]" w:date="2025-09-11T10:27:00Z" w16du:dateUtc="2025-09-11T09:27:00Z">
            <w:trPr>
              <w:gridBefore w:val="1"/>
              <w:wBefore w:w="221" w:type="dxa"/>
              <w:cantSplit/>
            </w:trPr>
          </w:trPrChange>
        </w:trPr>
        <w:tc>
          <w:tcPr>
            <w:tcW w:w="2884" w:type="dxa"/>
            <w:tcPrChange w:id="1070" w:author="Stuart McLarnon [NESO]" w:date="2025-09-11T10:27:00Z" w16du:dateUtc="2025-09-11T09:27:00Z">
              <w:tcPr>
                <w:tcW w:w="2884" w:type="dxa"/>
              </w:tcPr>
            </w:tcPrChange>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Change w:id="1071" w:author="Stuart McLarnon [NESO]" w:date="2025-09-11T10:27:00Z" w16du:dateUtc="2025-09-11T09:27:00Z">
              <w:tcPr>
                <w:tcW w:w="6634" w:type="dxa"/>
              </w:tcPr>
            </w:tcPrChange>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4D563B">
        <w:trPr>
          <w:cantSplit/>
          <w:trPrChange w:id="1072" w:author="Stuart McLarnon [NESO]" w:date="2025-09-11T10:27:00Z" w16du:dateUtc="2025-09-11T09:27:00Z">
            <w:trPr>
              <w:gridBefore w:val="1"/>
              <w:wBefore w:w="221" w:type="dxa"/>
              <w:cantSplit/>
            </w:trPr>
          </w:trPrChange>
        </w:trPr>
        <w:tc>
          <w:tcPr>
            <w:tcW w:w="2884" w:type="dxa"/>
            <w:tcPrChange w:id="1073" w:author="Stuart McLarnon [NESO]" w:date="2025-09-11T10:27:00Z" w16du:dateUtc="2025-09-11T09:27:00Z">
              <w:tcPr>
                <w:tcW w:w="2884" w:type="dxa"/>
              </w:tcPr>
            </w:tcPrChange>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Change w:id="1074" w:author="Stuart McLarnon [NESO]" w:date="2025-09-11T10:27:00Z" w16du:dateUtc="2025-09-11T09:27:00Z">
              <w:tcPr>
                <w:tcW w:w="6634" w:type="dxa"/>
              </w:tcPr>
            </w:tcPrChange>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4D563B">
        <w:trPr>
          <w:cantSplit/>
          <w:trPrChange w:id="1075" w:author="Stuart McLarnon [NESO]" w:date="2025-09-11T10:27:00Z" w16du:dateUtc="2025-09-11T09:27:00Z">
            <w:trPr>
              <w:gridBefore w:val="1"/>
              <w:wBefore w:w="221" w:type="dxa"/>
              <w:cantSplit/>
            </w:trPr>
          </w:trPrChange>
        </w:trPr>
        <w:tc>
          <w:tcPr>
            <w:tcW w:w="2884" w:type="dxa"/>
            <w:tcPrChange w:id="1076" w:author="Stuart McLarnon [NESO]" w:date="2025-09-11T10:27:00Z" w16du:dateUtc="2025-09-11T09:27:00Z">
              <w:tcPr>
                <w:tcW w:w="2884" w:type="dxa"/>
              </w:tcPr>
            </w:tcPrChange>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Change w:id="1077" w:author="Stuart McLarnon [NESO]" w:date="2025-09-11T10:27:00Z" w16du:dateUtc="2025-09-11T09:27:00Z">
              <w:tcPr>
                <w:tcW w:w="6634" w:type="dxa"/>
              </w:tcPr>
            </w:tcPrChange>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4D563B">
        <w:trPr>
          <w:cantSplit/>
          <w:trPrChange w:id="1078" w:author="Stuart McLarnon [NESO]" w:date="2025-09-11T10:27:00Z" w16du:dateUtc="2025-09-11T09:27:00Z">
            <w:trPr>
              <w:gridBefore w:val="1"/>
              <w:wBefore w:w="221" w:type="dxa"/>
              <w:cantSplit/>
            </w:trPr>
          </w:trPrChange>
        </w:trPr>
        <w:tc>
          <w:tcPr>
            <w:tcW w:w="2884" w:type="dxa"/>
            <w:tcPrChange w:id="1079" w:author="Stuart McLarnon [NESO]" w:date="2025-09-11T10:27:00Z" w16du:dateUtc="2025-09-11T09:27:00Z">
              <w:tcPr>
                <w:tcW w:w="2884" w:type="dxa"/>
              </w:tcPr>
            </w:tcPrChange>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Change w:id="1080" w:author="Stuart McLarnon [NESO]" w:date="2025-09-11T10:27:00Z" w16du:dateUtc="2025-09-11T09:27:00Z">
              <w:tcPr>
                <w:tcW w:w="6634" w:type="dxa"/>
              </w:tcPr>
            </w:tcPrChange>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4D563B">
        <w:trPr>
          <w:cantSplit/>
          <w:trPrChange w:id="1081" w:author="Stuart McLarnon [NESO]" w:date="2025-09-11T10:27:00Z" w16du:dateUtc="2025-09-11T09:27:00Z">
            <w:trPr>
              <w:gridBefore w:val="1"/>
              <w:wBefore w:w="221" w:type="dxa"/>
              <w:cantSplit/>
            </w:trPr>
          </w:trPrChange>
        </w:trPr>
        <w:tc>
          <w:tcPr>
            <w:tcW w:w="2884" w:type="dxa"/>
            <w:tcPrChange w:id="1082" w:author="Stuart McLarnon [NESO]" w:date="2025-09-11T10:27:00Z" w16du:dateUtc="2025-09-11T09:27:00Z">
              <w:tcPr>
                <w:tcW w:w="2884" w:type="dxa"/>
              </w:tcPr>
            </w:tcPrChange>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Change w:id="1083" w:author="Stuart McLarnon [NESO]" w:date="2025-09-11T10:27:00Z" w16du:dateUtc="2025-09-11T09:27:00Z">
              <w:tcPr>
                <w:tcW w:w="6634" w:type="dxa"/>
              </w:tcPr>
            </w:tcPrChange>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4D563B">
        <w:trPr>
          <w:cantSplit/>
          <w:trPrChange w:id="1084" w:author="Stuart McLarnon [NESO]" w:date="2025-09-11T10:27:00Z" w16du:dateUtc="2025-09-11T09:27:00Z">
            <w:trPr>
              <w:gridBefore w:val="1"/>
              <w:wBefore w:w="221" w:type="dxa"/>
              <w:cantSplit/>
            </w:trPr>
          </w:trPrChange>
        </w:trPr>
        <w:tc>
          <w:tcPr>
            <w:tcW w:w="2884" w:type="dxa"/>
            <w:tcPrChange w:id="1085" w:author="Stuart McLarnon [NESO]" w:date="2025-09-11T10:27:00Z" w16du:dateUtc="2025-09-11T09:27:00Z">
              <w:tcPr>
                <w:tcW w:w="2884" w:type="dxa"/>
              </w:tcPr>
            </w:tcPrChange>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Change w:id="1086" w:author="Stuart McLarnon [NESO]" w:date="2025-09-11T10:27:00Z" w16du:dateUtc="2025-09-11T09:27:00Z">
              <w:tcPr>
                <w:tcW w:w="6634" w:type="dxa"/>
              </w:tcPr>
            </w:tcPrChange>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4D563B">
        <w:trPr>
          <w:cantSplit/>
          <w:trPrChange w:id="1087" w:author="Stuart McLarnon [NESO]" w:date="2025-09-11T10:27:00Z" w16du:dateUtc="2025-09-11T09:27:00Z">
            <w:trPr>
              <w:gridBefore w:val="1"/>
              <w:wBefore w:w="221" w:type="dxa"/>
              <w:cantSplit/>
            </w:trPr>
          </w:trPrChange>
        </w:trPr>
        <w:tc>
          <w:tcPr>
            <w:tcW w:w="2884" w:type="dxa"/>
            <w:tcPrChange w:id="1088" w:author="Stuart McLarnon [NESO]" w:date="2025-09-11T10:27:00Z" w16du:dateUtc="2025-09-11T09:27:00Z">
              <w:tcPr>
                <w:tcW w:w="2884" w:type="dxa"/>
              </w:tcPr>
            </w:tcPrChange>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Change w:id="1089" w:author="Stuart McLarnon [NESO]" w:date="2025-09-11T10:27:00Z" w16du:dateUtc="2025-09-11T09:27:00Z">
              <w:tcPr>
                <w:tcW w:w="6634" w:type="dxa"/>
              </w:tcPr>
            </w:tcPrChange>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004D563B">
        <w:trPr>
          <w:cantSplit/>
          <w:trPrChange w:id="1090" w:author="Stuart McLarnon [NESO]" w:date="2025-09-11T10:27:00Z" w16du:dateUtc="2025-09-11T09:27:00Z">
            <w:trPr>
              <w:gridBefore w:val="1"/>
              <w:wBefore w:w="221" w:type="dxa"/>
              <w:cantSplit/>
            </w:trPr>
          </w:trPrChange>
        </w:trPr>
        <w:tc>
          <w:tcPr>
            <w:tcW w:w="2884" w:type="dxa"/>
            <w:tcPrChange w:id="1091" w:author="Stuart McLarnon [NESO]" w:date="2025-09-11T10:27:00Z" w16du:dateUtc="2025-09-11T09:27:00Z">
              <w:tcPr>
                <w:tcW w:w="2884" w:type="dxa"/>
              </w:tcPr>
            </w:tcPrChange>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Change w:id="1092" w:author="Stuart McLarnon [NESO]" w:date="2025-09-11T10:27:00Z" w16du:dateUtc="2025-09-11T09:27:00Z">
              <w:tcPr>
                <w:tcW w:w="6634" w:type="dxa"/>
              </w:tcPr>
            </w:tcPrChange>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3A32FFC8" w14:textId="77777777" w:rsidTr="004D563B">
        <w:trPr>
          <w:cantSplit/>
          <w:trHeight w:val="300"/>
          <w:trPrChange w:id="1093" w:author="Stuart McLarnon [NESO]" w:date="2025-09-11T10:27:00Z" w16du:dateUtc="2025-09-11T09:27:00Z">
            <w:trPr>
              <w:gridBefore w:val="1"/>
              <w:wBefore w:w="221" w:type="dxa"/>
              <w:cantSplit/>
              <w:trHeight w:val="300"/>
            </w:trPr>
          </w:trPrChange>
        </w:trPr>
        <w:tc>
          <w:tcPr>
            <w:tcW w:w="2884" w:type="dxa"/>
            <w:tcPrChange w:id="1094" w:author="Stuart McLarnon [NESO]" w:date="2025-09-11T10:27:00Z" w16du:dateUtc="2025-09-11T09:27:00Z">
              <w:tcPr>
                <w:tcW w:w="2884" w:type="dxa"/>
              </w:tcPr>
            </w:tcPrChange>
          </w:tcPr>
          <w:p w14:paraId="6B858BE5" w14:textId="77777777" w:rsidR="55EF09DB" w:rsidRDefault="55EF09DB" w:rsidP="004E64E8">
            <w:pPr>
              <w:pStyle w:val="Arial11Bold"/>
              <w:rPr>
                <w:rFonts w:cs="Arial"/>
              </w:rPr>
            </w:pPr>
            <w:r w:rsidRPr="38E6A229">
              <w:rPr>
                <w:rFonts w:cs="Arial"/>
              </w:rPr>
              <w:t>Information Request Notice</w:t>
            </w:r>
          </w:p>
        </w:tc>
        <w:tc>
          <w:tcPr>
            <w:tcW w:w="6634" w:type="dxa"/>
            <w:tcPrChange w:id="1095" w:author="Stuart McLarnon [NESO]" w:date="2025-09-11T10:27:00Z" w16du:dateUtc="2025-09-11T09:27:00Z">
              <w:tcPr>
                <w:tcW w:w="6634" w:type="dxa"/>
              </w:tcPr>
            </w:tcPrChange>
          </w:tcPr>
          <w:p w14:paraId="7D54D316" w14:textId="77777777"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29BC1789" w14:textId="77777777" w:rsidTr="004D563B">
        <w:trPr>
          <w:cantSplit/>
          <w:trHeight w:val="300"/>
          <w:trPrChange w:id="1096" w:author="Stuart McLarnon [NESO]" w:date="2025-09-11T10:27:00Z" w16du:dateUtc="2025-09-11T09:27:00Z">
            <w:trPr>
              <w:gridBefore w:val="1"/>
              <w:wBefore w:w="221" w:type="dxa"/>
              <w:cantSplit/>
              <w:trHeight w:val="300"/>
            </w:trPr>
          </w:trPrChange>
        </w:trPr>
        <w:tc>
          <w:tcPr>
            <w:tcW w:w="2884" w:type="dxa"/>
            <w:tcPrChange w:id="1097" w:author="Stuart McLarnon [NESO]" w:date="2025-09-11T10:27:00Z" w16du:dateUtc="2025-09-11T09:27:00Z">
              <w:tcPr>
                <w:tcW w:w="2884" w:type="dxa"/>
              </w:tcPr>
            </w:tcPrChange>
          </w:tcPr>
          <w:p w14:paraId="518B812F" w14:textId="77777777" w:rsidR="2B0C7085" w:rsidRDefault="2B0C7085" w:rsidP="004E64E8">
            <w:pPr>
              <w:pStyle w:val="Arial11Bold"/>
              <w:rPr>
                <w:rFonts w:cs="Arial"/>
              </w:rPr>
            </w:pPr>
            <w:r w:rsidRPr="38E6A229">
              <w:rPr>
                <w:rFonts w:cs="Arial"/>
              </w:rPr>
              <w:lastRenderedPageBreak/>
              <w:t>Information Request Statement</w:t>
            </w:r>
          </w:p>
        </w:tc>
        <w:tc>
          <w:tcPr>
            <w:tcW w:w="6634" w:type="dxa"/>
            <w:tcPrChange w:id="1098" w:author="Stuart McLarnon [NESO]" w:date="2025-09-11T10:27:00Z" w16du:dateUtc="2025-09-11T09:27:00Z">
              <w:tcPr>
                <w:tcW w:w="6634" w:type="dxa"/>
              </w:tcPr>
            </w:tcPrChange>
          </w:tcPr>
          <w:p w14:paraId="6FE7C6A2" w14:textId="77777777"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EB1E5D" w:rsidRPr="007E0B31" w14:paraId="5D104123" w14:textId="77777777" w:rsidTr="004D563B">
        <w:trPr>
          <w:cantSplit/>
          <w:trPrChange w:id="1099" w:author="Stuart McLarnon [NESO]" w:date="2025-09-11T10:27:00Z" w16du:dateUtc="2025-09-11T09:27:00Z">
            <w:trPr>
              <w:gridBefore w:val="1"/>
              <w:wBefore w:w="221" w:type="dxa"/>
              <w:cantSplit/>
            </w:trPr>
          </w:trPrChange>
        </w:trPr>
        <w:tc>
          <w:tcPr>
            <w:tcW w:w="2884" w:type="dxa"/>
            <w:tcPrChange w:id="1100" w:author="Stuart McLarnon [NESO]" w:date="2025-09-11T10:27:00Z" w16du:dateUtc="2025-09-11T09:27:00Z">
              <w:tcPr>
                <w:tcW w:w="2884" w:type="dxa"/>
              </w:tcPr>
            </w:tcPrChange>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Change w:id="1101" w:author="Stuart McLarnon [NESO]" w:date="2025-09-11T10:27:00Z" w16du:dateUtc="2025-09-11T09:27:00Z">
              <w:tcPr>
                <w:tcW w:w="6634" w:type="dxa"/>
              </w:tcPr>
            </w:tcPrChange>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4D563B">
        <w:trPr>
          <w:cantSplit/>
          <w:trPrChange w:id="1102" w:author="Stuart McLarnon [NESO]" w:date="2025-09-11T10:27:00Z" w16du:dateUtc="2025-09-11T09:27:00Z">
            <w:trPr>
              <w:gridBefore w:val="1"/>
              <w:wBefore w:w="221" w:type="dxa"/>
              <w:cantSplit/>
            </w:trPr>
          </w:trPrChange>
        </w:trPr>
        <w:tc>
          <w:tcPr>
            <w:tcW w:w="2884" w:type="dxa"/>
            <w:tcPrChange w:id="1103" w:author="Stuart McLarnon [NESO]" w:date="2025-09-11T10:27:00Z" w16du:dateUtc="2025-09-11T09:27:00Z">
              <w:tcPr>
                <w:tcW w:w="2884" w:type="dxa"/>
              </w:tcPr>
            </w:tcPrChange>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Change w:id="1104" w:author="Stuart McLarnon [NESO]" w:date="2025-09-11T10:27:00Z" w16du:dateUtc="2025-09-11T09:27:00Z">
              <w:tcPr>
                <w:tcW w:w="6634" w:type="dxa"/>
              </w:tcPr>
            </w:tcPrChange>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4D563B">
        <w:trPr>
          <w:cantSplit/>
          <w:trPrChange w:id="1105" w:author="Stuart McLarnon [NESO]" w:date="2025-09-11T10:27:00Z" w16du:dateUtc="2025-09-11T09:27:00Z">
            <w:trPr>
              <w:gridBefore w:val="1"/>
              <w:wBefore w:w="221" w:type="dxa"/>
              <w:cantSplit/>
            </w:trPr>
          </w:trPrChange>
        </w:trPr>
        <w:tc>
          <w:tcPr>
            <w:tcW w:w="2884" w:type="dxa"/>
            <w:tcPrChange w:id="1106" w:author="Stuart McLarnon [NESO]" w:date="2025-09-11T10:27:00Z" w16du:dateUtc="2025-09-11T09:27:00Z">
              <w:tcPr>
                <w:tcW w:w="2884" w:type="dxa"/>
              </w:tcPr>
            </w:tcPrChange>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Change w:id="1107" w:author="Stuart McLarnon [NESO]" w:date="2025-09-11T10:27:00Z" w16du:dateUtc="2025-09-11T09:27:00Z">
              <w:tcPr>
                <w:tcW w:w="6634" w:type="dxa"/>
              </w:tcPr>
            </w:tcPrChange>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4D563B">
        <w:trPr>
          <w:cantSplit/>
          <w:trPrChange w:id="1108" w:author="Stuart McLarnon [NESO]" w:date="2025-09-11T10:27:00Z" w16du:dateUtc="2025-09-11T09:27:00Z">
            <w:trPr>
              <w:gridBefore w:val="1"/>
              <w:wBefore w:w="221" w:type="dxa"/>
              <w:cantSplit/>
            </w:trPr>
          </w:trPrChange>
        </w:trPr>
        <w:tc>
          <w:tcPr>
            <w:tcW w:w="2884" w:type="dxa"/>
            <w:tcPrChange w:id="1109" w:author="Stuart McLarnon [NESO]" w:date="2025-09-11T10:27:00Z" w16du:dateUtc="2025-09-11T09:27:00Z">
              <w:tcPr>
                <w:tcW w:w="2884" w:type="dxa"/>
              </w:tcPr>
            </w:tcPrChange>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Change w:id="1110" w:author="Stuart McLarnon [NESO]" w:date="2025-09-11T10:27:00Z" w16du:dateUtc="2025-09-11T09:27:00Z">
              <w:tcPr>
                <w:tcW w:w="6634" w:type="dxa"/>
              </w:tcPr>
            </w:tcPrChange>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004D563B">
        <w:trPr>
          <w:cantSplit/>
          <w:trPrChange w:id="1111" w:author="Stuart McLarnon [NESO]" w:date="2025-09-11T10:27:00Z" w16du:dateUtc="2025-09-11T09:27:00Z">
            <w:trPr>
              <w:gridBefore w:val="1"/>
              <w:wBefore w:w="221" w:type="dxa"/>
              <w:cantSplit/>
            </w:trPr>
          </w:trPrChange>
        </w:trPr>
        <w:tc>
          <w:tcPr>
            <w:tcW w:w="2884" w:type="dxa"/>
            <w:tcPrChange w:id="1112" w:author="Stuart McLarnon [NESO]" w:date="2025-09-11T10:27:00Z" w16du:dateUtc="2025-09-11T09:27:00Z">
              <w:tcPr>
                <w:tcW w:w="2884" w:type="dxa"/>
              </w:tcPr>
            </w:tcPrChange>
          </w:tcPr>
          <w:p w14:paraId="5A3DE7CB" w14:textId="647F140D" w:rsidR="000B76B9" w:rsidRPr="007E0B31" w:rsidRDefault="00E71BE7" w:rsidP="00EB1E5D">
            <w:pPr>
              <w:pStyle w:val="Arial11Bold"/>
              <w:rPr>
                <w:rFonts w:cs="Arial"/>
              </w:rPr>
            </w:pPr>
            <w:r>
              <w:rPr>
                <w:rFonts w:cs="Arial"/>
              </w:rPr>
              <w:t>Interconnector</w:t>
            </w:r>
          </w:p>
        </w:tc>
        <w:tc>
          <w:tcPr>
            <w:tcW w:w="6634" w:type="dxa"/>
            <w:tcPrChange w:id="1113" w:author="Stuart McLarnon [NESO]" w:date="2025-09-11T10:27:00Z" w16du:dateUtc="2025-09-11T09:27:00Z">
              <w:tcPr>
                <w:tcW w:w="6634" w:type="dxa"/>
              </w:tcPr>
            </w:tcPrChange>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004D563B">
        <w:trPr>
          <w:cantSplit/>
          <w:trPrChange w:id="1114" w:author="Stuart McLarnon [NESO]" w:date="2025-09-11T10:27:00Z" w16du:dateUtc="2025-09-11T09:27:00Z">
            <w:trPr>
              <w:gridBefore w:val="1"/>
              <w:wBefore w:w="221" w:type="dxa"/>
              <w:cantSplit/>
            </w:trPr>
          </w:trPrChange>
        </w:trPr>
        <w:tc>
          <w:tcPr>
            <w:tcW w:w="2884" w:type="dxa"/>
            <w:tcPrChange w:id="1115" w:author="Stuart McLarnon [NESO]" w:date="2025-09-11T10:27:00Z" w16du:dateUtc="2025-09-11T09:27:00Z">
              <w:tcPr>
                <w:tcW w:w="2884" w:type="dxa"/>
              </w:tcPr>
            </w:tcPrChange>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Change w:id="1116" w:author="Stuart McLarnon [NESO]" w:date="2025-09-11T10:27:00Z" w16du:dateUtc="2025-09-11T09:27:00Z">
              <w:tcPr>
                <w:tcW w:w="6634" w:type="dxa"/>
              </w:tcPr>
            </w:tcPrChange>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4D563B">
        <w:trPr>
          <w:cantSplit/>
          <w:trPrChange w:id="1117" w:author="Stuart McLarnon [NESO]" w:date="2025-09-11T10:27:00Z" w16du:dateUtc="2025-09-11T09:27:00Z">
            <w:trPr>
              <w:gridBefore w:val="1"/>
              <w:wBefore w:w="221" w:type="dxa"/>
              <w:cantSplit/>
            </w:trPr>
          </w:trPrChange>
        </w:trPr>
        <w:tc>
          <w:tcPr>
            <w:tcW w:w="2884" w:type="dxa"/>
            <w:tcPrChange w:id="1118" w:author="Stuart McLarnon [NESO]" w:date="2025-09-11T10:27:00Z" w16du:dateUtc="2025-09-11T09:27:00Z">
              <w:tcPr>
                <w:tcW w:w="2884" w:type="dxa"/>
              </w:tcPr>
            </w:tcPrChange>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Change w:id="1119" w:author="Stuart McLarnon [NESO]" w:date="2025-09-11T10:27:00Z" w16du:dateUtc="2025-09-11T09:27:00Z">
              <w:tcPr>
                <w:tcW w:w="6634" w:type="dxa"/>
              </w:tcPr>
            </w:tcPrChange>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4D563B">
        <w:trPr>
          <w:cantSplit/>
          <w:trPrChange w:id="1120" w:author="Stuart McLarnon [NESO]" w:date="2025-09-11T10:27:00Z" w16du:dateUtc="2025-09-11T09:27:00Z">
            <w:trPr>
              <w:gridBefore w:val="1"/>
              <w:wBefore w:w="221" w:type="dxa"/>
              <w:cantSplit/>
            </w:trPr>
          </w:trPrChange>
        </w:trPr>
        <w:tc>
          <w:tcPr>
            <w:tcW w:w="2884" w:type="dxa"/>
            <w:tcPrChange w:id="1121" w:author="Stuart McLarnon [NESO]" w:date="2025-09-11T10:27:00Z" w16du:dateUtc="2025-09-11T09:27:00Z">
              <w:tcPr>
                <w:tcW w:w="2884" w:type="dxa"/>
              </w:tcPr>
            </w:tcPrChange>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Change w:id="1122" w:author="Stuart McLarnon [NESO]" w:date="2025-09-11T10:27:00Z" w16du:dateUtc="2025-09-11T09:27:00Z">
              <w:tcPr>
                <w:tcW w:w="6634" w:type="dxa"/>
              </w:tcPr>
            </w:tcPrChange>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4D563B">
        <w:trPr>
          <w:cantSplit/>
          <w:trPrChange w:id="1123" w:author="Stuart McLarnon [NESO]" w:date="2025-09-11T10:27:00Z" w16du:dateUtc="2025-09-11T09:27:00Z">
            <w:trPr>
              <w:gridBefore w:val="1"/>
              <w:wBefore w:w="221" w:type="dxa"/>
              <w:cantSplit/>
            </w:trPr>
          </w:trPrChange>
        </w:trPr>
        <w:tc>
          <w:tcPr>
            <w:tcW w:w="2884" w:type="dxa"/>
            <w:tcPrChange w:id="1124" w:author="Stuart McLarnon [NESO]" w:date="2025-09-11T10:27:00Z" w16du:dateUtc="2025-09-11T09:27:00Z">
              <w:tcPr>
                <w:tcW w:w="2884" w:type="dxa"/>
              </w:tcPr>
            </w:tcPrChange>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Change w:id="1125" w:author="Stuart McLarnon [NESO]" w:date="2025-09-11T10:27:00Z" w16du:dateUtc="2025-09-11T09:27:00Z">
              <w:tcPr>
                <w:tcW w:w="6634" w:type="dxa"/>
              </w:tcPr>
            </w:tcPrChange>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004D563B">
        <w:trPr>
          <w:cantSplit/>
          <w:trPrChange w:id="1126" w:author="Stuart McLarnon [NESO]" w:date="2025-09-11T10:27:00Z" w16du:dateUtc="2025-09-11T09:27:00Z">
            <w:trPr>
              <w:gridBefore w:val="1"/>
              <w:wBefore w:w="221" w:type="dxa"/>
              <w:cantSplit/>
            </w:trPr>
          </w:trPrChange>
        </w:trPr>
        <w:tc>
          <w:tcPr>
            <w:tcW w:w="2884" w:type="dxa"/>
            <w:tcPrChange w:id="1127" w:author="Stuart McLarnon [NESO]" w:date="2025-09-11T10:27:00Z" w16du:dateUtc="2025-09-11T09:27:00Z">
              <w:tcPr>
                <w:tcW w:w="2884" w:type="dxa"/>
              </w:tcPr>
            </w:tcPrChange>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Change w:id="1128" w:author="Stuart McLarnon [NESO]" w:date="2025-09-11T10:27:00Z" w16du:dateUtc="2025-09-11T09:27:00Z">
              <w:tcPr>
                <w:tcW w:w="6634" w:type="dxa"/>
              </w:tcPr>
            </w:tcPrChange>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004D563B">
        <w:trPr>
          <w:cantSplit/>
          <w:trPrChange w:id="1129" w:author="Stuart McLarnon [NESO]" w:date="2025-09-11T10:27:00Z" w16du:dateUtc="2025-09-11T09:27:00Z">
            <w:trPr>
              <w:gridBefore w:val="1"/>
              <w:wBefore w:w="221" w:type="dxa"/>
              <w:cantSplit/>
            </w:trPr>
          </w:trPrChange>
        </w:trPr>
        <w:tc>
          <w:tcPr>
            <w:tcW w:w="2884" w:type="dxa"/>
            <w:tcPrChange w:id="1130" w:author="Stuart McLarnon [NESO]" w:date="2025-09-11T10:27:00Z" w16du:dateUtc="2025-09-11T09:27:00Z">
              <w:tcPr>
                <w:tcW w:w="2884" w:type="dxa"/>
              </w:tcPr>
            </w:tcPrChange>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Change w:id="1131" w:author="Stuart McLarnon [NESO]" w:date="2025-09-11T10:27:00Z" w16du:dateUtc="2025-09-11T09:27:00Z">
              <w:tcPr>
                <w:tcW w:w="6634" w:type="dxa"/>
              </w:tcPr>
            </w:tcPrChange>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4D563B">
        <w:trPr>
          <w:cantSplit/>
          <w:trPrChange w:id="1132" w:author="Stuart McLarnon [NESO]" w:date="2025-09-11T10:27:00Z" w16du:dateUtc="2025-09-11T09:27:00Z">
            <w:trPr>
              <w:gridBefore w:val="1"/>
              <w:wBefore w:w="221" w:type="dxa"/>
              <w:cantSplit/>
            </w:trPr>
          </w:trPrChange>
        </w:trPr>
        <w:tc>
          <w:tcPr>
            <w:tcW w:w="2884" w:type="dxa"/>
            <w:tcPrChange w:id="1133" w:author="Stuart McLarnon [NESO]" w:date="2025-09-11T10:27:00Z" w16du:dateUtc="2025-09-11T09:27:00Z">
              <w:tcPr>
                <w:tcW w:w="2884" w:type="dxa"/>
              </w:tcPr>
            </w:tcPrChange>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Change w:id="1134" w:author="Stuart McLarnon [NESO]" w:date="2025-09-11T10:27:00Z" w16du:dateUtc="2025-09-11T09:27:00Z">
              <w:tcPr>
                <w:tcW w:w="6634" w:type="dxa"/>
              </w:tcPr>
            </w:tcPrChange>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4D563B">
        <w:trPr>
          <w:cantSplit/>
          <w:trPrChange w:id="1135" w:author="Stuart McLarnon [NESO]" w:date="2025-09-11T10:27:00Z" w16du:dateUtc="2025-09-11T09:27:00Z">
            <w:trPr>
              <w:gridBefore w:val="1"/>
              <w:wBefore w:w="221" w:type="dxa"/>
              <w:cantSplit/>
            </w:trPr>
          </w:trPrChange>
        </w:trPr>
        <w:tc>
          <w:tcPr>
            <w:tcW w:w="2884" w:type="dxa"/>
            <w:tcPrChange w:id="1136" w:author="Stuart McLarnon [NESO]" w:date="2025-09-11T10:27:00Z" w16du:dateUtc="2025-09-11T09:27:00Z">
              <w:tcPr>
                <w:tcW w:w="2884" w:type="dxa"/>
              </w:tcPr>
            </w:tcPrChange>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Change w:id="1137" w:author="Stuart McLarnon [NESO]" w:date="2025-09-11T10:27:00Z" w16du:dateUtc="2025-09-11T09:27:00Z">
              <w:tcPr>
                <w:tcW w:w="6634" w:type="dxa"/>
              </w:tcPr>
            </w:tcPrChange>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4D563B">
        <w:trPr>
          <w:cantSplit/>
          <w:trPrChange w:id="1138" w:author="Stuart McLarnon [NESO]" w:date="2025-09-11T10:27:00Z" w16du:dateUtc="2025-09-11T09:27:00Z">
            <w:trPr>
              <w:gridBefore w:val="1"/>
              <w:wBefore w:w="221" w:type="dxa"/>
              <w:cantSplit/>
            </w:trPr>
          </w:trPrChange>
        </w:trPr>
        <w:tc>
          <w:tcPr>
            <w:tcW w:w="2884" w:type="dxa"/>
            <w:tcPrChange w:id="1139" w:author="Stuart McLarnon [NESO]" w:date="2025-09-11T10:27:00Z" w16du:dateUtc="2025-09-11T09:27:00Z">
              <w:tcPr>
                <w:tcW w:w="2884" w:type="dxa"/>
              </w:tcPr>
            </w:tcPrChange>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Change w:id="1140" w:author="Stuart McLarnon [NESO]" w:date="2025-09-11T10:27:00Z" w16du:dateUtc="2025-09-11T09:27:00Z">
              <w:tcPr>
                <w:tcW w:w="6634" w:type="dxa"/>
              </w:tcPr>
            </w:tcPrChange>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4D563B">
        <w:trPr>
          <w:cantSplit/>
          <w:trPrChange w:id="1141" w:author="Stuart McLarnon [NESO]" w:date="2025-09-11T10:27:00Z" w16du:dateUtc="2025-09-11T09:27:00Z">
            <w:trPr>
              <w:gridBefore w:val="1"/>
              <w:wBefore w:w="221" w:type="dxa"/>
              <w:cantSplit/>
            </w:trPr>
          </w:trPrChange>
        </w:trPr>
        <w:tc>
          <w:tcPr>
            <w:tcW w:w="2884" w:type="dxa"/>
            <w:tcPrChange w:id="1142" w:author="Stuart McLarnon [NESO]" w:date="2025-09-11T10:27:00Z" w16du:dateUtc="2025-09-11T09:27:00Z">
              <w:tcPr>
                <w:tcW w:w="2884" w:type="dxa"/>
              </w:tcPr>
            </w:tcPrChange>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Change w:id="1143" w:author="Stuart McLarnon [NESO]" w:date="2025-09-11T10:27:00Z" w16du:dateUtc="2025-09-11T09:27:00Z">
              <w:tcPr>
                <w:tcW w:w="6634" w:type="dxa"/>
              </w:tcPr>
            </w:tcPrChange>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6E513958" w14:textId="77777777" w:rsidTr="004D563B">
        <w:trPr>
          <w:cantSplit/>
          <w:trPrChange w:id="1144" w:author="Stuart McLarnon [NESO]" w:date="2025-09-11T10:27:00Z" w16du:dateUtc="2025-09-11T09:27:00Z">
            <w:trPr>
              <w:gridBefore w:val="1"/>
              <w:wBefore w:w="221" w:type="dxa"/>
              <w:cantSplit/>
            </w:trPr>
          </w:trPrChange>
        </w:trPr>
        <w:tc>
          <w:tcPr>
            <w:tcW w:w="2884" w:type="dxa"/>
            <w:tcPrChange w:id="1145" w:author="Stuart McLarnon [NESO]" w:date="2025-09-11T10:27:00Z" w16du:dateUtc="2025-09-11T09:27:00Z">
              <w:tcPr>
                <w:tcW w:w="2884" w:type="dxa"/>
              </w:tcPr>
            </w:tcPrChange>
          </w:tcPr>
          <w:p w14:paraId="2FDF9ECA" w14:textId="77777777"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Change w:id="1146" w:author="Stuart McLarnon [NESO]" w:date="2025-09-11T10:27:00Z" w16du:dateUtc="2025-09-11T09:27:00Z">
              <w:tcPr>
                <w:tcW w:w="6634" w:type="dxa"/>
              </w:tcPr>
            </w:tcPrChange>
          </w:tcPr>
          <w:p w14:paraId="30DB71D1" w14:textId="7777777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6DAA2EDF" w14:textId="77777777"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34D519F2" w14:textId="77777777"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EB1E5D" w:rsidRPr="007E0B31" w14:paraId="5DAADA09" w14:textId="77777777" w:rsidTr="004D563B">
        <w:trPr>
          <w:cantSplit/>
          <w:trPrChange w:id="1147" w:author="Stuart McLarnon [NESO]" w:date="2025-09-11T10:27:00Z" w16du:dateUtc="2025-09-11T09:27:00Z">
            <w:trPr>
              <w:gridBefore w:val="1"/>
              <w:wBefore w:w="221" w:type="dxa"/>
              <w:cantSplit/>
            </w:trPr>
          </w:trPrChange>
        </w:trPr>
        <w:tc>
          <w:tcPr>
            <w:tcW w:w="2884" w:type="dxa"/>
            <w:tcPrChange w:id="1148" w:author="Stuart McLarnon [NESO]" w:date="2025-09-11T10:27:00Z" w16du:dateUtc="2025-09-11T09:27:00Z">
              <w:tcPr>
                <w:tcW w:w="2884" w:type="dxa"/>
              </w:tcPr>
            </w:tcPrChange>
          </w:tcPr>
          <w:p w14:paraId="133A5B7C" w14:textId="36D70465" w:rsidR="00EB1E5D" w:rsidRPr="007E0B31" w:rsidRDefault="00EB1E5D" w:rsidP="00EB1E5D">
            <w:pPr>
              <w:pStyle w:val="Arial11Bold"/>
              <w:rPr>
                <w:rFonts w:cs="Arial"/>
              </w:rPr>
            </w:pPr>
            <w:bookmarkStart w:id="1149"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49"/>
          </w:p>
        </w:tc>
        <w:tc>
          <w:tcPr>
            <w:tcW w:w="6634" w:type="dxa"/>
            <w:tcPrChange w:id="1150" w:author="Stuart McLarnon [NESO]" w:date="2025-09-11T10:27:00Z" w16du:dateUtc="2025-09-11T09:27:00Z">
              <w:tcPr>
                <w:tcW w:w="6634" w:type="dxa"/>
              </w:tcPr>
            </w:tcPrChange>
          </w:tcPr>
          <w:p w14:paraId="40D45ABF" w14:textId="409DC57C" w:rsidR="00EB1E5D" w:rsidRPr="007E0B31" w:rsidRDefault="00EB1E5D" w:rsidP="00EB1E5D">
            <w:pPr>
              <w:pStyle w:val="TableArial11"/>
              <w:rPr>
                <w:rFonts w:cs="Arial"/>
              </w:rPr>
            </w:pPr>
            <w:bookmarkStart w:id="1151"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151"/>
          </w:p>
          <w:p w14:paraId="2DAA1BCB" w14:textId="77777777" w:rsidR="00EB1E5D" w:rsidRPr="007E0B31" w:rsidRDefault="00EB1E5D" w:rsidP="00EB1E5D">
            <w:pPr>
              <w:pStyle w:val="TableArial11"/>
              <w:ind w:left="567" w:hanging="567"/>
              <w:rPr>
                <w:rFonts w:cs="Arial"/>
              </w:rPr>
            </w:pPr>
            <w:bookmarkStart w:id="1152" w:name="_DV_C27"/>
            <w:r w:rsidRPr="007E0B31">
              <w:rPr>
                <w:rFonts w:cs="Arial"/>
              </w:rPr>
              <w:t>(a)</w:t>
            </w:r>
            <w:r w:rsidRPr="007E0B31">
              <w:rPr>
                <w:rFonts w:cs="Arial"/>
              </w:rPr>
              <w:tab/>
              <w:t xml:space="preserve">with the Grid Code, and </w:t>
            </w:r>
            <w:bookmarkEnd w:id="1152"/>
          </w:p>
          <w:p w14:paraId="71F8FC61" w14:textId="77777777" w:rsidR="00EB1E5D" w:rsidRPr="007E0B31" w:rsidRDefault="00EB1E5D" w:rsidP="00EB1E5D">
            <w:pPr>
              <w:pStyle w:val="TableArial11"/>
              <w:ind w:left="567" w:hanging="567"/>
              <w:rPr>
                <w:rFonts w:cs="Arial"/>
              </w:rPr>
            </w:pPr>
            <w:bookmarkStart w:id="1153"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53"/>
          </w:p>
          <w:p w14:paraId="77F719EF" w14:textId="77777777" w:rsidR="00EB1E5D" w:rsidRPr="007E0B31" w:rsidRDefault="00EB1E5D" w:rsidP="00EB1E5D">
            <w:pPr>
              <w:pStyle w:val="TableArial11"/>
              <w:rPr>
                <w:rFonts w:cs="Arial"/>
                <w:u w:val="single"/>
              </w:rPr>
            </w:pPr>
            <w:bookmarkStart w:id="1154"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154"/>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4D563B">
        <w:trPr>
          <w:cantSplit/>
          <w:trPrChange w:id="1155" w:author="Stuart McLarnon [NESO]" w:date="2025-09-11T10:27:00Z" w16du:dateUtc="2025-09-11T09:27:00Z">
            <w:trPr>
              <w:gridBefore w:val="1"/>
              <w:wBefore w:w="221" w:type="dxa"/>
              <w:cantSplit/>
            </w:trPr>
          </w:trPrChange>
        </w:trPr>
        <w:tc>
          <w:tcPr>
            <w:tcW w:w="2884" w:type="dxa"/>
            <w:tcPrChange w:id="1156" w:author="Stuart McLarnon [NESO]" w:date="2025-09-11T10:27:00Z" w16du:dateUtc="2025-09-11T09:27:00Z">
              <w:tcPr>
                <w:tcW w:w="2884" w:type="dxa"/>
              </w:tcPr>
            </w:tcPrChange>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Change w:id="1157" w:author="Stuart McLarnon [NESO]" w:date="2025-09-11T10:27:00Z" w16du:dateUtc="2025-09-11T09:27:00Z">
              <w:tcPr>
                <w:tcW w:w="6634" w:type="dxa"/>
              </w:tcPr>
            </w:tcPrChange>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004D563B">
        <w:trPr>
          <w:cantSplit/>
          <w:trPrChange w:id="1158" w:author="Stuart McLarnon [NESO]" w:date="2025-09-11T10:27:00Z" w16du:dateUtc="2025-09-11T09:27:00Z">
            <w:trPr>
              <w:gridBefore w:val="1"/>
              <w:wBefore w:w="221" w:type="dxa"/>
              <w:cantSplit/>
            </w:trPr>
          </w:trPrChange>
        </w:trPr>
        <w:tc>
          <w:tcPr>
            <w:tcW w:w="2884" w:type="dxa"/>
            <w:tcPrChange w:id="1159" w:author="Stuart McLarnon [NESO]" w:date="2025-09-11T10:27:00Z" w16du:dateUtc="2025-09-11T09:27:00Z">
              <w:tcPr>
                <w:tcW w:w="2884" w:type="dxa"/>
              </w:tcPr>
            </w:tcPrChange>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Change w:id="1160" w:author="Stuart McLarnon [NESO]" w:date="2025-09-11T10:27:00Z" w16du:dateUtc="2025-09-11T09:27:00Z">
              <w:tcPr>
                <w:tcW w:w="6634" w:type="dxa"/>
              </w:tcPr>
            </w:tcPrChange>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47C6510E"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63643A40" w:rsidR="00EB1E5D" w:rsidRPr="00865ADF" w:rsidRDefault="00EB1E5D" w:rsidP="009A2CEB">
            <w:pPr>
              <w:pStyle w:val="TableArial11"/>
              <w:rPr>
                <w:rFonts w:cs="Arial"/>
              </w:rPr>
            </w:pPr>
            <w:r w:rsidRPr="002510FF">
              <w:rPr>
                <w:rFonts w:cs="Arial"/>
              </w:rPr>
              <w:t xml:space="preserve">For the avoidance of doubt, </w:t>
            </w:r>
            <w:r w:rsidR="00F81D7C">
              <w:rPr>
                <w:rFonts w:cs="Arial"/>
              </w:rPr>
              <w:t xml:space="preserve">the impedance between the </w:t>
            </w:r>
            <w:r w:rsidR="00F81D7C" w:rsidRPr="002510FF">
              <w:rPr>
                <w:rFonts w:cs="Arial"/>
                <w:b/>
              </w:rPr>
              <w:t>Internal Voltage</w:t>
            </w:r>
            <w:r w:rsidR="00F81D7C">
              <w:rPr>
                <w:rFonts w:cs="Arial"/>
                <w:b/>
              </w:rPr>
              <w:t xml:space="preserve"> </w:t>
            </w:r>
            <w:r w:rsidR="00F81D7C" w:rsidRPr="002510FF">
              <w:rPr>
                <w:rFonts w:cs="Arial"/>
                <w:b/>
              </w:rPr>
              <w:t>Source</w:t>
            </w:r>
            <w:r w:rsidR="00F81D7C" w:rsidRPr="002510FF">
              <w:rPr>
                <w:rFonts w:cs="Arial"/>
              </w:rPr>
              <w:t xml:space="preserve"> and the </w:t>
            </w:r>
            <w:r w:rsidR="00F81D7C" w:rsidRPr="002510FF">
              <w:rPr>
                <w:rFonts w:cs="Arial"/>
                <w:b/>
              </w:rPr>
              <w:t>Grid Entry Point</w:t>
            </w:r>
            <w:r w:rsidR="00F81D7C" w:rsidRPr="002510FF">
              <w:rPr>
                <w:rFonts w:cs="Arial"/>
              </w:rPr>
              <w:t xml:space="preserve"> or </w:t>
            </w:r>
            <w:r w:rsidR="00F81D7C" w:rsidRPr="002510FF">
              <w:rPr>
                <w:rFonts w:cs="Arial"/>
                <w:b/>
              </w:rPr>
              <w:t>User System Entry Point</w:t>
            </w:r>
            <w:r w:rsidR="00F81D7C">
              <w:rPr>
                <w:rFonts w:cs="Arial"/>
                <w:b/>
              </w:rPr>
              <w:t xml:space="preserve"> </w:t>
            </w:r>
            <w:r w:rsidR="00F81D7C" w:rsidRPr="00D039B8">
              <w:rPr>
                <w:rFonts w:cs="Arial"/>
                <w:bCs/>
              </w:rPr>
              <w:t>could be</w:t>
            </w:r>
            <w:r w:rsidR="00F81D7C">
              <w:rPr>
                <w:rFonts w:cs="Arial"/>
              </w:rPr>
              <w:t xml:space="preserve"> virtual, real, or a combination of the two.</w:t>
            </w:r>
            <w:r w:rsidR="00F81D7C" w:rsidRPr="00D039B8">
              <w:rPr>
                <w:rFonts w:cs="Arial"/>
              </w:rPr>
              <w:t xml:space="preserve"> </w:t>
            </w:r>
          </w:p>
        </w:tc>
      </w:tr>
      <w:tr w:rsidR="00EB1E5D" w:rsidRPr="007E0B31" w14:paraId="638863F5" w14:textId="77777777" w:rsidTr="004D563B">
        <w:trPr>
          <w:cantSplit/>
          <w:trPrChange w:id="1161" w:author="Stuart McLarnon [NESO]" w:date="2025-09-11T10:27:00Z" w16du:dateUtc="2025-09-11T09:27:00Z">
            <w:trPr>
              <w:gridBefore w:val="1"/>
              <w:wBefore w:w="221" w:type="dxa"/>
              <w:cantSplit/>
            </w:trPr>
          </w:trPrChange>
        </w:trPr>
        <w:tc>
          <w:tcPr>
            <w:tcW w:w="2884" w:type="dxa"/>
            <w:tcPrChange w:id="1162" w:author="Stuart McLarnon [NESO]" w:date="2025-09-11T10:27:00Z" w16du:dateUtc="2025-09-11T09:27:00Z">
              <w:tcPr>
                <w:tcW w:w="2884" w:type="dxa"/>
              </w:tcPr>
            </w:tcPrChange>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Change w:id="1163" w:author="Stuart McLarnon [NESO]" w:date="2025-09-11T10:27:00Z" w16du:dateUtc="2025-09-11T09:27:00Z">
              <w:tcPr>
                <w:tcW w:w="6634" w:type="dxa"/>
              </w:tcPr>
            </w:tcPrChange>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4D563B">
        <w:trPr>
          <w:cantSplit/>
          <w:trPrChange w:id="1164" w:author="Stuart McLarnon [NESO]" w:date="2025-09-11T10:27:00Z" w16du:dateUtc="2025-09-11T09:27:00Z">
            <w:trPr>
              <w:gridBefore w:val="1"/>
              <w:wBefore w:w="221" w:type="dxa"/>
              <w:cantSplit/>
            </w:trPr>
          </w:trPrChange>
        </w:trPr>
        <w:tc>
          <w:tcPr>
            <w:tcW w:w="2884" w:type="dxa"/>
            <w:tcPrChange w:id="1165" w:author="Stuart McLarnon [NESO]" w:date="2025-09-11T10:27:00Z" w16du:dateUtc="2025-09-11T09:27:00Z">
              <w:tcPr>
                <w:tcW w:w="2884" w:type="dxa"/>
              </w:tcPr>
            </w:tcPrChange>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Change w:id="1166" w:author="Stuart McLarnon [NESO]" w:date="2025-09-11T10:27:00Z" w16du:dateUtc="2025-09-11T09:27:00Z">
              <w:tcPr>
                <w:tcW w:w="6634" w:type="dxa"/>
              </w:tcPr>
            </w:tcPrChange>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4D563B">
        <w:trPr>
          <w:cantSplit/>
          <w:trPrChange w:id="1167" w:author="Stuart McLarnon [NESO]" w:date="2025-09-11T10:27:00Z" w16du:dateUtc="2025-09-11T09:27:00Z">
            <w:trPr>
              <w:gridBefore w:val="1"/>
              <w:wBefore w:w="221" w:type="dxa"/>
              <w:cantSplit/>
            </w:trPr>
          </w:trPrChange>
        </w:trPr>
        <w:tc>
          <w:tcPr>
            <w:tcW w:w="2884" w:type="dxa"/>
            <w:tcPrChange w:id="1168" w:author="Stuart McLarnon [NESO]" w:date="2025-09-11T10:27:00Z" w16du:dateUtc="2025-09-11T09:27:00Z">
              <w:tcPr>
                <w:tcW w:w="2884" w:type="dxa"/>
              </w:tcPr>
            </w:tcPrChange>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Change w:id="1169" w:author="Stuart McLarnon [NESO]" w:date="2025-09-11T10:27:00Z" w16du:dateUtc="2025-09-11T09:27:00Z">
              <w:tcPr>
                <w:tcW w:w="6634" w:type="dxa"/>
              </w:tcPr>
            </w:tcPrChange>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4D563B">
        <w:trPr>
          <w:cantSplit/>
          <w:trPrChange w:id="1170" w:author="Stuart McLarnon [NESO]" w:date="2025-09-11T10:27:00Z" w16du:dateUtc="2025-09-11T09:27:00Z">
            <w:trPr>
              <w:gridBefore w:val="1"/>
              <w:wBefore w:w="221" w:type="dxa"/>
              <w:cantSplit/>
            </w:trPr>
          </w:trPrChange>
        </w:trPr>
        <w:tc>
          <w:tcPr>
            <w:tcW w:w="2884" w:type="dxa"/>
            <w:tcPrChange w:id="1171" w:author="Stuart McLarnon [NESO]" w:date="2025-09-11T10:27:00Z" w16du:dateUtc="2025-09-11T09:27:00Z">
              <w:tcPr>
                <w:tcW w:w="2884" w:type="dxa"/>
              </w:tcPr>
            </w:tcPrChange>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Change w:id="1172" w:author="Stuart McLarnon [NESO]" w:date="2025-09-11T10:27:00Z" w16du:dateUtc="2025-09-11T09:27:00Z">
              <w:tcPr>
                <w:tcW w:w="6634" w:type="dxa"/>
              </w:tcPr>
            </w:tcPrChange>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4D563B">
        <w:trPr>
          <w:cantSplit/>
          <w:trPrChange w:id="1173" w:author="Stuart McLarnon [NESO]" w:date="2025-09-11T10:27:00Z" w16du:dateUtc="2025-09-11T09:27:00Z">
            <w:trPr>
              <w:gridBefore w:val="1"/>
              <w:wBefore w:w="221" w:type="dxa"/>
              <w:cantSplit/>
            </w:trPr>
          </w:trPrChange>
        </w:trPr>
        <w:tc>
          <w:tcPr>
            <w:tcW w:w="2884" w:type="dxa"/>
            <w:tcPrChange w:id="1174" w:author="Stuart McLarnon [NESO]" w:date="2025-09-11T10:27:00Z" w16du:dateUtc="2025-09-11T09:27:00Z">
              <w:tcPr>
                <w:tcW w:w="2884" w:type="dxa"/>
              </w:tcPr>
            </w:tcPrChange>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Change w:id="1175" w:author="Stuart McLarnon [NESO]" w:date="2025-09-11T10:27:00Z" w16du:dateUtc="2025-09-11T09:27:00Z">
              <w:tcPr>
                <w:tcW w:w="6634" w:type="dxa"/>
              </w:tcPr>
            </w:tcPrChange>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4D563B">
        <w:trPr>
          <w:cantSplit/>
          <w:trPrChange w:id="1176" w:author="Stuart McLarnon [NESO]" w:date="2025-09-11T10:27:00Z" w16du:dateUtc="2025-09-11T09:27:00Z">
            <w:trPr>
              <w:gridBefore w:val="1"/>
              <w:wBefore w:w="221" w:type="dxa"/>
              <w:cantSplit/>
            </w:trPr>
          </w:trPrChange>
        </w:trPr>
        <w:tc>
          <w:tcPr>
            <w:tcW w:w="2884" w:type="dxa"/>
            <w:tcPrChange w:id="1177" w:author="Stuart McLarnon [NESO]" w:date="2025-09-11T10:27:00Z" w16du:dateUtc="2025-09-11T09:27:00Z">
              <w:tcPr>
                <w:tcW w:w="2884" w:type="dxa"/>
              </w:tcPr>
            </w:tcPrChange>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Change w:id="1178" w:author="Stuart McLarnon [NESO]" w:date="2025-09-11T10:27:00Z" w16du:dateUtc="2025-09-11T09:27:00Z">
              <w:tcPr>
                <w:tcW w:w="6634" w:type="dxa"/>
              </w:tcPr>
            </w:tcPrChange>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508141AB" w14:textId="77777777" w:rsidTr="004D563B">
        <w:trPr>
          <w:cantSplit/>
          <w:trHeight w:val="300"/>
          <w:trPrChange w:id="1179" w:author="Stuart McLarnon [NESO]" w:date="2025-09-11T10:27:00Z" w16du:dateUtc="2025-09-11T09:27:00Z">
            <w:trPr>
              <w:gridBefore w:val="1"/>
              <w:wBefore w:w="221" w:type="dxa"/>
              <w:cantSplit/>
              <w:trHeight w:val="300"/>
            </w:trPr>
          </w:trPrChange>
        </w:trPr>
        <w:tc>
          <w:tcPr>
            <w:tcW w:w="2884" w:type="dxa"/>
            <w:tcPrChange w:id="1180" w:author="Stuart McLarnon [NESO]" w:date="2025-09-11T10:27:00Z" w16du:dateUtc="2025-09-11T09:27:00Z">
              <w:tcPr>
                <w:tcW w:w="2884" w:type="dxa"/>
              </w:tcPr>
            </w:tcPrChange>
          </w:tcPr>
          <w:p w14:paraId="714149EF" w14:textId="77777777" w:rsidR="0DBEC8F6" w:rsidRDefault="0DBEC8F6" w:rsidP="004E64E8">
            <w:pPr>
              <w:pStyle w:val="Arial11Bold"/>
              <w:rPr>
                <w:rFonts w:cs="Arial"/>
              </w:rPr>
            </w:pPr>
            <w:r w:rsidRPr="38E6A229">
              <w:rPr>
                <w:rFonts w:cs="Arial"/>
              </w:rPr>
              <w:t>ISOP</w:t>
            </w:r>
          </w:p>
        </w:tc>
        <w:tc>
          <w:tcPr>
            <w:tcW w:w="6634" w:type="dxa"/>
            <w:tcPrChange w:id="1181" w:author="Stuart McLarnon [NESO]" w:date="2025-09-11T10:27:00Z" w16du:dateUtc="2025-09-11T09:27:00Z">
              <w:tcPr>
                <w:tcW w:w="6634" w:type="dxa"/>
              </w:tcPr>
            </w:tcPrChange>
          </w:tcPr>
          <w:p w14:paraId="70BE52F4" w14:textId="77777777"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EB1E5D" w:rsidRPr="007E0B31" w14:paraId="1BD7DF5B" w14:textId="77777777" w:rsidTr="004D563B">
        <w:trPr>
          <w:cantSplit/>
          <w:trPrChange w:id="1182" w:author="Stuart McLarnon [NESO]" w:date="2025-09-11T10:27:00Z" w16du:dateUtc="2025-09-11T09:27:00Z">
            <w:trPr>
              <w:gridBefore w:val="1"/>
              <w:wBefore w:w="221" w:type="dxa"/>
              <w:cantSplit/>
            </w:trPr>
          </w:trPrChange>
        </w:trPr>
        <w:tc>
          <w:tcPr>
            <w:tcW w:w="2884" w:type="dxa"/>
            <w:tcPrChange w:id="1183" w:author="Stuart McLarnon [NESO]" w:date="2025-09-11T10:27:00Z" w16du:dateUtc="2025-09-11T09:27:00Z">
              <w:tcPr>
                <w:tcW w:w="2884" w:type="dxa"/>
              </w:tcPr>
            </w:tcPrChange>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Change w:id="1184" w:author="Stuart McLarnon [NESO]" w:date="2025-09-11T10:27:00Z" w16du:dateUtc="2025-09-11T09:27:00Z">
              <w:tcPr>
                <w:tcW w:w="6634" w:type="dxa"/>
              </w:tcPr>
            </w:tcPrChange>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4D563B">
        <w:trPr>
          <w:cantSplit/>
          <w:trPrChange w:id="1185" w:author="Stuart McLarnon [NESO]" w:date="2025-09-11T10:27:00Z" w16du:dateUtc="2025-09-11T09:27:00Z">
            <w:trPr>
              <w:gridBefore w:val="1"/>
              <w:wBefore w:w="221" w:type="dxa"/>
              <w:cantSplit/>
            </w:trPr>
          </w:trPrChange>
        </w:trPr>
        <w:tc>
          <w:tcPr>
            <w:tcW w:w="2884" w:type="dxa"/>
            <w:tcPrChange w:id="1186" w:author="Stuart McLarnon [NESO]" w:date="2025-09-11T10:27:00Z" w16du:dateUtc="2025-09-11T09:27:00Z">
              <w:tcPr>
                <w:tcW w:w="2884" w:type="dxa"/>
              </w:tcPr>
            </w:tcPrChange>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Change w:id="1187" w:author="Stuart McLarnon [NESO]" w:date="2025-09-11T10:27:00Z" w16du:dateUtc="2025-09-11T09:27:00Z">
              <w:tcPr>
                <w:tcW w:w="6634" w:type="dxa"/>
              </w:tcPr>
            </w:tcPrChange>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4D563B">
        <w:trPr>
          <w:cantSplit/>
          <w:trPrChange w:id="1188" w:author="Stuart McLarnon [NESO]" w:date="2025-09-11T10:27:00Z" w16du:dateUtc="2025-09-11T09:27:00Z">
            <w:trPr>
              <w:gridBefore w:val="1"/>
              <w:wBefore w:w="221" w:type="dxa"/>
              <w:cantSplit/>
            </w:trPr>
          </w:trPrChange>
        </w:trPr>
        <w:tc>
          <w:tcPr>
            <w:tcW w:w="2884" w:type="dxa"/>
            <w:tcPrChange w:id="1189" w:author="Stuart McLarnon [NESO]" w:date="2025-09-11T10:27:00Z" w16du:dateUtc="2025-09-11T09:27:00Z">
              <w:tcPr>
                <w:tcW w:w="2884" w:type="dxa"/>
              </w:tcPr>
            </w:tcPrChange>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Change w:id="1190" w:author="Stuart McLarnon [NESO]" w:date="2025-09-11T10:27:00Z" w16du:dateUtc="2025-09-11T09:27:00Z">
              <w:tcPr>
                <w:tcW w:w="6634" w:type="dxa"/>
              </w:tcPr>
            </w:tcPrChange>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4D563B">
        <w:trPr>
          <w:cantSplit/>
          <w:trPrChange w:id="1191" w:author="Stuart McLarnon [NESO]" w:date="2025-09-11T10:27:00Z" w16du:dateUtc="2025-09-11T09:27:00Z">
            <w:trPr>
              <w:gridBefore w:val="1"/>
              <w:wBefore w:w="221" w:type="dxa"/>
              <w:cantSplit/>
            </w:trPr>
          </w:trPrChange>
        </w:trPr>
        <w:tc>
          <w:tcPr>
            <w:tcW w:w="2884" w:type="dxa"/>
            <w:tcPrChange w:id="1192" w:author="Stuart McLarnon [NESO]" w:date="2025-09-11T10:27:00Z" w16du:dateUtc="2025-09-11T09:27:00Z">
              <w:tcPr>
                <w:tcW w:w="2884" w:type="dxa"/>
              </w:tcPr>
            </w:tcPrChange>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Change w:id="1193" w:author="Stuart McLarnon [NESO]" w:date="2025-09-11T10:27:00Z" w16du:dateUtc="2025-09-11T09:27:00Z">
              <w:tcPr>
                <w:tcW w:w="6634" w:type="dxa"/>
              </w:tcPr>
            </w:tcPrChange>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4D563B">
        <w:trPr>
          <w:cantSplit/>
          <w:trPrChange w:id="1194" w:author="Stuart McLarnon [NESO]" w:date="2025-09-11T10:27:00Z" w16du:dateUtc="2025-09-11T09:27:00Z">
            <w:trPr>
              <w:gridBefore w:val="1"/>
              <w:wBefore w:w="221" w:type="dxa"/>
              <w:cantSplit/>
            </w:trPr>
          </w:trPrChange>
        </w:trPr>
        <w:tc>
          <w:tcPr>
            <w:tcW w:w="2884" w:type="dxa"/>
            <w:tcPrChange w:id="1195" w:author="Stuart McLarnon [NESO]" w:date="2025-09-11T10:27:00Z" w16du:dateUtc="2025-09-11T09:27:00Z">
              <w:tcPr>
                <w:tcW w:w="2884" w:type="dxa"/>
              </w:tcPr>
            </w:tcPrChange>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Change w:id="1196" w:author="Stuart McLarnon [NESO]" w:date="2025-09-11T10:27:00Z" w16du:dateUtc="2025-09-11T09:27:00Z">
              <w:tcPr>
                <w:tcW w:w="6634" w:type="dxa"/>
              </w:tcPr>
            </w:tcPrChange>
          </w:tcPr>
          <w:p w14:paraId="3314CFB0" w14:textId="76C3FB8D"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78DA1B27" w:rsidRPr="38E6A229">
              <w:rPr>
                <w:b/>
                <w:bCs/>
                <w:lang w:val="en-US"/>
              </w:rPr>
              <w:t>Assimilated</w:t>
            </w:r>
            <w:r w:rsidRPr="00221562">
              <w:rPr>
                <w:b/>
                <w:lang w:val="en-US"/>
              </w:rPr>
              <w:t xml:space="preserve"> Law</w:t>
            </w:r>
            <w:r w:rsidRPr="00221562">
              <w:rPr>
                <w:lang w:val="en-US"/>
              </w:rPr>
              <w:t>.</w:t>
            </w:r>
          </w:p>
        </w:tc>
      </w:tr>
      <w:tr w:rsidR="00EB1E5D" w:rsidRPr="007E0B31" w14:paraId="1040E1D1" w14:textId="77777777" w:rsidTr="004D563B">
        <w:trPr>
          <w:cantSplit/>
          <w:trPrChange w:id="1197" w:author="Stuart McLarnon [NESO]" w:date="2025-09-11T10:27:00Z" w16du:dateUtc="2025-09-11T09:27:00Z">
            <w:trPr>
              <w:gridBefore w:val="1"/>
              <w:wBefore w:w="221" w:type="dxa"/>
              <w:cantSplit/>
            </w:trPr>
          </w:trPrChange>
        </w:trPr>
        <w:tc>
          <w:tcPr>
            <w:tcW w:w="2884" w:type="dxa"/>
            <w:tcPrChange w:id="1198" w:author="Stuart McLarnon [NESO]" w:date="2025-09-11T10:27:00Z" w16du:dateUtc="2025-09-11T09:27:00Z">
              <w:tcPr>
                <w:tcW w:w="2884" w:type="dxa"/>
              </w:tcPr>
            </w:tcPrChange>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Change w:id="1199" w:author="Stuart McLarnon [NESO]" w:date="2025-09-11T10:27:00Z" w16du:dateUtc="2025-09-11T09:27:00Z">
              <w:tcPr>
                <w:tcW w:w="6634" w:type="dxa"/>
              </w:tcPr>
            </w:tcPrChange>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4D563B">
        <w:trPr>
          <w:cantSplit/>
          <w:trPrChange w:id="1200" w:author="Stuart McLarnon [NESO]" w:date="2025-09-11T10:27:00Z" w16du:dateUtc="2025-09-11T09:27:00Z">
            <w:trPr>
              <w:gridBefore w:val="1"/>
              <w:wBefore w:w="221" w:type="dxa"/>
              <w:cantSplit/>
            </w:trPr>
          </w:trPrChange>
        </w:trPr>
        <w:tc>
          <w:tcPr>
            <w:tcW w:w="2884" w:type="dxa"/>
            <w:tcPrChange w:id="1201" w:author="Stuart McLarnon [NESO]" w:date="2025-09-11T10:27:00Z" w16du:dateUtc="2025-09-11T09:27:00Z">
              <w:tcPr>
                <w:tcW w:w="2884" w:type="dxa"/>
              </w:tcPr>
            </w:tcPrChange>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Change w:id="1202" w:author="Stuart McLarnon [NESO]" w:date="2025-09-11T10:27:00Z" w16du:dateUtc="2025-09-11T09:27:00Z">
              <w:tcPr>
                <w:tcW w:w="6634" w:type="dxa"/>
              </w:tcPr>
            </w:tcPrChange>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4D563B">
        <w:trPr>
          <w:cantSplit/>
          <w:trPrChange w:id="1203" w:author="Stuart McLarnon [NESO]" w:date="2025-09-11T10:27:00Z" w16du:dateUtc="2025-09-11T09:27:00Z">
            <w:trPr>
              <w:gridBefore w:val="1"/>
              <w:wBefore w:w="221" w:type="dxa"/>
              <w:cantSplit/>
            </w:trPr>
          </w:trPrChange>
        </w:trPr>
        <w:tc>
          <w:tcPr>
            <w:tcW w:w="2884" w:type="dxa"/>
            <w:tcPrChange w:id="1204" w:author="Stuart McLarnon [NESO]" w:date="2025-09-11T10:27:00Z" w16du:dateUtc="2025-09-11T09:27:00Z">
              <w:tcPr>
                <w:tcW w:w="2884" w:type="dxa"/>
              </w:tcPr>
            </w:tcPrChange>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Change w:id="1205" w:author="Stuart McLarnon [NESO]" w:date="2025-09-11T10:27:00Z" w16du:dateUtc="2025-09-11T09:27:00Z">
              <w:tcPr>
                <w:tcW w:w="6634" w:type="dxa"/>
              </w:tcPr>
            </w:tcPrChange>
          </w:tcPr>
          <w:p w14:paraId="4123F0EA" w14:textId="3BCA961E" w:rsidR="00EB1E5D" w:rsidRPr="007E0B31" w:rsidRDefault="00EB1E5D" w:rsidP="00EB1E5D">
            <w:pPr>
              <w:pStyle w:val="TableArial11"/>
              <w:rPr>
                <w:rFonts w:cs="Arial"/>
              </w:rPr>
            </w:pPr>
            <w:r w:rsidRPr="007E0B31">
              <w:rPr>
                <w:rFonts w:cs="Arial"/>
              </w:rPr>
              <w:t xml:space="preserve">Those standards set out or referred to in </w:t>
            </w:r>
            <w:r w:rsidR="7F7708CD" w:rsidRPr="38E6A229">
              <w:rPr>
                <w:rFonts w:cs="Arial"/>
              </w:rPr>
              <w:t>c</w:t>
            </w:r>
            <w:r w:rsidR="00F81D7C" w:rsidRPr="38E6A229">
              <w:rPr>
                <w:rFonts w:cs="Arial"/>
              </w:rPr>
              <w:t xml:space="preserve">ondition </w:t>
            </w:r>
            <w:r w:rsidR="77C25202" w:rsidRPr="38E6A229">
              <w:rPr>
                <w:rFonts w:cs="Arial"/>
              </w:rPr>
              <w:t>E7</w:t>
            </w:r>
            <w:r w:rsidRPr="007E0B31">
              <w:rPr>
                <w:rFonts w:cs="Arial"/>
              </w:rPr>
              <w:t xml:space="preserve"> of </w:t>
            </w:r>
            <w:r>
              <w:rPr>
                <w:rFonts w:cs="Arial"/>
                <w:b/>
              </w:rPr>
              <w:t>The Company</w:t>
            </w:r>
            <w:r w:rsidRPr="007E0B31">
              <w:rPr>
                <w:rFonts w:cs="Arial"/>
                <w:b/>
              </w:rPr>
              <w:t>’s</w:t>
            </w:r>
            <w:r w:rsidRPr="007E0B31">
              <w:rPr>
                <w:rFonts w:cs="Arial"/>
              </w:rPr>
              <w:t xml:space="preserve"> </w:t>
            </w:r>
            <w:r w:rsidR="74310ED1" w:rsidRPr="38E6A229">
              <w:rPr>
                <w:rFonts w:cs="Arial"/>
                <w:b/>
                <w:bCs/>
              </w:rPr>
              <w:t>ESO</w:t>
            </w:r>
            <w:r w:rsidRPr="007E0B31">
              <w:rPr>
                <w:rFonts w:cs="Arial"/>
                <w:b/>
              </w:rPr>
              <w:t xml:space="preserve"> Licence</w:t>
            </w:r>
            <w:r w:rsidRPr="007E0B31">
              <w:rPr>
                <w:rFonts w:cs="Arial"/>
              </w:rPr>
              <w:t xml:space="preserve"> and/or </w:t>
            </w:r>
            <w:r w:rsidR="203D469E" w:rsidRPr="38E6A229">
              <w:rPr>
                <w:rFonts w:cs="Arial"/>
              </w:rPr>
              <w:t>c</w:t>
            </w:r>
            <w:r w:rsidRPr="007E0B31">
              <w:rPr>
                <w:rFonts w:cs="Arial"/>
              </w:rPr>
              <w:t xml:space="preserve">ondition D3 and/or </w:t>
            </w:r>
            <w:r w:rsidR="7B8D372D" w:rsidRPr="38E6A229">
              <w:rPr>
                <w:rFonts w:cs="Arial"/>
              </w:rPr>
              <w:t>c</w:t>
            </w:r>
            <w:r w:rsidRPr="007E0B31">
              <w:rPr>
                <w:rFonts w:cs="Arial"/>
              </w:rPr>
              <w:t xml:space="preserve">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F81D7C" w:rsidRPr="007E0B31" w14:paraId="3A3C3040" w14:textId="77777777" w:rsidTr="004D563B">
        <w:trPr>
          <w:cantSplit/>
          <w:trPrChange w:id="1206" w:author="Stuart McLarnon [NESO]" w:date="2025-09-11T10:27:00Z" w16du:dateUtc="2025-09-11T09:27:00Z">
            <w:trPr>
              <w:gridBefore w:val="1"/>
              <w:wBefore w:w="221" w:type="dxa"/>
              <w:cantSplit/>
            </w:trPr>
          </w:trPrChange>
        </w:trPr>
        <w:tc>
          <w:tcPr>
            <w:tcW w:w="2884" w:type="dxa"/>
            <w:tcPrChange w:id="1207" w:author="Stuart McLarnon [NESO]" w:date="2025-09-11T10:27:00Z" w16du:dateUtc="2025-09-11T09:27:00Z">
              <w:tcPr>
                <w:tcW w:w="2884" w:type="dxa"/>
              </w:tcPr>
            </w:tcPrChange>
          </w:tcPr>
          <w:p w14:paraId="31A67659" w14:textId="77777777"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Change w:id="1208" w:author="Stuart McLarnon [NESO]" w:date="2025-09-11T10:27:00Z" w16du:dateUtc="2025-09-11T09:27:00Z">
              <w:tcPr>
                <w:tcW w:w="6634" w:type="dxa"/>
              </w:tcPr>
            </w:tcPrChange>
          </w:tcPr>
          <w:p w14:paraId="5A171344" w14:textId="77777777"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424AF6DD"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50ED49FC" w14:textId="77777777"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EB1E5D" w:rsidRPr="007E0B31" w14:paraId="14960021" w14:textId="77777777" w:rsidTr="004D563B">
        <w:trPr>
          <w:cantSplit/>
          <w:trPrChange w:id="1209" w:author="Stuart McLarnon [NESO]" w:date="2025-09-11T10:27:00Z" w16du:dateUtc="2025-09-11T09:27:00Z">
            <w:trPr>
              <w:gridBefore w:val="1"/>
              <w:wBefore w:w="221" w:type="dxa"/>
              <w:cantSplit/>
            </w:trPr>
          </w:trPrChange>
        </w:trPr>
        <w:tc>
          <w:tcPr>
            <w:tcW w:w="2884" w:type="dxa"/>
            <w:tcPrChange w:id="1210" w:author="Stuart McLarnon [NESO]" w:date="2025-09-11T10:27:00Z" w16du:dateUtc="2025-09-11T09:27:00Z">
              <w:tcPr>
                <w:tcW w:w="2884" w:type="dxa"/>
              </w:tcPr>
            </w:tcPrChange>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Change w:id="1211" w:author="Stuart McLarnon [NESO]" w:date="2025-09-11T10:27:00Z" w16du:dateUtc="2025-09-11T09:27:00Z">
              <w:tcPr>
                <w:tcW w:w="6634" w:type="dxa"/>
              </w:tcPr>
            </w:tcPrChange>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4D563B">
        <w:trPr>
          <w:cantSplit/>
          <w:trPrChange w:id="1212" w:author="Stuart McLarnon [NESO]" w:date="2025-09-11T10:27:00Z" w16du:dateUtc="2025-09-11T09:27:00Z">
            <w:trPr>
              <w:gridBefore w:val="1"/>
              <w:wBefore w:w="221" w:type="dxa"/>
              <w:cantSplit/>
            </w:trPr>
          </w:trPrChange>
        </w:trPr>
        <w:tc>
          <w:tcPr>
            <w:tcW w:w="2884" w:type="dxa"/>
            <w:tcPrChange w:id="1213" w:author="Stuart McLarnon [NESO]" w:date="2025-09-11T10:27:00Z" w16du:dateUtc="2025-09-11T09:27:00Z">
              <w:tcPr>
                <w:tcW w:w="2884" w:type="dxa"/>
              </w:tcPr>
            </w:tcPrChange>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Change w:id="1214" w:author="Stuart McLarnon [NESO]" w:date="2025-09-11T10:27:00Z" w16du:dateUtc="2025-09-11T09:27:00Z">
              <w:tcPr>
                <w:tcW w:w="6634" w:type="dxa"/>
              </w:tcPr>
            </w:tcPrChange>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4D563B">
        <w:trPr>
          <w:cantSplit/>
          <w:trPrChange w:id="1215" w:author="Stuart McLarnon [NESO]" w:date="2025-09-11T10:27:00Z" w16du:dateUtc="2025-09-11T09:27:00Z">
            <w:trPr>
              <w:gridBefore w:val="1"/>
              <w:wBefore w:w="221" w:type="dxa"/>
              <w:cantSplit/>
            </w:trPr>
          </w:trPrChange>
        </w:trPr>
        <w:tc>
          <w:tcPr>
            <w:tcW w:w="2884" w:type="dxa"/>
            <w:tcPrChange w:id="1216" w:author="Stuart McLarnon [NESO]" w:date="2025-09-11T10:27:00Z" w16du:dateUtc="2025-09-11T09:27:00Z">
              <w:tcPr>
                <w:tcW w:w="2884" w:type="dxa"/>
              </w:tcPr>
            </w:tcPrChange>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Change w:id="1217" w:author="Stuart McLarnon [NESO]" w:date="2025-09-11T10:27:00Z" w16du:dateUtc="2025-09-11T09:27:00Z">
              <w:tcPr>
                <w:tcW w:w="6634" w:type="dxa"/>
              </w:tcPr>
            </w:tcPrChange>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4D563B">
        <w:trPr>
          <w:cantSplit/>
          <w:trPrChange w:id="1218" w:author="Stuart McLarnon [NESO]" w:date="2025-09-11T10:27:00Z" w16du:dateUtc="2025-09-11T09:27:00Z">
            <w:trPr>
              <w:gridBefore w:val="1"/>
              <w:wBefore w:w="221" w:type="dxa"/>
              <w:cantSplit/>
            </w:trPr>
          </w:trPrChange>
        </w:trPr>
        <w:tc>
          <w:tcPr>
            <w:tcW w:w="2884" w:type="dxa"/>
            <w:tcPrChange w:id="1219" w:author="Stuart McLarnon [NESO]" w:date="2025-09-11T10:27:00Z" w16du:dateUtc="2025-09-11T09:27:00Z">
              <w:tcPr>
                <w:tcW w:w="2884" w:type="dxa"/>
              </w:tcPr>
            </w:tcPrChange>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Change w:id="1220" w:author="Stuart McLarnon [NESO]" w:date="2025-09-11T10:27:00Z" w16du:dateUtc="2025-09-11T09:27:00Z">
              <w:tcPr>
                <w:tcW w:w="6634" w:type="dxa"/>
              </w:tcPr>
            </w:tcPrChange>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4D563B">
        <w:trPr>
          <w:cantSplit/>
          <w:trPrChange w:id="1221" w:author="Stuart McLarnon [NESO]" w:date="2025-09-11T10:27:00Z" w16du:dateUtc="2025-09-11T09:27:00Z">
            <w:trPr>
              <w:gridBefore w:val="1"/>
              <w:wBefore w:w="221" w:type="dxa"/>
              <w:cantSplit/>
            </w:trPr>
          </w:trPrChange>
        </w:trPr>
        <w:tc>
          <w:tcPr>
            <w:tcW w:w="2884" w:type="dxa"/>
            <w:tcPrChange w:id="1222" w:author="Stuart McLarnon [NESO]" w:date="2025-09-11T10:27:00Z" w16du:dateUtc="2025-09-11T09:27:00Z">
              <w:tcPr>
                <w:tcW w:w="2884" w:type="dxa"/>
              </w:tcPr>
            </w:tcPrChange>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Change w:id="1223" w:author="Stuart McLarnon [NESO]" w:date="2025-09-11T10:27:00Z" w16du:dateUtc="2025-09-11T09:27:00Z">
              <w:tcPr>
                <w:tcW w:w="6634" w:type="dxa"/>
              </w:tcPr>
            </w:tcPrChange>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4D563B">
        <w:trPr>
          <w:cantSplit/>
          <w:trPrChange w:id="1224" w:author="Stuart McLarnon [NESO]" w:date="2025-09-11T10:27:00Z" w16du:dateUtc="2025-09-11T09:27:00Z">
            <w:trPr>
              <w:gridBefore w:val="1"/>
              <w:wBefore w:w="221" w:type="dxa"/>
              <w:cantSplit/>
            </w:trPr>
          </w:trPrChange>
        </w:trPr>
        <w:tc>
          <w:tcPr>
            <w:tcW w:w="2884" w:type="dxa"/>
            <w:tcPrChange w:id="1225" w:author="Stuart McLarnon [NESO]" w:date="2025-09-11T10:27:00Z" w16du:dateUtc="2025-09-11T09:27:00Z">
              <w:tcPr>
                <w:tcW w:w="2884" w:type="dxa"/>
              </w:tcPr>
            </w:tcPrChange>
          </w:tcPr>
          <w:p w14:paraId="2347B7F7" w14:textId="702E5CB5" w:rsidR="00EB1E5D" w:rsidRPr="007E0B31" w:rsidRDefault="00EB1E5D" w:rsidP="00EB1E5D">
            <w:pPr>
              <w:pStyle w:val="Arial11Bold"/>
              <w:rPr>
                <w:rFonts w:cs="Arial"/>
              </w:rPr>
            </w:pPr>
            <w:bookmarkStart w:id="122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226"/>
          </w:p>
        </w:tc>
        <w:tc>
          <w:tcPr>
            <w:tcW w:w="6634" w:type="dxa"/>
            <w:tcPrChange w:id="1227" w:author="Stuart McLarnon [NESO]" w:date="2025-09-11T10:27:00Z" w16du:dateUtc="2025-09-11T09:27:00Z">
              <w:tcPr>
                <w:tcW w:w="6634" w:type="dxa"/>
              </w:tcPr>
            </w:tcPrChange>
          </w:tcPr>
          <w:p w14:paraId="116937FB" w14:textId="55A25BAD" w:rsidR="00EB1E5D" w:rsidRPr="007E0B31" w:rsidRDefault="00EB1E5D" w:rsidP="00EB1E5D">
            <w:pPr>
              <w:pStyle w:val="TableArial11"/>
              <w:rPr>
                <w:rFonts w:cs="Arial"/>
              </w:rPr>
            </w:pPr>
            <w:bookmarkStart w:id="122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228"/>
          </w:p>
          <w:p w14:paraId="0C9542F9" w14:textId="77777777" w:rsidR="00EB1E5D" w:rsidRPr="007E0B31" w:rsidRDefault="00EB1E5D" w:rsidP="00EB1E5D">
            <w:pPr>
              <w:pStyle w:val="TableArial11"/>
              <w:ind w:left="567" w:hanging="567"/>
              <w:rPr>
                <w:rFonts w:cs="Arial"/>
              </w:rPr>
            </w:pPr>
            <w:bookmarkStart w:id="1229" w:name="_DV_C36"/>
            <w:r w:rsidRPr="007E0B31">
              <w:rPr>
                <w:rFonts w:cs="Arial"/>
              </w:rPr>
              <w:t>(a)</w:t>
            </w:r>
            <w:r w:rsidRPr="007E0B31">
              <w:rPr>
                <w:rFonts w:cs="Arial"/>
              </w:rPr>
              <w:tab/>
              <w:t xml:space="preserve">with the provisions of the Grid Code specified in the notice, and </w:t>
            </w:r>
            <w:bookmarkEnd w:id="1229"/>
          </w:p>
          <w:p w14:paraId="5536F311" w14:textId="77777777" w:rsidR="00EB1E5D" w:rsidRPr="007E0B31" w:rsidRDefault="00EB1E5D" w:rsidP="00EB1E5D">
            <w:pPr>
              <w:pStyle w:val="TableArial11"/>
              <w:ind w:left="567" w:hanging="567"/>
              <w:rPr>
                <w:rFonts w:cs="Arial"/>
              </w:rPr>
            </w:pPr>
            <w:bookmarkStart w:id="1230"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230"/>
          </w:p>
          <w:p w14:paraId="3817BE40" w14:textId="77777777" w:rsidR="00EB1E5D" w:rsidRPr="007E0B31" w:rsidRDefault="00EB1E5D" w:rsidP="00EB1E5D">
            <w:pPr>
              <w:pStyle w:val="TableArial11"/>
              <w:rPr>
                <w:rFonts w:cs="Arial"/>
              </w:rPr>
            </w:pPr>
            <w:bookmarkStart w:id="1231" w:name="_DV_C38"/>
            <w:r w:rsidRPr="007E0B31">
              <w:rPr>
                <w:rFonts w:cs="Arial"/>
              </w:rPr>
              <w:t xml:space="preserve">and specifying the </w:t>
            </w:r>
            <w:r w:rsidRPr="007E0B31">
              <w:rPr>
                <w:rFonts w:cs="Arial"/>
                <w:b/>
              </w:rPr>
              <w:t>Unresolved Issues</w:t>
            </w:r>
            <w:r w:rsidRPr="007E0B31">
              <w:rPr>
                <w:rFonts w:cs="Arial"/>
              </w:rPr>
              <w:t xml:space="preserve">. </w:t>
            </w:r>
            <w:bookmarkEnd w:id="1231"/>
          </w:p>
        </w:tc>
      </w:tr>
      <w:tr w:rsidR="00EB1E5D" w:rsidRPr="007E0B31" w14:paraId="6946C0D5" w14:textId="77777777" w:rsidTr="004D563B">
        <w:trPr>
          <w:cantSplit/>
          <w:trPrChange w:id="1232" w:author="Stuart McLarnon [NESO]" w:date="2025-09-11T10:27:00Z" w16du:dateUtc="2025-09-11T09:27:00Z">
            <w:trPr>
              <w:gridBefore w:val="1"/>
              <w:wBefore w:w="221" w:type="dxa"/>
              <w:cantSplit/>
            </w:trPr>
          </w:trPrChange>
        </w:trPr>
        <w:tc>
          <w:tcPr>
            <w:tcW w:w="2884" w:type="dxa"/>
            <w:tcPrChange w:id="1233" w:author="Stuart McLarnon [NESO]" w:date="2025-09-11T10:27:00Z" w16du:dateUtc="2025-09-11T09:27:00Z">
              <w:tcPr>
                <w:tcW w:w="2884" w:type="dxa"/>
              </w:tcPr>
            </w:tcPrChange>
          </w:tcPr>
          <w:p w14:paraId="18667BDF" w14:textId="77777777" w:rsidR="00EB1E5D" w:rsidRPr="007E0B31" w:rsidRDefault="00EB1E5D" w:rsidP="00EB1E5D">
            <w:pPr>
              <w:pStyle w:val="Arial11Bold"/>
              <w:rPr>
                <w:rFonts w:cs="Arial"/>
              </w:rPr>
            </w:pPr>
            <w:r w:rsidRPr="007E0B31">
              <w:rPr>
                <w:rFonts w:cs="Arial"/>
              </w:rPr>
              <w:t>Load</w:t>
            </w:r>
          </w:p>
        </w:tc>
        <w:tc>
          <w:tcPr>
            <w:tcW w:w="6634" w:type="dxa"/>
            <w:tcPrChange w:id="1234" w:author="Stuart McLarnon [NESO]" w:date="2025-09-11T10:27:00Z" w16du:dateUtc="2025-09-11T09:27:00Z">
              <w:tcPr>
                <w:tcW w:w="6634" w:type="dxa"/>
              </w:tcPr>
            </w:tcPrChange>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004D563B">
        <w:trPr>
          <w:cantSplit/>
          <w:trPrChange w:id="1235" w:author="Stuart McLarnon [NESO]" w:date="2025-09-11T10:27:00Z" w16du:dateUtc="2025-09-11T09:27:00Z">
            <w:trPr>
              <w:gridBefore w:val="1"/>
              <w:wBefore w:w="221" w:type="dxa"/>
              <w:cantSplit/>
            </w:trPr>
          </w:trPrChange>
        </w:trPr>
        <w:tc>
          <w:tcPr>
            <w:tcW w:w="2884" w:type="dxa"/>
            <w:tcPrChange w:id="1236" w:author="Stuart McLarnon [NESO]" w:date="2025-09-11T10:27:00Z" w16du:dateUtc="2025-09-11T09:27:00Z">
              <w:tcPr>
                <w:tcW w:w="2884" w:type="dxa"/>
              </w:tcPr>
            </w:tcPrChange>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Change w:id="1237" w:author="Stuart McLarnon [NESO]" w:date="2025-09-11T10:27:00Z" w16du:dateUtc="2025-09-11T09:27:00Z">
              <w:tcPr>
                <w:tcW w:w="6634" w:type="dxa"/>
              </w:tcPr>
            </w:tcPrChange>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4D563B">
        <w:trPr>
          <w:cantSplit/>
          <w:trPrChange w:id="1238" w:author="Stuart McLarnon [NESO]" w:date="2025-09-11T10:27:00Z" w16du:dateUtc="2025-09-11T09:27:00Z">
            <w:trPr>
              <w:gridBefore w:val="1"/>
              <w:wBefore w:w="221" w:type="dxa"/>
              <w:cantSplit/>
            </w:trPr>
          </w:trPrChange>
        </w:trPr>
        <w:tc>
          <w:tcPr>
            <w:tcW w:w="2884" w:type="dxa"/>
            <w:tcPrChange w:id="1239" w:author="Stuart McLarnon [NESO]" w:date="2025-09-11T10:27:00Z" w16du:dateUtc="2025-09-11T09:27:00Z">
              <w:tcPr>
                <w:tcW w:w="2884" w:type="dxa"/>
              </w:tcPr>
            </w:tcPrChange>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Change w:id="1240" w:author="Stuart McLarnon [NESO]" w:date="2025-09-11T10:27:00Z" w16du:dateUtc="2025-09-11T09:27:00Z">
              <w:tcPr>
                <w:tcW w:w="6634" w:type="dxa"/>
              </w:tcPr>
            </w:tcPrChange>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4D563B">
        <w:trPr>
          <w:cantSplit/>
          <w:trPrChange w:id="1241" w:author="Stuart McLarnon [NESO]" w:date="2025-09-11T10:27:00Z" w16du:dateUtc="2025-09-11T09:27:00Z">
            <w:trPr>
              <w:gridBefore w:val="1"/>
              <w:wBefore w:w="221" w:type="dxa"/>
              <w:cantSplit/>
            </w:trPr>
          </w:trPrChange>
        </w:trPr>
        <w:tc>
          <w:tcPr>
            <w:tcW w:w="2884" w:type="dxa"/>
            <w:tcPrChange w:id="1242" w:author="Stuart McLarnon [NESO]" w:date="2025-09-11T10:27:00Z" w16du:dateUtc="2025-09-11T09:27:00Z">
              <w:tcPr>
                <w:tcW w:w="2884" w:type="dxa"/>
              </w:tcPr>
            </w:tcPrChange>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Change w:id="1243" w:author="Stuart McLarnon [NESO]" w:date="2025-09-11T10:27:00Z" w16du:dateUtc="2025-09-11T09:27:00Z">
              <w:tcPr>
                <w:tcW w:w="6634" w:type="dxa"/>
              </w:tcPr>
            </w:tcPrChange>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4D563B">
        <w:trPr>
          <w:cantSplit/>
          <w:trPrChange w:id="1244" w:author="Stuart McLarnon [NESO]" w:date="2025-09-11T10:27:00Z" w16du:dateUtc="2025-09-11T09:27:00Z">
            <w:trPr>
              <w:gridBefore w:val="1"/>
              <w:wBefore w:w="221" w:type="dxa"/>
              <w:cantSplit/>
            </w:trPr>
          </w:trPrChange>
        </w:trPr>
        <w:tc>
          <w:tcPr>
            <w:tcW w:w="2884" w:type="dxa"/>
            <w:tcPrChange w:id="1245" w:author="Stuart McLarnon [NESO]" w:date="2025-09-11T10:27:00Z" w16du:dateUtc="2025-09-11T09:27:00Z">
              <w:tcPr>
                <w:tcW w:w="2884" w:type="dxa"/>
              </w:tcPr>
            </w:tcPrChange>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Change w:id="1246" w:author="Stuart McLarnon [NESO]" w:date="2025-09-11T10:27:00Z" w16du:dateUtc="2025-09-11T09:27:00Z">
              <w:tcPr>
                <w:tcW w:w="6634" w:type="dxa"/>
              </w:tcPr>
            </w:tcPrChange>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004D563B">
        <w:trPr>
          <w:cantSplit/>
          <w:trPrChange w:id="1247" w:author="Stuart McLarnon [NESO]" w:date="2025-09-11T10:27:00Z" w16du:dateUtc="2025-09-11T09:27:00Z">
            <w:trPr>
              <w:gridBefore w:val="1"/>
              <w:wBefore w:w="221" w:type="dxa"/>
              <w:cantSplit/>
            </w:trPr>
          </w:trPrChange>
        </w:trPr>
        <w:tc>
          <w:tcPr>
            <w:tcW w:w="2884" w:type="dxa"/>
            <w:tcPrChange w:id="1248" w:author="Stuart McLarnon [NESO]" w:date="2025-09-11T10:27:00Z" w16du:dateUtc="2025-09-11T09:27:00Z">
              <w:tcPr>
                <w:tcW w:w="2884" w:type="dxa"/>
              </w:tcPr>
            </w:tcPrChange>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Change w:id="1249" w:author="Stuart McLarnon [NESO]" w:date="2025-09-11T10:27:00Z" w16du:dateUtc="2025-09-11T09:27:00Z">
              <w:tcPr>
                <w:tcW w:w="6634" w:type="dxa"/>
              </w:tcPr>
            </w:tcPrChange>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004D563B">
        <w:trPr>
          <w:cantSplit/>
          <w:trPrChange w:id="1250" w:author="Stuart McLarnon [NESO]" w:date="2025-09-11T10:27:00Z" w16du:dateUtc="2025-09-11T09:27:00Z">
            <w:trPr>
              <w:gridBefore w:val="1"/>
              <w:wBefore w:w="221" w:type="dxa"/>
              <w:cantSplit/>
            </w:trPr>
          </w:trPrChange>
        </w:trPr>
        <w:tc>
          <w:tcPr>
            <w:tcW w:w="2884" w:type="dxa"/>
            <w:tcPrChange w:id="1251" w:author="Stuart McLarnon [NESO]" w:date="2025-09-11T10:27:00Z" w16du:dateUtc="2025-09-11T09:27:00Z">
              <w:tcPr>
                <w:tcW w:w="2884" w:type="dxa"/>
              </w:tcPr>
            </w:tcPrChange>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Change w:id="1252" w:author="Stuart McLarnon [NESO]" w:date="2025-09-11T10:27:00Z" w16du:dateUtc="2025-09-11T09:27:00Z">
              <w:tcPr>
                <w:tcW w:w="6634" w:type="dxa"/>
              </w:tcPr>
            </w:tcPrChange>
          </w:tcPr>
          <w:p w14:paraId="7A965991" w14:textId="50596C89"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00567A01" w:rsidRPr="00411C8B">
              <w:rPr>
                <w:rFonts w:cs="Arial"/>
              </w:rPr>
              <w:t>, the</w:t>
            </w:r>
            <w:r w:rsidR="00567A01" w:rsidRPr="00411C8B">
              <w:rPr>
                <w:rFonts w:cs="Arial"/>
                <w:b/>
                <w:bCs/>
              </w:rPr>
              <w:t xml:space="preserve"> </w:t>
            </w:r>
            <w:r w:rsidR="00567A01" w:rsidRPr="00411C8B">
              <w:rPr>
                <w:rFonts w:cs="Arial"/>
              </w:rPr>
              <w:t>relevant</w:t>
            </w:r>
            <w:r w:rsidR="00567A01" w:rsidRPr="00411C8B">
              <w:rPr>
                <w:rFonts w:cs="Arial"/>
                <w:b/>
                <w:bCs/>
              </w:rPr>
              <w:t xml:space="preserve"> Competitively Appointed Transmission Licensee’s</w:t>
            </w:r>
            <w:r w:rsidRPr="007E0B31">
              <w:rPr>
                <w:rFonts w:cs="Arial"/>
              </w:rPr>
              <w:t xml:space="preserve"> or </w:t>
            </w:r>
            <w:r w:rsidRPr="007E0B31">
              <w:rPr>
                <w:rFonts w:cs="Arial"/>
                <w:b/>
              </w:rPr>
              <w:t>User's</w:t>
            </w:r>
            <w:r w:rsidRPr="007E0B31">
              <w:rPr>
                <w:rFonts w:cs="Arial"/>
              </w:rPr>
              <w:t xml:space="preserve"> relevant manager</w:t>
            </w:r>
            <w:r w:rsidR="00567A01" w:rsidRPr="00411C8B">
              <w:rPr>
                <w:rFonts w:cs="Arial"/>
              </w:rPr>
              <w:t xml:space="preserve"> as relevant for the </w:t>
            </w:r>
            <w:r w:rsidR="00567A01" w:rsidRPr="00411C8B">
              <w:rPr>
                <w:rFonts w:cs="Arial"/>
                <w:b/>
                <w:bCs/>
              </w:rPr>
              <w:t>User Site</w:t>
            </w:r>
            <w:r w:rsidR="00567A01" w:rsidRPr="00411C8B">
              <w:rPr>
                <w:rFonts w:cs="Arial"/>
              </w:rPr>
              <w:t xml:space="preserve"> location</w:t>
            </w:r>
            <w:r w:rsidRPr="007E0B31">
              <w:rPr>
                <w:rFonts w:cs="Arial"/>
              </w:rPr>
              <w:t xml:space="preserve">, setting down the methods of achieving the objectives of </w:t>
            </w:r>
            <w:r w:rsidRPr="00803955">
              <w:rPr>
                <w:rFonts w:cs="Arial"/>
                <w:b/>
              </w:rPr>
              <w:t>NGET</w:t>
            </w:r>
            <w:r w:rsidRPr="007E0B31">
              <w:rPr>
                <w:rFonts w:cs="Arial"/>
                <w:b/>
              </w:rPr>
              <w:t>'s</w:t>
            </w:r>
            <w:r w:rsidR="00567A01" w:rsidRPr="00411C8B">
              <w:rPr>
                <w:rFonts w:cs="Arial"/>
              </w:rPr>
              <w:t xml:space="preserve"> or the</w:t>
            </w:r>
            <w:r w:rsidR="00567A01" w:rsidRPr="00411C8B">
              <w:rPr>
                <w:rFonts w:cs="Arial"/>
                <w:b/>
                <w:bCs/>
              </w:rPr>
              <w:t xml:space="preserve"> </w:t>
            </w:r>
            <w:r w:rsidR="00567A01" w:rsidRPr="00411C8B">
              <w:rPr>
                <w:rFonts w:cs="Arial"/>
              </w:rPr>
              <w:t>relevant</w:t>
            </w:r>
            <w:r w:rsidR="00567A01" w:rsidRPr="00411C8B">
              <w:rPr>
                <w:rFonts w:cs="Arial"/>
                <w:b/>
                <w:bCs/>
              </w:rPr>
              <w:t xml:space="preserve"> Competitively Appointed Transmission Licensee’s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r w:rsidR="00567A01" w:rsidRPr="00567A01">
              <w:rPr>
                <w:rFonts w:cs="Arial"/>
              </w:rPr>
              <w:t> </w:t>
            </w:r>
          </w:p>
        </w:tc>
      </w:tr>
      <w:tr w:rsidR="00EB1E5D" w:rsidRPr="007E0B31" w14:paraId="77B1C1F3" w14:textId="77777777" w:rsidTr="004D563B">
        <w:trPr>
          <w:cantSplit/>
          <w:trPrChange w:id="1253" w:author="Stuart McLarnon [NESO]" w:date="2025-09-11T10:27:00Z" w16du:dateUtc="2025-09-11T09:27:00Z">
            <w:trPr>
              <w:gridBefore w:val="1"/>
              <w:wBefore w:w="221" w:type="dxa"/>
              <w:cantSplit/>
            </w:trPr>
          </w:trPrChange>
        </w:trPr>
        <w:tc>
          <w:tcPr>
            <w:tcW w:w="2884" w:type="dxa"/>
            <w:tcPrChange w:id="1254" w:author="Stuart McLarnon [NESO]" w:date="2025-09-11T10:27:00Z" w16du:dateUtc="2025-09-11T09:27:00Z">
              <w:tcPr>
                <w:tcW w:w="2884" w:type="dxa"/>
              </w:tcPr>
            </w:tcPrChange>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Change w:id="1255" w:author="Stuart McLarnon [NESO]" w:date="2025-09-11T10:27:00Z" w16du:dateUtc="2025-09-11T09:27:00Z">
              <w:tcPr>
                <w:tcW w:w="6634" w:type="dxa"/>
              </w:tcPr>
            </w:tcPrChange>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4D563B">
        <w:trPr>
          <w:cantSplit/>
          <w:trPrChange w:id="1256" w:author="Stuart McLarnon [NESO]" w:date="2025-09-11T10:27:00Z" w16du:dateUtc="2025-09-11T09:27:00Z">
            <w:trPr>
              <w:gridBefore w:val="1"/>
              <w:wBefore w:w="221" w:type="dxa"/>
              <w:cantSplit/>
            </w:trPr>
          </w:trPrChange>
        </w:trPr>
        <w:tc>
          <w:tcPr>
            <w:tcW w:w="2884" w:type="dxa"/>
            <w:tcPrChange w:id="1257" w:author="Stuart McLarnon [NESO]" w:date="2025-09-11T10:27:00Z" w16du:dateUtc="2025-09-11T09:27:00Z">
              <w:tcPr>
                <w:tcW w:w="2884" w:type="dxa"/>
              </w:tcPr>
            </w:tcPrChange>
          </w:tcPr>
          <w:p w14:paraId="796A8D79" w14:textId="77777777" w:rsidR="00EB1E5D" w:rsidRPr="007E0B31" w:rsidRDefault="00EB1E5D" w:rsidP="00EB1E5D">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Change w:id="1258" w:author="Stuart McLarnon [NESO]" w:date="2025-09-11T10:27:00Z" w16du:dateUtc="2025-09-11T09:27:00Z">
              <w:tcPr>
                <w:tcW w:w="6634" w:type="dxa"/>
              </w:tcPr>
            </w:tcPrChange>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4D563B">
        <w:trPr>
          <w:cantSplit/>
          <w:trPrChange w:id="1259" w:author="Stuart McLarnon [NESO]" w:date="2025-09-11T10:27:00Z" w16du:dateUtc="2025-09-11T09:27:00Z">
            <w:trPr>
              <w:gridBefore w:val="1"/>
              <w:wBefore w:w="221" w:type="dxa"/>
              <w:cantSplit/>
            </w:trPr>
          </w:trPrChange>
        </w:trPr>
        <w:tc>
          <w:tcPr>
            <w:tcW w:w="2884" w:type="dxa"/>
            <w:tcPrChange w:id="1260" w:author="Stuart McLarnon [NESO]" w:date="2025-09-11T10:27:00Z" w16du:dateUtc="2025-09-11T09:27:00Z">
              <w:tcPr>
                <w:tcW w:w="2884" w:type="dxa"/>
              </w:tcPr>
            </w:tcPrChange>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Change w:id="1261" w:author="Stuart McLarnon [NESO]" w:date="2025-09-11T10:27:00Z" w16du:dateUtc="2025-09-11T09:27:00Z">
              <w:tcPr>
                <w:tcW w:w="6634" w:type="dxa"/>
              </w:tcPr>
            </w:tcPrChange>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4D563B">
        <w:trPr>
          <w:cantSplit/>
          <w:trPrChange w:id="1262" w:author="Stuart McLarnon [NESO]" w:date="2025-09-11T10:27:00Z" w16du:dateUtc="2025-09-11T09:27:00Z">
            <w:trPr>
              <w:gridBefore w:val="1"/>
              <w:wBefore w:w="221" w:type="dxa"/>
              <w:cantSplit/>
            </w:trPr>
          </w:trPrChange>
        </w:trPr>
        <w:tc>
          <w:tcPr>
            <w:tcW w:w="2884" w:type="dxa"/>
            <w:tcPrChange w:id="1263" w:author="Stuart McLarnon [NESO]" w:date="2025-09-11T10:27:00Z" w16du:dateUtc="2025-09-11T09:27:00Z">
              <w:tcPr>
                <w:tcW w:w="2884" w:type="dxa"/>
              </w:tcPr>
            </w:tcPrChange>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Change w:id="1264" w:author="Stuart McLarnon [NESO]" w:date="2025-09-11T10:27:00Z" w16du:dateUtc="2025-09-11T09:27:00Z">
              <w:tcPr>
                <w:tcW w:w="6634" w:type="dxa"/>
              </w:tcPr>
            </w:tcPrChange>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4D563B">
        <w:trPr>
          <w:cantSplit/>
          <w:trPrChange w:id="1265" w:author="Stuart McLarnon [NESO]" w:date="2025-09-11T10:27:00Z" w16du:dateUtc="2025-09-11T09:27:00Z">
            <w:trPr>
              <w:gridBefore w:val="1"/>
              <w:wBefore w:w="221" w:type="dxa"/>
              <w:cantSplit/>
            </w:trPr>
          </w:trPrChange>
        </w:trPr>
        <w:tc>
          <w:tcPr>
            <w:tcW w:w="2884" w:type="dxa"/>
            <w:tcPrChange w:id="1266" w:author="Stuart McLarnon [NESO]" w:date="2025-09-11T10:27:00Z" w16du:dateUtc="2025-09-11T09:27:00Z">
              <w:tcPr>
                <w:tcW w:w="2884" w:type="dxa"/>
              </w:tcPr>
            </w:tcPrChange>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Change w:id="1267" w:author="Stuart McLarnon [NESO]" w:date="2025-09-11T10:27:00Z" w16du:dateUtc="2025-09-11T09:27:00Z">
              <w:tcPr>
                <w:tcW w:w="6634" w:type="dxa"/>
              </w:tcPr>
            </w:tcPrChange>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56A40528" w14:textId="77777777" w:rsidTr="004D563B">
        <w:trPr>
          <w:cantSplit/>
          <w:trPrChange w:id="1268" w:author="Stuart McLarnon [NESO]" w:date="2025-09-11T10:27:00Z" w16du:dateUtc="2025-09-11T09:27:00Z">
            <w:trPr>
              <w:gridBefore w:val="1"/>
              <w:wBefore w:w="221" w:type="dxa"/>
              <w:cantSplit/>
            </w:trPr>
          </w:trPrChange>
        </w:trPr>
        <w:tc>
          <w:tcPr>
            <w:tcW w:w="2884" w:type="dxa"/>
            <w:tcPrChange w:id="1269" w:author="Stuart McLarnon [NESO]" w:date="2025-09-11T10:27:00Z" w16du:dateUtc="2025-09-11T09:27:00Z">
              <w:tcPr>
                <w:tcW w:w="2884" w:type="dxa"/>
              </w:tcPr>
            </w:tcPrChange>
          </w:tcPr>
          <w:p w14:paraId="11A59E70" w14:textId="77777777" w:rsidR="001D0F41" w:rsidRPr="007E0B31" w:rsidRDefault="001D0F41" w:rsidP="001D0F41">
            <w:pPr>
              <w:pStyle w:val="Arial11Bold"/>
              <w:rPr>
                <w:rFonts w:cs="Arial"/>
              </w:rPr>
            </w:pPr>
            <w:r w:rsidRPr="00513343">
              <w:t>London Court of International Arbitration</w:t>
            </w:r>
          </w:p>
        </w:tc>
        <w:tc>
          <w:tcPr>
            <w:tcW w:w="6634" w:type="dxa"/>
            <w:tcPrChange w:id="1270" w:author="Stuart McLarnon [NESO]" w:date="2025-09-11T10:27:00Z" w16du:dateUtc="2025-09-11T09:27:00Z">
              <w:tcPr>
                <w:tcW w:w="6634" w:type="dxa"/>
              </w:tcPr>
            </w:tcPrChange>
          </w:tcPr>
          <w:p w14:paraId="19BBD9EC" w14:textId="77777777"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B1E5D" w:rsidRPr="007E0B31" w14:paraId="05FD6AF9" w14:textId="77777777" w:rsidTr="004D563B">
        <w:trPr>
          <w:cantSplit/>
          <w:trPrChange w:id="1271" w:author="Stuart McLarnon [NESO]" w:date="2025-09-11T10:27:00Z" w16du:dateUtc="2025-09-11T09:27:00Z">
            <w:trPr>
              <w:gridBefore w:val="1"/>
              <w:wBefore w:w="221" w:type="dxa"/>
              <w:cantSplit/>
            </w:trPr>
          </w:trPrChange>
        </w:trPr>
        <w:tc>
          <w:tcPr>
            <w:tcW w:w="2884" w:type="dxa"/>
            <w:tcPrChange w:id="1272" w:author="Stuart McLarnon [NESO]" w:date="2025-09-11T10:27:00Z" w16du:dateUtc="2025-09-11T09:27:00Z">
              <w:tcPr>
                <w:tcW w:w="2884" w:type="dxa"/>
              </w:tcPr>
            </w:tcPrChange>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Change w:id="1273" w:author="Stuart McLarnon [NESO]" w:date="2025-09-11T10:27:00Z" w16du:dateUtc="2025-09-11T09:27:00Z">
              <w:tcPr>
                <w:tcW w:w="6634" w:type="dxa"/>
              </w:tcPr>
            </w:tcPrChange>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4D563B">
        <w:trPr>
          <w:cantSplit/>
          <w:trPrChange w:id="1274" w:author="Stuart McLarnon [NESO]" w:date="2025-09-11T10:27:00Z" w16du:dateUtc="2025-09-11T09:27:00Z">
            <w:trPr>
              <w:gridBefore w:val="1"/>
              <w:wBefore w:w="221" w:type="dxa"/>
              <w:cantSplit/>
            </w:trPr>
          </w:trPrChange>
        </w:trPr>
        <w:tc>
          <w:tcPr>
            <w:tcW w:w="2884" w:type="dxa"/>
            <w:tcPrChange w:id="1275" w:author="Stuart McLarnon [NESO]" w:date="2025-09-11T10:27:00Z" w16du:dateUtc="2025-09-11T09:27:00Z">
              <w:tcPr>
                <w:tcW w:w="2884" w:type="dxa"/>
              </w:tcPr>
            </w:tcPrChange>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Change w:id="1276" w:author="Stuart McLarnon [NESO]" w:date="2025-09-11T10:27:00Z" w16du:dateUtc="2025-09-11T09:27:00Z">
              <w:tcPr>
                <w:tcW w:w="6634" w:type="dxa"/>
              </w:tcPr>
            </w:tcPrChange>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4D563B">
        <w:trPr>
          <w:cantSplit/>
          <w:trPrChange w:id="1277" w:author="Stuart McLarnon [NESO]" w:date="2025-09-11T10:27:00Z" w16du:dateUtc="2025-09-11T09:27:00Z">
            <w:trPr>
              <w:gridBefore w:val="1"/>
              <w:wBefore w:w="221" w:type="dxa"/>
              <w:cantSplit/>
            </w:trPr>
          </w:trPrChange>
        </w:trPr>
        <w:tc>
          <w:tcPr>
            <w:tcW w:w="2884" w:type="dxa"/>
            <w:tcPrChange w:id="1278" w:author="Stuart McLarnon [NESO]" w:date="2025-09-11T10:27:00Z" w16du:dateUtc="2025-09-11T09:27:00Z">
              <w:tcPr>
                <w:tcW w:w="2884" w:type="dxa"/>
              </w:tcPr>
            </w:tcPrChange>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Change w:id="1279" w:author="Stuart McLarnon [NESO]" w:date="2025-09-11T10:27:00Z" w16du:dateUtc="2025-09-11T09:27:00Z">
              <w:tcPr>
                <w:tcW w:w="6634" w:type="dxa"/>
              </w:tcPr>
            </w:tcPrChange>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4D563B">
        <w:trPr>
          <w:cantSplit/>
          <w:trPrChange w:id="1280" w:author="Stuart McLarnon [NESO]" w:date="2025-09-11T10:27:00Z" w16du:dateUtc="2025-09-11T09:27:00Z">
            <w:trPr>
              <w:gridBefore w:val="1"/>
              <w:wBefore w:w="221" w:type="dxa"/>
              <w:cantSplit/>
            </w:trPr>
          </w:trPrChange>
        </w:trPr>
        <w:tc>
          <w:tcPr>
            <w:tcW w:w="2884" w:type="dxa"/>
            <w:tcPrChange w:id="1281" w:author="Stuart McLarnon [NESO]" w:date="2025-09-11T10:27:00Z" w16du:dateUtc="2025-09-11T09:27:00Z">
              <w:tcPr>
                <w:tcW w:w="2884" w:type="dxa"/>
              </w:tcPr>
            </w:tcPrChange>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Change w:id="1282" w:author="Stuart McLarnon [NESO]" w:date="2025-09-11T10:27:00Z" w16du:dateUtc="2025-09-11T09:27:00Z">
              <w:tcPr>
                <w:tcW w:w="6634" w:type="dxa"/>
              </w:tcPr>
            </w:tcPrChange>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4D563B">
        <w:trPr>
          <w:cantSplit/>
          <w:trPrChange w:id="1283" w:author="Stuart McLarnon [NESO]" w:date="2025-09-11T10:27:00Z" w16du:dateUtc="2025-09-11T09:27:00Z">
            <w:trPr>
              <w:gridBefore w:val="1"/>
              <w:wBefore w:w="221" w:type="dxa"/>
              <w:cantSplit/>
            </w:trPr>
          </w:trPrChange>
        </w:trPr>
        <w:tc>
          <w:tcPr>
            <w:tcW w:w="2884" w:type="dxa"/>
            <w:tcPrChange w:id="1284" w:author="Stuart McLarnon [NESO]" w:date="2025-09-11T10:27:00Z" w16du:dateUtc="2025-09-11T09:27:00Z">
              <w:tcPr>
                <w:tcW w:w="2884" w:type="dxa"/>
              </w:tcPr>
            </w:tcPrChange>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Change w:id="1285" w:author="Stuart McLarnon [NESO]" w:date="2025-09-11T10:27:00Z" w16du:dateUtc="2025-09-11T09:27:00Z">
              <w:tcPr>
                <w:tcW w:w="6634" w:type="dxa"/>
              </w:tcPr>
            </w:tcPrChange>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4D563B">
        <w:trPr>
          <w:cantSplit/>
          <w:trPrChange w:id="1286" w:author="Stuart McLarnon [NESO]" w:date="2025-09-11T10:27:00Z" w16du:dateUtc="2025-09-11T09:27:00Z">
            <w:trPr>
              <w:gridBefore w:val="1"/>
              <w:wBefore w:w="221" w:type="dxa"/>
              <w:cantSplit/>
            </w:trPr>
          </w:trPrChange>
        </w:trPr>
        <w:tc>
          <w:tcPr>
            <w:tcW w:w="2884" w:type="dxa"/>
            <w:tcPrChange w:id="1287" w:author="Stuart McLarnon [NESO]" w:date="2025-09-11T10:27:00Z" w16du:dateUtc="2025-09-11T09:27:00Z">
              <w:tcPr>
                <w:tcW w:w="2884" w:type="dxa"/>
              </w:tcPr>
            </w:tcPrChange>
          </w:tcPr>
          <w:p w14:paraId="331C7E14" w14:textId="380252E6" w:rsidR="00EB1E5D" w:rsidRPr="007E0B31" w:rsidRDefault="00EB1E5D" w:rsidP="00EB1E5D">
            <w:pPr>
              <w:pStyle w:val="Arial11Bold"/>
              <w:rPr>
                <w:rFonts w:cs="Arial"/>
              </w:rPr>
            </w:pPr>
            <w:bookmarkStart w:id="1288" w:name="_DV_C39"/>
            <w:r w:rsidRPr="007E0B31">
              <w:rPr>
                <w:rFonts w:cs="Arial"/>
              </w:rPr>
              <w:t>Manufacturer’s Data &amp; Performance Report</w:t>
            </w:r>
            <w:bookmarkEnd w:id="1288"/>
          </w:p>
        </w:tc>
        <w:tc>
          <w:tcPr>
            <w:tcW w:w="6634" w:type="dxa"/>
            <w:tcPrChange w:id="1289" w:author="Stuart McLarnon [NESO]" w:date="2025-09-11T10:27:00Z" w16du:dateUtc="2025-09-11T09:27:00Z">
              <w:tcPr>
                <w:tcW w:w="6634" w:type="dxa"/>
              </w:tcPr>
            </w:tcPrChange>
          </w:tcPr>
          <w:p w14:paraId="671DA193" w14:textId="02EFD935" w:rsidR="00EB1E5D" w:rsidRPr="007E0B31" w:rsidRDefault="00EB1E5D" w:rsidP="00EB1E5D">
            <w:pPr>
              <w:pStyle w:val="TableArial11"/>
              <w:rPr>
                <w:rFonts w:cs="Arial"/>
              </w:rPr>
            </w:pPr>
            <w:bookmarkStart w:id="129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290"/>
          </w:p>
        </w:tc>
      </w:tr>
      <w:tr w:rsidR="00EB1E5D" w:rsidRPr="007E0B31" w14:paraId="0E2893AA" w14:textId="77777777" w:rsidTr="004D563B">
        <w:trPr>
          <w:cantSplit/>
          <w:trPrChange w:id="1291" w:author="Stuart McLarnon [NESO]" w:date="2025-09-11T10:27:00Z" w16du:dateUtc="2025-09-11T09:27:00Z">
            <w:trPr>
              <w:gridBefore w:val="1"/>
              <w:wBefore w:w="221" w:type="dxa"/>
              <w:cantSplit/>
            </w:trPr>
          </w:trPrChange>
        </w:trPr>
        <w:tc>
          <w:tcPr>
            <w:tcW w:w="2884" w:type="dxa"/>
            <w:tcPrChange w:id="1292" w:author="Stuart McLarnon [NESO]" w:date="2025-09-11T10:27:00Z" w16du:dateUtc="2025-09-11T09:27:00Z">
              <w:tcPr>
                <w:tcW w:w="2884" w:type="dxa"/>
              </w:tcPr>
            </w:tcPrChange>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lastRenderedPageBreak/>
              <w:t>Manufacturer’s Test Certificates</w:t>
            </w:r>
          </w:p>
        </w:tc>
        <w:tc>
          <w:tcPr>
            <w:tcW w:w="6634" w:type="dxa"/>
            <w:tcPrChange w:id="1293" w:author="Stuart McLarnon [NESO]" w:date="2025-09-11T10:27:00Z" w16du:dateUtc="2025-09-11T09:27:00Z">
              <w:tcPr>
                <w:tcW w:w="6634" w:type="dxa"/>
              </w:tcPr>
            </w:tcPrChange>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4D563B">
        <w:trPr>
          <w:cantSplit/>
          <w:trPrChange w:id="1294" w:author="Stuart McLarnon [NESO]" w:date="2025-09-11T10:27:00Z" w16du:dateUtc="2025-09-11T09:27:00Z">
            <w:trPr>
              <w:gridBefore w:val="1"/>
              <w:wBefore w:w="221" w:type="dxa"/>
              <w:cantSplit/>
            </w:trPr>
          </w:trPrChange>
        </w:trPr>
        <w:tc>
          <w:tcPr>
            <w:tcW w:w="2884" w:type="dxa"/>
            <w:tcPrChange w:id="1295" w:author="Stuart McLarnon [NESO]" w:date="2025-09-11T10:27:00Z" w16du:dateUtc="2025-09-11T09:27:00Z">
              <w:tcPr>
                <w:tcW w:w="2884" w:type="dxa"/>
              </w:tcPr>
            </w:tcPrChange>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Change w:id="1296" w:author="Stuart McLarnon [NESO]" w:date="2025-09-11T10:27:00Z" w16du:dateUtc="2025-09-11T09:27:00Z">
              <w:tcPr>
                <w:tcW w:w="6634" w:type="dxa"/>
              </w:tcPr>
            </w:tcPrChange>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4D563B">
        <w:trPr>
          <w:cantSplit/>
          <w:trPrChange w:id="1297" w:author="Stuart McLarnon [NESO]" w:date="2025-09-11T10:27:00Z" w16du:dateUtc="2025-09-11T09:27:00Z">
            <w:trPr>
              <w:gridBefore w:val="1"/>
              <w:wBefore w:w="221" w:type="dxa"/>
              <w:cantSplit/>
            </w:trPr>
          </w:trPrChange>
        </w:trPr>
        <w:tc>
          <w:tcPr>
            <w:tcW w:w="2884" w:type="dxa"/>
            <w:tcPrChange w:id="1298" w:author="Stuart McLarnon [NESO]" w:date="2025-09-11T10:27:00Z" w16du:dateUtc="2025-09-11T09:27:00Z">
              <w:tcPr>
                <w:tcW w:w="2884" w:type="dxa"/>
              </w:tcPr>
            </w:tcPrChange>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Change w:id="1299" w:author="Stuart McLarnon [NESO]" w:date="2025-09-11T10:27:00Z" w16du:dateUtc="2025-09-11T09:27:00Z">
              <w:tcPr>
                <w:tcW w:w="6634" w:type="dxa"/>
              </w:tcPr>
            </w:tcPrChange>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4D563B">
        <w:trPr>
          <w:cantSplit/>
          <w:trPrChange w:id="1300" w:author="Stuart McLarnon [NESO]" w:date="2025-09-11T10:27:00Z" w16du:dateUtc="2025-09-11T09:27:00Z">
            <w:trPr>
              <w:gridBefore w:val="1"/>
              <w:wBefore w:w="221" w:type="dxa"/>
              <w:cantSplit/>
            </w:trPr>
          </w:trPrChange>
        </w:trPr>
        <w:tc>
          <w:tcPr>
            <w:tcW w:w="2884" w:type="dxa"/>
            <w:tcPrChange w:id="1301" w:author="Stuart McLarnon [NESO]" w:date="2025-09-11T10:27:00Z" w16du:dateUtc="2025-09-11T09:27:00Z">
              <w:tcPr>
                <w:tcW w:w="2884" w:type="dxa"/>
              </w:tcPr>
            </w:tcPrChange>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Change w:id="1302" w:author="Stuart McLarnon [NESO]" w:date="2025-09-11T10:27:00Z" w16du:dateUtc="2025-09-11T09:27:00Z">
              <w:tcPr>
                <w:tcW w:w="6634" w:type="dxa"/>
              </w:tcPr>
            </w:tcPrChange>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4D563B">
        <w:trPr>
          <w:cantSplit/>
          <w:trPrChange w:id="1303" w:author="Stuart McLarnon [NESO]" w:date="2025-09-11T10:27:00Z" w16du:dateUtc="2025-09-11T09:27:00Z">
            <w:trPr>
              <w:gridBefore w:val="1"/>
              <w:wBefore w:w="221" w:type="dxa"/>
              <w:cantSplit/>
            </w:trPr>
          </w:trPrChange>
        </w:trPr>
        <w:tc>
          <w:tcPr>
            <w:tcW w:w="2884" w:type="dxa"/>
            <w:tcPrChange w:id="1304" w:author="Stuart McLarnon [NESO]" w:date="2025-09-11T10:27:00Z" w16du:dateUtc="2025-09-11T09:27:00Z">
              <w:tcPr>
                <w:tcW w:w="2884" w:type="dxa"/>
              </w:tcPr>
            </w:tcPrChange>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Change w:id="1305" w:author="Stuart McLarnon [NESO]" w:date="2025-09-11T10:27:00Z" w16du:dateUtc="2025-09-11T09:27:00Z">
              <w:tcPr>
                <w:tcW w:w="6634" w:type="dxa"/>
              </w:tcPr>
            </w:tcPrChange>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4D563B">
        <w:trPr>
          <w:cantSplit/>
          <w:trPrChange w:id="1306" w:author="Stuart McLarnon [NESO]" w:date="2025-09-11T10:27:00Z" w16du:dateUtc="2025-09-11T09:27:00Z">
            <w:trPr>
              <w:gridBefore w:val="1"/>
              <w:wBefore w:w="221" w:type="dxa"/>
              <w:cantSplit/>
            </w:trPr>
          </w:trPrChange>
        </w:trPr>
        <w:tc>
          <w:tcPr>
            <w:tcW w:w="2884" w:type="dxa"/>
            <w:tcPrChange w:id="1307" w:author="Stuart McLarnon [NESO]" w:date="2025-09-11T10:27:00Z" w16du:dateUtc="2025-09-11T09:27:00Z">
              <w:tcPr>
                <w:tcW w:w="2884" w:type="dxa"/>
              </w:tcPr>
            </w:tcPrChange>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Change w:id="1308" w:author="Stuart McLarnon [NESO]" w:date="2025-09-11T10:27:00Z" w16du:dateUtc="2025-09-11T09:27:00Z">
              <w:tcPr>
                <w:tcW w:w="6634" w:type="dxa"/>
              </w:tcPr>
            </w:tcPrChange>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4D563B">
        <w:trPr>
          <w:cantSplit/>
          <w:trPrChange w:id="1309" w:author="Stuart McLarnon [NESO]" w:date="2025-09-11T10:27:00Z" w16du:dateUtc="2025-09-11T09:27:00Z">
            <w:trPr>
              <w:gridBefore w:val="1"/>
              <w:wBefore w:w="221" w:type="dxa"/>
              <w:cantSplit/>
            </w:trPr>
          </w:trPrChange>
        </w:trPr>
        <w:tc>
          <w:tcPr>
            <w:tcW w:w="2884" w:type="dxa"/>
            <w:tcPrChange w:id="1310" w:author="Stuart McLarnon [NESO]" w:date="2025-09-11T10:27:00Z" w16du:dateUtc="2025-09-11T09:27:00Z">
              <w:tcPr>
                <w:tcW w:w="2884" w:type="dxa"/>
              </w:tcPr>
            </w:tcPrChange>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Change w:id="1311" w:author="Stuart McLarnon [NESO]" w:date="2025-09-11T10:27:00Z" w16du:dateUtc="2025-09-11T09:27:00Z">
              <w:tcPr>
                <w:tcW w:w="6634" w:type="dxa"/>
              </w:tcPr>
            </w:tcPrChange>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4D563B">
        <w:trPr>
          <w:cantSplit/>
          <w:trPrChange w:id="1312" w:author="Stuart McLarnon [NESO]" w:date="2025-09-11T10:27:00Z" w16du:dateUtc="2025-09-11T09:27:00Z">
            <w:trPr>
              <w:gridBefore w:val="1"/>
              <w:wBefore w:w="221" w:type="dxa"/>
              <w:cantSplit/>
            </w:trPr>
          </w:trPrChange>
        </w:trPr>
        <w:tc>
          <w:tcPr>
            <w:tcW w:w="2884" w:type="dxa"/>
            <w:tcPrChange w:id="1313" w:author="Stuart McLarnon [NESO]" w:date="2025-09-11T10:27:00Z" w16du:dateUtc="2025-09-11T09:27:00Z">
              <w:tcPr>
                <w:tcW w:w="2884" w:type="dxa"/>
              </w:tcPr>
            </w:tcPrChange>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Change w:id="1314" w:author="Stuart McLarnon [NESO]" w:date="2025-09-11T10:27:00Z" w16du:dateUtc="2025-09-11T09:27:00Z">
              <w:tcPr>
                <w:tcW w:w="6634" w:type="dxa"/>
              </w:tcPr>
            </w:tcPrChange>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4D563B">
        <w:trPr>
          <w:cantSplit/>
          <w:trPrChange w:id="1315" w:author="Stuart McLarnon [NESO]" w:date="2025-09-11T10:27:00Z" w16du:dateUtc="2025-09-11T09:27:00Z">
            <w:trPr>
              <w:gridBefore w:val="1"/>
              <w:wBefore w:w="221" w:type="dxa"/>
              <w:cantSplit/>
            </w:trPr>
          </w:trPrChange>
        </w:trPr>
        <w:tc>
          <w:tcPr>
            <w:tcW w:w="2884" w:type="dxa"/>
            <w:tcPrChange w:id="1316" w:author="Stuart McLarnon [NESO]" w:date="2025-09-11T10:27:00Z" w16du:dateUtc="2025-09-11T09:27:00Z">
              <w:tcPr>
                <w:tcW w:w="2884" w:type="dxa"/>
              </w:tcPr>
            </w:tcPrChange>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Change w:id="1317" w:author="Stuart McLarnon [NESO]" w:date="2025-09-11T10:27:00Z" w16du:dateUtc="2025-09-11T09:27:00Z">
              <w:tcPr>
                <w:tcW w:w="6634" w:type="dxa"/>
              </w:tcPr>
            </w:tcPrChange>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4D563B">
        <w:trPr>
          <w:cantSplit/>
          <w:trPrChange w:id="1318" w:author="Stuart McLarnon [NESO]" w:date="2025-09-11T10:27:00Z" w16du:dateUtc="2025-09-11T09:27:00Z">
            <w:trPr>
              <w:gridBefore w:val="1"/>
              <w:wBefore w:w="221" w:type="dxa"/>
              <w:cantSplit/>
            </w:trPr>
          </w:trPrChange>
        </w:trPr>
        <w:tc>
          <w:tcPr>
            <w:tcW w:w="2884" w:type="dxa"/>
            <w:tcPrChange w:id="1319" w:author="Stuart McLarnon [NESO]" w:date="2025-09-11T10:27:00Z" w16du:dateUtc="2025-09-11T09:27:00Z">
              <w:tcPr>
                <w:tcW w:w="2884" w:type="dxa"/>
              </w:tcPr>
            </w:tcPrChange>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Change w:id="1320" w:author="Stuart McLarnon [NESO]" w:date="2025-09-11T10:27:00Z" w16du:dateUtc="2025-09-11T09:27:00Z">
              <w:tcPr>
                <w:tcW w:w="6634" w:type="dxa"/>
              </w:tcPr>
            </w:tcPrChange>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4D563B">
        <w:trPr>
          <w:cantSplit/>
          <w:trPrChange w:id="1321" w:author="Stuart McLarnon [NESO]" w:date="2025-09-11T10:27:00Z" w16du:dateUtc="2025-09-11T09:27:00Z">
            <w:trPr>
              <w:gridBefore w:val="1"/>
              <w:wBefore w:w="221" w:type="dxa"/>
              <w:cantSplit/>
            </w:trPr>
          </w:trPrChange>
        </w:trPr>
        <w:tc>
          <w:tcPr>
            <w:tcW w:w="2884" w:type="dxa"/>
            <w:tcPrChange w:id="1322" w:author="Stuart McLarnon [NESO]" w:date="2025-09-11T10:27:00Z" w16du:dateUtc="2025-09-11T09:27:00Z">
              <w:tcPr>
                <w:tcW w:w="2884" w:type="dxa"/>
              </w:tcPr>
            </w:tcPrChange>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Change w:id="1323" w:author="Stuart McLarnon [NESO]" w:date="2025-09-11T10:27:00Z" w16du:dateUtc="2025-09-11T09:27:00Z">
              <w:tcPr>
                <w:tcW w:w="6634" w:type="dxa"/>
              </w:tcPr>
            </w:tcPrChange>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4D563B">
        <w:trPr>
          <w:cantSplit/>
          <w:trPrChange w:id="1324" w:author="Stuart McLarnon [NESO]" w:date="2025-09-11T10:27:00Z" w16du:dateUtc="2025-09-11T09:27:00Z">
            <w:trPr>
              <w:gridBefore w:val="1"/>
              <w:wBefore w:w="221" w:type="dxa"/>
              <w:cantSplit/>
            </w:trPr>
          </w:trPrChange>
        </w:trPr>
        <w:tc>
          <w:tcPr>
            <w:tcW w:w="2884" w:type="dxa"/>
            <w:tcPrChange w:id="1325" w:author="Stuart McLarnon [NESO]" w:date="2025-09-11T10:27:00Z" w16du:dateUtc="2025-09-11T09:27:00Z">
              <w:tcPr>
                <w:tcW w:w="2884" w:type="dxa"/>
              </w:tcPr>
            </w:tcPrChange>
          </w:tcPr>
          <w:p w14:paraId="62C8C8BB" w14:textId="217F8DC3" w:rsidR="00EB1E5D" w:rsidRPr="007E0B31" w:rsidRDefault="00EB1E5D" w:rsidP="00EB1E5D">
            <w:pPr>
              <w:pStyle w:val="Arial11Bold"/>
              <w:rPr>
                <w:rFonts w:cs="Arial"/>
              </w:rPr>
            </w:pPr>
            <w:r w:rsidRPr="005C20E3">
              <w:rPr>
                <w:color w:val="000000" w:themeColor="text1"/>
              </w:rPr>
              <w:lastRenderedPageBreak/>
              <w:t>Maximum Import Capability</w:t>
            </w:r>
          </w:p>
        </w:tc>
        <w:tc>
          <w:tcPr>
            <w:tcW w:w="6634" w:type="dxa"/>
            <w:tcPrChange w:id="1326" w:author="Stuart McLarnon [NESO]" w:date="2025-09-11T10:27:00Z" w16du:dateUtc="2025-09-11T09:27:00Z">
              <w:tcPr>
                <w:tcW w:w="6634" w:type="dxa"/>
              </w:tcPr>
            </w:tcPrChange>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4D563B">
        <w:trPr>
          <w:cantSplit/>
          <w:trPrChange w:id="1327" w:author="Stuart McLarnon [NESO]" w:date="2025-09-11T10:27:00Z" w16du:dateUtc="2025-09-11T09:27:00Z">
            <w:trPr>
              <w:gridBefore w:val="1"/>
              <w:wBefore w:w="221" w:type="dxa"/>
              <w:cantSplit/>
            </w:trPr>
          </w:trPrChange>
        </w:trPr>
        <w:tc>
          <w:tcPr>
            <w:tcW w:w="2884" w:type="dxa"/>
            <w:tcPrChange w:id="1328" w:author="Stuart McLarnon [NESO]" w:date="2025-09-11T10:27:00Z" w16du:dateUtc="2025-09-11T09:27:00Z">
              <w:tcPr>
                <w:tcW w:w="2884" w:type="dxa"/>
              </w:tcPr>
            </w:tcPrChange>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Change w:id="1329" w:author="Stuart McLarnon [NESO]" w:date="2025-09-11T10:27:00Z" w16du:dateUtc="2025-09-11T09:27:00Z">
              <w:tcPr>
                <w:tcW w:w="6634" w:type="dxa"/>
              </w:tcPr>
            </w:tcPrChange>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4D563B">
        <w:trPr>
          <w:cantSplit/>
          <w:trPrChange w:id="1330" w:author="Stuart McLarnon [NESO]" w:date="2025-09-11T10:27:00Z" w16du:dateUtc="2025-09-11T09:27:00Z">
            <w:trPr>
              <w:gridBefore w:val="1"/>
              <w:wBefore w:w="221" w:type="dxa"/>
              <w:cantSplit/>
            </w:trPr>
          </w:trPrChange>
        </w:trPr>
        <w:tc>
          <w:tcPr>
            <w:tcW w:w="2884" w:type="dxa"/>
            <w:tcPrChange w:id="1331" w:author="Stuart McLarnon [NESO]" w:date="2025-09-11T10:27:00Z" w16du:dateUtc="2025-09-11T09:27:00Z">
              <w:tcPr>
                <w:tcW w:w="2884" w:type="dxa"/>
              </w:tcPr>
            </w:tcPrChange>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Change w:id="1332" w:author="Stuart McLarnon [NESO]" w:date="2025-09-11T10:27:00Z" w16du:dateUtc="2025-09-11T09:27:00Z">
              <w:tcPr>
                <w:tcW w:w="6634" w:type="dxa"/>
              </w:tcPr>
            </w:tcPrChange>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4D563B">
        <w:trPr>
          <w:cantSplit/>
          <w:trPrChange w:id="1333" w:author="Stuart McLarnon [NESO]" w:date="2025-09-11T10:27:00Z" w16du:dateUtc="2025-09-11T09:27:00Z">
            <w:trPr>
              <w:gridBefore w:val="1"/>
              <w:wBefore w:w="221" w:type="dxa"/>
              <w:cantSplit/>
            </w:trPr>
          </w:trPrChange>
        </w:trPr>
        <w:tc>
          <w:tcPr>
            <w:tcW w:w="2884" w:type="dxa"/>
            <w:tcPrChange w:id="1334" w:author="Stuart McLarnon [NESO]" w:date="2025-09-11T10:27:00Z" w16du:dateUtc="2025-09-11T09:27:00Z">
              <w:tcPr>
                <w:tcW w:w="2884" w:type="dxa"/>
              </w:tcPr>
            </w:tcPrChange>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Change w:id="1335" w:author="Stuart McLarnon [NESO]" w:date="2025-09-11T10:27:00Z" w16du:dateUtc="2025-09-11T09:27:00Z">
              <w:tcPr>
                <w:tcW w:w="6634" w:type="dxa"/>
              </w:tcPr>
            </w:tcPrChange>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4D563B">
        <w:trPr>
          <w:cantSplit/>
          <w:trPrChange w:id="1336" w:author="Stuart McLarnon [NESO]" w:date="2025-09-11T10:27:00Z" w16du:dateUtc="2025-09-11T09:27:00Z">
            <w:trPr>
              <w:gridBefore w:val="1"/>
              <w:wBefore w:w="221" w:type="dxa"/>
              <w:cantSplit/>
            </w:trPr>
          </w:trPrChange>
        </w:trPr>
        <w:tc>
          <w:tcPr>
            <w:tcW w:w="2884" w:type="dxa"/>
            <w:tcPrChange w:id="1337" w:author="Stuart McLarnon [NESO]" w:date="2025-09-11T10:27:00Z" w16du:dateUtc="2025-09-11T09:27:00Z">
              <w:tcPr>
                <w:tcW w:w="2884" w:type="dxa"/>
              </w:tcPr>
            </w:tcPrChange>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Change w:id="1338" w:author="Stuart McLarnon [NESO]" w:date="2025-09-11T10:27:00Z" w16du:dateUtc="2025-09-11T09:27:00Z">
              <w:tcPr>
                <w:tcW w:w="6634" w:type="dxa"/>
              </w:tcPr>
            </w:tcPrChange>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4D563B">
        <w:trPr>
          <w:cantSplit/>
          <w:trPrChange w:id="1339" w:author="Stuart McLarnon [NESO]" w:date="2025-09-11T10:27:00Z" w16du:dateUtc="2025-09-11T09:27:00Z">
            <w:trPr>
              <w:gridBefore w:val="1"/>
              <w:wBefore w:w="221" w:type="dxa"/>
              <w:cantSplit/>
            </w:trPr>
          </w:trPrChange>
        </w:trPr>
        <w:tc>
          <w:tcPr>
            <w:tcW w:w="2884" w:type="dxa"/>
            <w:tcPrChange w:id="1340" w:author="Stuart McLarnon [NESO]" w:date="2025-09-11T10:27:00Z" w16du:dateUtc="2025-09-11T09:27:00Z">
              <w:tcPr>
                <w:tcW w:w="2884" w:type="dxa"/>
              </w:tcPr>
            </w:tcPrChange>
          </w:tcPr>
          <w:p w14:paraId="55008996" w14:textId="77777777" w:rsidR="00EB1E5D" w:rsidRPr="007E0B31" w:rsidRDefault="00EB1E5D" w:rsidP="00EB1E5D">
            <w:pPr>
              <w:pStyle w:val="Arial11Bold"/>
              <w:rPr>
                <w:rFonts w:cs="Arial"/>
              </w:rPr>
            </w:pPr>
            <w:r w:rsidRPr="007E0B31">
              <w:rPr>
                <w:rFonts w:cs="Arial"/>
              </w:rPr>
              <w:t>Mills</w:t>
            </w:r>
          </w:p>
        </w:tc>
        <w:tc>
          <w:tcPr>
            <w:tcW w:w="6634" w:type="dxa"/>
            <w:tcPrChange w:id="1341" w:author="Stuart McLarnon [NESO]" w:date="2025-09-11T10:27:00Z" w16du:dateUtc="2025-09-11T09:27:00Z">
              <w:tcPr>
                <w:tcW w:w="6634" w:type="dxa"/>
              </w:tcPr>
            </w:tcPrChange>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4D563B">
        <w:trPr>
          <w:cantSplit/>
          <w:trPrChange w:id="1342" w:author="Stuart McLarnon [NESO]" w:date="2025-09-11T10:27:00Z" w16du:dateUtc="2025-09-11T09:27:00Z">
            <w:trPr>
              <w:gridBefore w:val="1"/>
              <w:wBefore w:w="221" w:type="dxa"/>
              <w:cantSplit/>
            </w:trPr>
          </w:trPrChange>
        </w:trPr>
        <w:tc>
          <w:tcPr>
            <w:tcW w:w="2884" w:type="dxa"/>
            <w:tcPrChange w:id="1343" w:author="Stuart McLarnon [NESO]" w:date="2025-09-11T10:27:00Z" w16du:dateUtc="2025-09-11T09:27:00Z">
              <w:tcPr>
                <w:tcW w:w="2884" w:type="dxa"/>
              </w:tcPr>
            </w:tcPrChange>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Change w:id="1344" w:author="Stuart McLarnon [NESO]" w:date="2025-09-11T10:27:00Z" w16du:dateUtc="2025-09-11T09:27:00Z">
              <w:tcPr>
                <w:tcW w:w="6634" w:type="dxa"/>
              </w:tcPr>
            </w:tcPrChange>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004D563B">
        <w:trPr>
          <w:cantSplit/>
          <w:trPrChange w:id="1345" w:author="Stuart McLarnon [NESO]" w:date="2025-09-11T10:27:00Z" w16du:dateUtc="2025-09-11T09:27:00Z">
            <w:trPr>
              <w:gridBefore w:val="1"/>
              <w:wBefore w:w="221" w:type="dxa"/>
              <w:cantSplit/>
            </w:trPr>
          </w:trPrChange>
        </w:trPr>
        <w:tc>
          <w:tcPr>
            <w:tcW w:w="2884" w:type="dxa"/>
            <w:tcPrChange w:id="1346" w:author="Stuart McLarnon [NESO]" w:date="2025-09-11T10:27:00Z" w16du:dateUtc="2025-09-11T09:27:00Z">
              <w:tcPr>
                <w:tcW w:w="2884" w:type="dxa"/>
              </w:tcPr>
            </w:tcPrChange>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Change w:id="1347" w:author="Stuart McLarnon [NESO]" w:date="2025-09-11T10:27:00Z" w16du:dateUtc="2025-09-11T09:27:00Z">
              <w:tcPr>
                <w:tcW w:w="6634" w:type="dxa"/>
              </w:tcPr>
            </w:tcPrChange>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4D563B">
        <w:trPr>
          <w:cantSplit/>
          <w:trPrChange w:id="1348" w:author="Stuart McLarnon [NESO]" w:date="2025-09-11T10:27:00Z" w16du:dateUtc="2025-09-11T09:27:00Z">
            <w:trPr>
              <w:gridBefore w:val="1"/>
              <w:wBefore w:w="221" w:type="dxa"/>
              <w:cantSplit/>
            </w:trPr>
          </w:trPrChange>
        </w:trPr>
        <w:tc>
          <w:tcPr>
            <w:tcW w:w="2884" w:type="dxa"/>
            <w:tcPrChange w:id="1349" w:author="Stuart McLarnon [NESO]" w:date="2025-09-11T10:27:00Z" w16du:dateUtc="2025-09-11T09:27:00Z">
              <w:tcPr>
                <w:tcW w:w="2884" w:type="dxa"/>
              </w:tcPr>
            </w:tcPrChange>
          </w:tcPr>
          <w:p w14:paraId="61D82D43" w14:textId="66177675" w:rsidR="00EB1E5D" w:rsidRPr="007E0B31" w:rsidRDefault="00EB1E5D" w:rsidP="00EB1E5D">
            <w:pPr>
              <w:pStyle w:val="Arial11Bold"/>
              <w:rPr>
                <w:rFonts w:cs="Arial"/>
              </w:rPr>
            </w:pPr>
            <w:r w:rsidRPr="007E0B31">
              <w:rPr>
                <w:rFonts w:cs="Arial"/>
              </w:rPr>
              <w:lastRenderedPageBreak/>
              <w:t>Minimum Import Capacit</w:t>
            </w:r>
            <w:r w:rsidRPr="00A72ACD">
              <w:rPr>
                <w:rFonts w:cs="Arial"/>
              </w:rPr>
              <w:t>y</w:t>
            </w:r>
          </w:p>
        </w:tc>
        <w:tc>
          <w:tcPr>
            <w:tcW w:w="6634" w:type="dxa"/>
            <w:tcPrChange w:id="1350" w:author="Stuart McLarnon [NESO]" w:date="2025-09-11T10:27:00Z" w16du:dateUtc="2025-09-11T09:27:00Z">
              <w:tcPr>
                <w:tcW w:w="6634" w:type="dxa"/>
              </w:tcPr>
            </w:tcPrChange>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4D563B">
        <w:trPr>
          <w:cantSplit/>
          <w:trPrChange w:id="1351" w:author="Stuart McLarnon [NESO]" w:date="2025-09-11T10:27:00Z" w16du:dateUtc="2025-09-11T09:27:00Z">
            <w:trPr>
              <w:gridBefore w:val="1"/>
              <w:wBefore w:w="221" w:type="dxa"/>
              <w:cantSplit/>
            </w:trPr>
          </w:trPrChange>
        </w:trPr>
        <w:tc>
          <w:tcPr>
            <w:tcW w:w="2884" w:type="dxa"/>
            <w:tcPrChange w:id="1352" w:author="Stuart McLarnon [NESO]" w:date="2025-09-11T10:27:00Z" w16du:dateUtc="2025-09-11T09:27:00Z">
              <w:tcPr>
                <w:tcW w:w="2884" w:type="dxa"/>
              </w:tcPr>
            </w:tcPrChange>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Change w:id="1353" w:author="Stuart McLarnon [NESO]" w:date="2025-09-11T10:27:00Z" w16du:dateUtc="2025-09-11T09:27:00Z">
              <w:tcPr>
                <w:tcW w:w="6634" w:type="dxa"/>
              </w:tcPr>
            </w:tcPrChange>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4D563B">
        <w:trPr>
          <w:cantSplit/>
          <w:trPrChange w:id="1354" w:author="Stuart McLarnon [NESO]" w:date="2025-09-11T10:27:00Z" w16du:dateUtc="2025-09-11T09:27:00Z">
            <w:trPr>
              <w:gridBefore w:val="1"/>
              <w:wBefore w:w="221" w:type="dxa"/>
              <w:cantSplit/>
            </w:trPr>
          </w:trPrChange>
        </w:trPr>
        <w:tc>
          <w:tcPr>
            <w:tcW w:w="2884" w:type="dxa"/>
            <w:tcPrChange w:id="1355" w:author="Stuart McLarnon [NESO]" w:date="2025-09-11T10:27:00Z" w16du:dateUtc="2025-09-11T09:27:00Z">
              <w:tcPr>
                <w:tcW w:w="2884" w:type="dxa"/>
              </w:tcPr>
            </w:tcPrChange>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Change w:id="1356" w:author="Stuart McLarnon [NESO]" w:date="2025-09-11T10:27:00Z" w16du:dateUtc="2025-09-11T09:27:00Z">
              <w:tcPr>
                <w:tcW w:w="6634" w:type="dxa"/>
              </w:tcPr>
            </w:tcPrChange>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2BDA4E8C" w14:textId="77777777" w:rsidTr="004D563B">
        <w:trPr>
          <w:cantSplit/>
          <w:trHeight w:val="300"/>
          <w:trPrChange w:id="1357" w:author="Stuart McLarnon [NESO]" w:date="2025-09-11T10:27:00Z" w16du:dateUtc="2025-09-11T09:27:00Z">
            <w:trPr>
              <w:gridBefore w:val="1"/>
              <w:wBefore w:w="221" w:type="dxa"/>
              <w:cantSplit/>
              <w:trHeight w:val="300"/>
            </w:trPr>
          </w:trPrChange>
        </w:trPr>
        <w:tc>
          <w:tcPr>
            <w:tcW w:w="2884" w:type="dxa"/>
            <w:tcPrChange w:id="1358" w:author="Stuart McLarnon [NESO]" w:date="2025-09-11T10:27:00Z" w16du:dateUtc="2025-09-11T09:27:00Z">
              <w:tcPr>
                <w:tcW w:w="2884" w:type="dxa"/>
              </w:tcPr>
            </w:tcPrChange>
          </w:tcPr>
          <w:p w14:paraId="6D66A1E0" w14:textId="77777777" w:rsidR="1E6C4A0A" w:rsidRDefault="1E6C4A0A" w:rsidP="004E64E8">
            <w:pPr>
              <w:pStyle w:val="Arial11Bold"/>
              <w:rPr>
                <w:rFonts w:cs="Arial"/>
              </w:rPr>
            </w:pPr>
            <w:r w:rsidRPr="38E6A229">
              <w:rPr>
                <w:rFonts w:cs="Arial"/>
              </w:rPr>
              <w:t>Minister of the Crown</w:t>
            </w:r>
          </w:p>
        </w:tc>
        <w:tc>
          <w:tcPr>
            <w:tcW w:w="6634" w:type="dxa"/>
            <w:tcPrChange w:id="1359" w:author="Stuart McLarnon [NESO]" w:date="2025-09-11T10:27:00Z" w16du:dateUtc="2025-09-11T09:27:00Z">
              <w:tcPr>
                <w:tcW w:w="6634" w:type="dxa"/>
              </w:tcPr>
            </w:tcPrChange>
          </w:tcPr>
          <w:p w14:paraId="155D001E" w14:textId="77777777"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EB1E5D" w:rsidRPr="007E0B31" w14:paraId="38E50172" w14:textId="77777777" w:rsidTr="004D563B">
        <w:trPr>
          <w:cantSplit/>
          <w:trPrChange w:id="1360" w:author="Stuart McLarnon [NESO]" w:date="2025-09-11T10:27:00Z" w16du:dateUtc="2025-09-11T09:27:00Z">
            <w:trPr>
              <w:gridBefore w:val="1"/>
              <w:wBefore w:w="221" w:type="dxa"/>
              <w:cantSplit/>
            </w:trPr>
          </w:trPrChange>
        </w:trPr>
        <w:tc>
          <w:tcPr>
            <w:tcW w:w="2884" w:type="dxa"/>
            <w:tcPrChange w:id="1361" w:author="Stuart McLarnon [NESO]" w:date="2025-09-11T10:27:00Z" w16du:dateUtc="2025-09-11T09:27:00Z">
              <w:tcPr>
                <w:tcW w:w="2884" w:type="dxa"/>
              </w:tcPr>
            </w:tcPrChange>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Change w:id="1362" w:author="Stuart McLarnon [NESO]" w:date="2025-09-11T10:27:00Z" w16du:dateUtc="2025-09-11T09:27:00Z">
              <w:tcPr>
                <w:tcW w:w="6634" w:type="dxa"/>
              </w:tcPr>
            </w:tcPrChange>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4D563B">
        <w:trPr>
          <w:cantSplit/>
          <w:trPrChange w:id="1363" w:author="Stuart McLarnon [NESO]" w:date="2025-09-11T10:27:00Z" w16du:dateUtc="2025-09-11T09:27:00Z">
            <w:trPr>
              <w:gridBefore w:val="1"/>
              <w:wBefore w:w="221" w:type="dxa"/>
              <w:cantSplit/>
            </w:trPr>
          </w:trPrChange>
        </w:trPr>
        <w:tc>
          <w:tcPr>
            <w:tcW w:w="2884" w:type="dxa"/>
            <w:tcPrChange w:id="1364" w:author="Stuart McLarnon [NESO]" w:date="2025-09-11T10:27:00Z" w16du:dateUtc="2025-09-11T09:27:00Z">
              <w:tcPr>
                <w:tcW w:w="2884" w:type="dxa"/>
              </w:tcPr>
            </w:tcPrChange>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Change w:id="1365" w:author="Stuart McLarnon [NESO]" w:date="2025-09-11T10:27:00Z" w16du:dateUtc="2025-09-11T09:27:00Z">
              <w:tcPr>
                <w:tcW w:w="6634" w:type="dxa"/>
              </w:tcPr>
            </w:tcPrChange>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004D563B">
        <w:trPr>
          <w:cantSplit/>
          <w:trPrChange w:id="1366" w:author="Stuart McLarnon [NESO]" w:date="2025-09-11T10:27:00Z" w16du:dateUtc="2025-09-11T09:27:00Z">
            <w:trPr>
              <w:gridBefore w:val="1"/>
              <w:wBefore w:w="221" w:type="dxa"/>
              <w:cantSplit/>
            </w:trPr>
          </w:trPrChange>
        </w:trPr>
        <w:tc>
          <w:tcPr>
            <w:tcW w:w="2884" w:type="dxa"/>
            <w:tcPrChange w:id="1367" w:author="Stuart McLarnon [NESO]" w:date="2025-09-11T10:27:00Z" w16du:dateUtc="2025-09-11T09:27:00Z">
              <w:tcPr>
                <w:tcW w:w="2884" w:type="dxa"/>
              </w:tcPr>
            </w:tcPrChange>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Change w:id="1368" w:author="Stuart McLarnon [NESO]" w:date="2025-09-11T10:27:00Z" w16du:dateUtc="2025-09-11T09:27:00Z">
              <w:tcPr>
                <w:tcW w:w="6634" w:type="dxa"/>
              </w:tcPr>
            </w:tcPrChange>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004D563B">
        <w:trPr>
          <w:cantSplit/>
          <w:trPrChange w:id="1369" w:author="Stuart McLarnon [NESO]" w:date="2025-09-11T10:27:00Z" w16du:dateUtc="2025-09-11T09:27:00Z">
            <w:trPr>
              <w:gridBefore w:val="1"/>
              <w:wBefore w:w="221" w:type="dxa"/>
              <w:cantSplit/>
            </w:trPr>
          </w:trPrChange>
        </w:trPr>
        <w:tc>
          <w:tcPr>
            <w:tcW w:w="2884" w:type="dxa"/>
            <w:tcPrChange w:id="1370" w:author="Stuart McLarnon [NESO]" w:date="2025-09-11T10:27:00Z" w16du:dateUtc="2025-09-11T09:27:00Z">
              <w:tcPr>
                <w:tcW w:w="2884" w:type="dxa"/>
              </w:tcPr>
            </w:tcPrChange>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Change w:id="1371" w:author="Stuart McLarnon [NESO]" w:date="2025-09-11T10:27:00Z" w16du:dateUtc="2025-09-11T09:27:00Z">
              <w:tcPr>
                <w:tcW w:w="6634" w:type="dxa"/>
              </w:tcPr>
            </w:tcPrChange>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004D563B">
        <w:trPr>
          <w:cantSplit/>
          <w:trPrChange w:id="1372" w:author="Stuart McLarnon [NESO]" w:date="2025-09-11T10:27:00Z" w16du:dateUtc="2025-09-11T09:27:00Z">
            <w:trPr>
              <w:gridBefore w:val="1"/>
              <w:wBefore w:w="221" w:type="dxa"/>
              <w:cantSplit/>
            </w:trPr>
          </w:trPrChange>
        </w:trPr>
        <w:tc>
          <w:tcPr>
            <w:tcW w:w="2884" w:type="dxa"/>
            <w:tcPrChange w:id="1373" w:author="Stuart McLarnon [NESO]" w:date="2025-09-11T10:27:00Z" w16du:dateUtc="2025-09-11T09:27:00Z">
              <w:tcPr>
                <w:tcW w:w="2884" w:type="dxa"/>
              </w:tcPr>
            </w:tcPrChange>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Change w:id="1374" w:author="Stuart McLarnon [NESO]" w:date="2025-09-11T10:27:00Z" w16du:dateUtc="2025-09-11T09:27:00Z">
              <w:tcPr>
                <w:tcW w:w="6634" w:type="dxa"/>
              </w:tcPr>
            </w:tcPrChange>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004D563B">
        <w:trPr>
          <w:cantSplit/>
          <w:trPrChange w:id="1375" w:author="Stuart McLarnon [NESO]" w:date="2025-09-11T10:27:00Z" w16du:dateUtc="2025-09-11T09:27:00Z">
            <w:trPr>
              <w:gridBefore w:val="1"/>
              <w:wBefore w:w="221" w:type="dxa"/>
              <w:cantSplit/>
            </w:trPr>
          </w:trPrChange>
        </w:trPr>
        <w:tc>
          <w:tcPr>
            <w:tcW w:w="2884" w:type="dxa"/>
            <w:tcPrChange w:id="1376" w:author="Stuart McLarnon [NESO]" w:date="2025-09-11T10:27:00Z" w16du:dateUtc="2025-09-11T09:27:00Z">
              <w:tcPr>
                <w:tcW w:w="2884" w:type="dxa"/>
              </w:tcPr>
            </w:tcPrChange>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Change w:id="1377" w:author="Stuart McLarnon [NESO]" w:date="2025-09-11T10:27:00Z" w16du:dateUtc="2025-09-11T09:27:00Z">
              <w:tcPr>
                <w:tcW w:w="6634" w:type="dxa"/>
              </w:tcPr>
            </w:tcPrChange>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4D563B">
        <w:trPr>
          <w:cantSplit/>
          <w:trPrChange w:id="1378" w:author="Stuart McLarnon [NESO]" w:date="2025-09-11T10:27:00Z" w16du:dateUtc="2025-09-11T09:27:00Z">
            <w:trPr>
              <w:gridBefore w:val="1"/>
              <w:wBefore w:w="221" w:type="dxa"/>
              <w:cantSplit/>
            </w:trPr>
          </w:trPrChange>
        </w:trPr>
        <w:tc>
          <w:tcPr>
            <w:tcW w:w="2884" w:type="dxa"/>
            <w:tcPrChange w:id="1379" w:author="Stuart McLarnon [NESO]" w:date="2025-09-11T10:27:00Z" w16du:dateUtc="2025-09-11T09:27:00Z">
              <w:tcPr>
                <w:tcW w:w="2884" w:type="dxa"/>
              </w:tcPr>
            </w:tcPrChange>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Change w:id="1380" w:author="Stuart McLarnon [NESO]" w:date="2025-09-11T10:27:00Z" w16du:dateUtc="2025-09-11T09:27:00Z">
              <w:tcPr>
                <w:tcW w:w="6634" w:type="dxa"/>
              </w:tcPr>
            </w:tcPrChange>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004D563B">
        <w:trPr>
          <w:cantSplit/>
          <w:trPrChange w:id="1381" w:author="Stuart McLarnon [NESO]" w:date="2025-09-11T10:27:00Z" w16du:dateUtc="2025-09-11T09:27:00Z">
            <w:trPr>
              <w:gridBefore w:val="1"/>
              <w:wBefore w:w="221" w:type="dxa"/>
              <w:cantSplit/>
            </w:trPr>
          </w:trPrChange>
        </w:trPr>
        <w:tc>
          <w:tcPr>
            <w:tcW w:w="2884" w:type="dxa"/>
            <w:tcPrChange w:id="1382" w:author="Stuart McLarnon [NESO]" w:date="2025-09-11T10:27:00Z" w16du:dateUtc="2025-09-11T09:27:00Z">
              <w:tcPr>
                <w:tcW w:w="2884" w:type="dxa"/>
              </w:tcPr>
            </w:tcPrChange>
          </w:tcPr>
          <w:p w14:paraId="75C0F84F" w14:textId="77777777" w:rsidR="00EB1E5D" w:rsidRPr="007E0B31" w:rsidRDefault="00EB1E5D" w:rsidP="00EB1E5D">
            <w:pPr>
              <w:pStyle w:val="Arial11Bold"/>
              <w:rPr>
                <w:rFonts w:cs="Arial"/>
              </w:rPr>
            </w:pPr>
            <w:r w:rsidRPr="007E0B31">
              <w:rPr>
                <w:rFonts w:cs="Arial"/>
              </w:rPr>
              <w:lastRenderedPageBreak/>
              <w:t>Mothballed Power Park Module</w:t>
            </w:r>
          </w:p>
        </w:tc>
        <w:tc>
          <w:tcPr>
            <w:tcW w:w="6634" w:type="dxa"/>
            <w:tcPrChange w:id="1383" w:author="Stuart McLarnon [NESO]" w:date="2025-09-11T10:27:00Z" w16du:dateUtc="2025-09-11T09:27:00Z">
              <w:tcPr>
                <w:tcW w:w="6634" w:type="dxa"/>
              </w:tcPr>
            </w:tcPrChange>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004D563B">
        <w:trPr>
          <w:cantSplit/>
          <w:trPrChange w:id="1384" w:author="Stuart McLarnon [NESO]" w:date="2025-09-11T10:27:00Z" w16du:dateUtc="2025-09-11T09:27:00Z">
            <w:trPr>
              <w:gridBefore w:val="1"/>
              <w:wBefore w:w="221" w:type="dxa"/>
              <w:cantSplit/>
            </w:trPr>
          </w:trPrChange>
        </w:trPr>
        <w:tc>
          <w:tcPr>
            <w:tcW w:w="2884" w:type="dxa"/>
            <w:tcPrChange w:id="1385" w:author="Stuart McLarnon [NESO]" w:date="2025-09-11T10:27:00Z" w16du:dateUtc="2025-09-11T09:27:00Z">
              <w:tcPr>
                <w:tcW w:w="2884" w:type="dxa"/>
              </w:tcPr>
            </w:tcPrChange>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Change w:id="1386" w:author="Stuart McLarnon [NESO]" w:date="2025-09-11T10:27:00Z" w16du:dateUtc="2025-09-11T09:27:00Z">
              <w:tcPr>
                <w:tcW w:w="6634" w:type="dxa"/>
              </w:tcPr>
            </w:tcPrChange>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4D563B">
        <w:trPr>
          <w:cantSplit/>
          <w:trPrChange w:id="1387" w:author="Stuart McLarnon [NESO]" w:date="2025-09-11T10:27:00Z" w16du:dateUtc="2025-09-11T09:27:00Z">
            <w:trPr>
              <w:gridBefore w:val="1"/>
              <w:wBefore w:w="221" w:type="dxa"/>
              <w:cantSplit/>
            </w:trPr>
          </w:trPrChange>
        </w:trPr>
        <w:tc>
          <w:tcPr>
            <w:tcW w:w="2884" w:type="dxa"/>
            <w:tcPrChange w:id="1388" w:author="Stuart McLarnon [NESO]" w:date="2025-09-11T10:27:00Z" w16du:dateUtc="2025-09-11T09:27:00Z">
              <w:tcPr>
                <w:tcW w:w="2884" w:type="dxa"/>
              </w:tcPr>
            </w:tcPrChange>
          </w:tcPr>
          <w:p w14:paraId="3F92EF01" w14:textId="472B5B92" w:rsidR="00EB1E5D" w:rsidRPr="007E0B31" w:rsidRDefault="00EB1E5D" w:rsidP="00EB1E5D">
            <w:pPr>
              <w:pStyle w:val="Arial11Bold"/>
              <w:rPr>
                <w:rFonts w:cs="Arial"/>
              </w:rPr>
            </w:pPr>
            <w:r>
              <w:rPr>
                <w:rFonts w:cs="Arial"/>
              </w:rPr>
              <w:t>MSID</w:t>
            </w:r>
          </w:p>
        </w:tc>
        <w:tc>
          <w:tcPr>
            <w:tcW w:w="6634" w:type="dxa"/>
            <w:tcPrChange w:id="1389" w:author="Stuart McLarnon [NESO]" w:date="2025-09-11T10:27:00Z" w16du:dateUtc="2025-09-11T09:27:00Z">
              <w:tcPr>
                <w:tcW w:w="6634" w:type="dxa"/>
              </w:tcPr>
            </w:tcPrChange>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4D563B">
        <w:trPr>
          <w:cantSplit/>
          <w:trPrChange w:id="1390" w:author="Stuart McLarnon [NESO]" w:date="2025-09-11T10:27:00Z" w16du:dateUtc="2025-09-11T09:27:00Z">
            <w:trPr>
              <w:gridBefore w:val="1"/>
              <w:wBefore w:w="221" w:type="dxa"/>
              <w:cantSplit/>
            </w:trPr>
          </w:trPrChange>
        </w:trPr>
        <w:tc>
          <w:tcPr>
            <w:tcW w:w="2884" w:type="dxa"/>
            <w:tcPrChange w:id="1391" w:author="Stuart McLarnon [NESO]" w:date="2025-09-11T10:27:00Z" w16du:dateUtc="2025-09-11T09:27:00Z">
              <w:tcPr>
                <w:tcW w:w="2884" w:type="dxa"/>
              </w:tcPr>
            </w:tcPrChange>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Change w:id="1392" w:author="Stuart McLarnon [NESO]" w:date="2025-09-11T10:27:00Z" w16du:dateUtc="2025-09-11T09:27:00Z">
              <w:tcPr>
                <w:tcW w:w="6634" w:type="dxa"/>
              </w:tcPr>
            </w:tcPrChange>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4D563B">
        <w:trPr>
          <w:cantSplit/>
          <w:trPrChange w:id="1393" w:author="Stuart McLarnon [NESO]" w:date="2025-09-11T10:27:00Z" w16du:dateUtc="2025-09-11T09:27:00Z">
            <w:trPr>
              <w:gridBefore w:val="1"/>
              <w:wBefore w:w="221" w:type="dxa"/>
              <w:cantSplit/>
            </w:trPr>
          </w:trPrChange>
        </w:trPr>
        <w:tc>
          <w:tcPr>
            <w:tcW w:w="2884" w:type="dxa"/>
            <w:tcPrChange w:id="1394" w:author="Stuart McLarnon [NESO]" w:date="2025-09-11T10:27:00Z" w16du:dateUtc="2025-09-11T09:27:00Z">
              <w:tcPr>
                <w:tcW w:w="2884" w:type="dxa"/>
              </w:tcPr>
            </w:tcPrChange>
          </w:tcPr>
          <w:p w14:paraId="0B2AD2B7" w14:textId="5E2947F6" w:rsidR="00EB1E5D" w:rsidRPr="007E0B31" w:rsidRDefault="00EB1E5D" w:rsidP="00EB1E5D">
            <w:pPr>
              <w:pStyle w:val="Arial11Bold"/>
              <w:rPr>
                <w:rFonts w:cs="Arial"/>
              </w:rPr>
            </w:pPr>
            <w:r w:rsidRPr="007E0B31">
              <w:rPr>
                <w:rFonts w:cs="Arial"/>
              </w:rPr>
              <w:t>National Electricity Transmission System</w:t>
            </w:r>
            <w:ins w:id="1395" w:author="Stuart McLarnon [NESO]" w:date="2025-09-09T15:10:00Z" w16du:dateUtc="2025-09-09T14:10:00Z">
              <w:r w:rsidR="00827B49">
                <w:rPr>
                  <w:rFonts w:cs="Arial"/>
                </w:rPr>
                <w:t xml:space="preserve"> (NETS)</w:t>
              </w:r>
            </w:ins>
          </w:p>
        </w:tc>
        <w:tc>
          <w:tcPr>
            <w:tcW w:w="6634" w:type="dxa"/>
            <w:tcPrChange w:id="1396" w:author="Stuart McLarnon [NESO]" w:date="2025-09-11T10:27:00Z" w16du:dateUtc="2025-09-11T09:27:00Z">
              <w:tcPr>
                <w:tcW w:w="6634" w:type="dxa"/>
              </w:tcPr>
            </w:tcPrChange>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4D563B">
        <w:trPr>
          <w:cantSplit/>
          <w:trPrChange w:id="1397" w:author="Stuart McLarnon [NESO]" w:date="2025-09-11T10:27:00Z" w16du:dateUtc="2025-09-11T09:27:00Z">
            <w:trPr>
              <w:gridBefore w:val="1"/>
              <w:wBefore w:w="221" w:type="dxa"/>
              <w:cantSplit/>
            </w:trPr>
          </w:trPrChange>
        </w:trPr>
        <w:tc>
          <w:tcPr>
            <w:tcW w:w="2884" w:type="dxa"/>
            <w:tcPrChange w:id="1398" w:author="Stuart McLarnon [NESO]" w:date="2025-09-11T10:27:00Z" w16du:dateUtc="2025-09-11T09:27:00Z">
              <w:tcPr>
                <w:tcW w:w="2884" w:type="dxa"/>
              </w:tcPr>
            </w:tcPrChange>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Change w:id="1399" w:author="Stuart McLarnon [NESO]" w:date="2025-09-11T10:27:00Z" w16du:dateUtc="2025-09-11T09:27:00Z">
              <w:tcPr>
                <w:tcW w:w="6634" w:type="dxa"/>
              </w:tcPr>
            </w:tcPrChange>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4D563B">
        <w:trPr>
          <w:cantSplit/>
          <w:trPrChange w:id="1400" w:author="Stuart McLarnon [NESO]" w:date="2025-09-11T10:27:00Z" w16du:dateUtc="2025-09-11T09:27:00Z">
            <w:trPr>
              <w:gridBefore w:val="1"/>
              <w:wBefore w:w="221" w:type="dxa"/>
              <w:cantSplit/>
            </w:trPr>
          </w:trPrChange>
        </w:trPr>
        <w:tc>
          <w:tcPr>
            <w:tcW w:w="2884" w:type="dxa"/>
            <w:tcPrChange w:id="1401" w:author="Stuart McLarnon [NESO]" w:date="2025-09-11T10:27:00Z" w16du:dateUtc="2025-09-11T09:27:00Z">
              <w:tcPr>
                <w:tcW w:w="2884" w:type="dxa"/>
              </w:tcPr>
            </w:tcPrChange>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Change w:id="1402" w:author="Stuart McLarnon [NESO]" w:date="2025-09-11T10:27:00Z" w16du:dateUtc="2025-09-11T09:27:00Z">
              <w:tcPr>
                <w:tcW w:w="6634" w:type="dxa"/>
              </w:tcPr>
            </w:tcPrChange>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4D563B">
        <w:trPr>
          <w:cantSplit/>
          <w:trPrChange w:id="1403" w:author="Stuart McLarnon [NESO]" w:date="2025-09-11T10:27:00Z" w16du:dateUtc="2025-09-11T09:27:00Z">
            <w:trPr>
              <w:gridBefore w:val="1"/>
              <w:wBefore w:w="221" w:type="dxa"/>
              <w:cantSplit/>
            </w:trPr>
          </w:trPrChange>
        </w:trPr>
        <w:tc>
          <w:tcPr>
            <w:tcW w:w="2884" w:type="dxa"/>
            <w:tcPrChange w:id="1404" w:author="Stuart McLarnon [NESO]" w:date="2025-09-11T10:27:00Z" w16du:dateUtc="2025-09-11T09:27:00Z">
              <w:tcPr>
                <w:tcW w:w="2884" w:type="dxa"/>
              </w:tcPr>
            </w:tcPrChange>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Change w:id="1405" w:author="Stuart McLarnon [NESO]" w:date="2025-09-11T10:27:00Z" w16du:dateUtc="2025-09-11T09:27:00Z">
              <w:tcPr>
                <w:tcW w:w="6634" w:type="dxa"/>
              </w:tcPr>
            </w:tcPrChange>
          </w:tcPr>
          <w:p w14:paraId="2CFEDB7F" w14:textId="609947A2" w:rsidR="00EB1E5D" w:rsidRPr="007E0B31" w:rsidRDefault="00C01989" w:rsidP="00EB1E5D">
            <w:pPr>
              <w:pStyle w:val="TableArial11"/>
              <w:rPr>
                <w:rFonts w:cs="Arial"/>
              </w:rPr>
            </w:pPr>
            <w:r>
              <w:rPr>
                <w:rFonts w:cs="Arial"/>
              </w:rPr>
              <w:t>M</w:t>
            </w:r>
            <w:r w:rsidR="3EB8F7DC" w:rsidRPr="38E6A229">
              <w:rPr>
                <w:rFonts w:cs="Arial"/>
              </w:rPr>
              <w:t>e</w:t>
            </w:r>
            <w:r w:rsidR="00EB1E5D" w:rsidRPr="007E0B31">
              <w:rPr>
                <w:rFonts w:cs="Arial"/>
              </w:rPr>
              <w:t>a</w:t>
            </w:r>
            <w:r w:rsidR="3EB8F7DC" w:rsidRPr="38E6A229">
              <w:rPr>
                <w:rFonts w:cs="Arial"/>
              </w:rPr>
              <w:t>n</w:t>
            </w:r>
            <w:r w:rsidR="00EB1E5D" w:rsidRPr="007E0B31">
              <w:rPr>
                <w:rFonts w:cs="Arial"/>
              </w:rPr>
              <w:t xml:space="preserve">s the </w:t>
            </w:r>
            <w:r w:rsidR="3EB8F7DC" w:rsidRPr="38E6A229">
              <w:rPr>
                <w:rFonts w:cs="Arial"/>
              </w:rPr>
              <w:t>area by that name as</w:t>
            </w:r>
            <w:r w:rsidR="00EB1E5D" w:rsidRPr="007E0B31">
              <w:rPr>
                <w:rFonts w:cs="Arial"/>
              </w:rPr>
              <w:t xml:space="preserve"> set out in </w:t>
            </w:r>
            <w:r w:rsidR="3EB8F7DC" w:rsidRPr="38E6A229">
              <w:rPr>
                <w:rFonts w:cs="Arial"/>
              </w:rPr>
              <w:t>the terms</w:t>
            </w:r>
            <w:r w:rsidR="00EB1E5D" w:rsidRPr="007E0B31">
              <w:rPr>
                <w:rFonts w:cs="Arial"/>
              </w:rPr>
              <w:t xml:space="preserve"> of </w:t>
            </w:r>
            <w:r w:rsidR="3EB8F7DC" w:rsidRPr="38E6A229">
              <w:rPr>
                <w:rFonts w:cs="Arial"/>
              </w:rPr>
              <w:t xml:space="preserve">the </w:t>
            </w:r>
            <w:r w:rsidR="3EB8F7DC" w:rsidRPr="38E6A229">
              <w:rPr>
                <w:rFonts w:cs="Arial"/>
                <w:b/>
                <w:bCs/>
              </w:rPr>
              <w:t>ESO</w:t>
            </w:r>
            <w:r w:rsidR="00EB1E5D" w:rsidRPr="007E0B31">
              <w:rPr>
                <w:rFonts w:cs="Arial"/>
                <w:b/>
              </w:rPr>
              <w:t xml:space="preserve"> Licence</w:t>
            </w:r>
            <w:r w:rsidR="00EB1E5D" w:rsidRPr="007E0B31">
              <w:rPr>
                <w:rPrChange w:id="1406" w:author="Stuart McLarnon [NESO]" w:date="2025-09-09T15:10:00Z" w16du:dateUtc="2025-09-09T14:10:00Z">
                  <w:rPr>
                    <w:b/>
                  </w:rPr>
                </w:rPrChange>
              </w:rPr>
              <w:t>.</w:t>
            </w:r>
          </w:p>
        </w:tc>
      </w:tr>
      <w:tr w:rsidR="00EB1E5D" w:rsidRPr="007E0B31" w14:paraId="55416822" w14:textId="77777777" w:rsidTr="004D563B">
        <w:trPr>
          <w:cantSplit/>
          <w:trPrChange w:id="1407" w:author="Stuart McLarnon [NESO]" w:date="2025-09-11T10:27:00Z" w16du:dateUtc="2025-09-11T09:27:00Z">
            <w:trPr>
              <w:gridBefore w:val="1"/>
              <w:wBefore w:w="221" w:type="dxa"/>
              <w:cantSplit/>
            </w:trPr>
          </w:trPrChange>
        </w:trPr>
        <w:tc>
          <w:tcPr>
            <w:tcW w:w="2884" w:type="dxa"/>
            <w:tcPrChange w:id="1408" w:author="Stuart McLarnon [NESO]" w:date="2025-09-11T10:27:00Z" w16du:dateUtc="2025-09-11T09:27:00Z">
              <w:tcPr>
                <w:tcW w:w="2884" w:type="dxa"/>
              </w:tcPr>
            </w:tcPrChange>
          </w:tcPr>
          <w:p w14:paraId="5B10E3EF" w14:textId="77777777" w:rsidR="00EB1E5D" w:rsidRDefault="00EB1E5D" w:rsidP="00EB1E5D">
            <w:pPr>
              <w:pStyle w:val="Arial11Bold"/>
              <w:rPr>
                <w:ins w:id="1409" w:author="Stuart McLarnon [NESO]" w:date="2025-09-09T15:10:00Z" w16du:dateUtc="2025-09-09T14:10:00Z"/>
                <w:rFonts w:cs="Arial"/>
              </w:rPr>
            </w:pPr>
            <w:r w:rsidRPr="007E0B31">
              <w:rPr>
                <w:rFonts w:cs="Arial"/>
              </w:rPr>
              <w:t>National Electricity Transmission System Study Network Data File</w:t>
            </w:r>
          </w:p>
          <w:p w14:paraId="0FB9F23B" w14:textId="699C936D" w:rsidR="00F1744C" w:rsidRPr="007E0B31" w:rsidRDefault="00F1744C" w:rsidP="00EB1E5D">
            <w:pPr>
              <w:pStyle w:val="Arial11Bold"/>
              <w:rPr>
                <w:rFonts w:cs="Arial"/>
              </w:rPr>
            </w:pPr>
            <w:ins w:id="1410" w:author="Stuart McLarnon [NESO]" w:date="2025-09-09T15:10:00Z" w16du:dateUtc="2025-09-09T14:10:00Z">
              <w:r>
                <w:rPr>
                  <w:rFonts w:cs="Arial"/>
                </w:rPr>
                <w:t xml:space="preserve">(NETS </w:t>
              </w:r>
              <w:r w:rsidRPr="007E0B31">
                <w:rPr>
                  <w:rFonts w:cs="Arial"/>
                </w:rPr>
                <w:t>Study Network Data File</w:t>
              </w:r>
              <w:r>
                <w:rPr>
                  <w:rFonts w:cs="Arial"/>
                </w:rPr>
                <w:t>)</w:t>
              </w:r>
            </w:ins>
          </w:p>
        </w:tc>
        <w:tc>
          <w:tcPr>
            <w:tcW w:w="6634" w:type="dxa"/>
            <w:tcPrChange w:id="1411" w:author="Stuart McLarnon [NESO]" w:date="2025-09-11T10:27:00Z" w16du:dateUtc="2025-09-11T09:27:00Z">
              <w:tcPr>
                <w:tcW w:w="6634" w:type="dxa"/>
              </w:tcPr>
            </w:tcPrChange>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4D563B">
        <w:trPr>
          <w:cantSplit/>
          <w:trPrChange w:id="1412" w:author="Stuart McLarnon [NESO]" w:date="2025-09-11T10:27:00Z" w16du:dateUtc="2025-09-11T09:27:00Z">
            <w:trPr>
              <w:gridBefore w:val="1"/>
              <w:wBefore w:w="221" w:type="dxa"/>
              <w:cantSplit/>
            </w:trPr>
          </w:trPrChange>
        </w:trPr>
        <w:tc>
          <w:tcPr>
            <w:tcW w:w="2884" w:type="dxa"/>
            <w:tcPrChange w:id="1413" w:author="Stuart McLarnon [NESO]" w:date="2025-09-11T10:27:00Z" w16du:dateUtc="2025-09-11T09:27:00Z">
              <w:tcPr>
                <w:tcW w:w="2884" w:type="dxa"/>
              </w:tcPr>
            </w:tcPrChange>
          </w:tcPr>
          <w:p w14:paraId="4944B672" w14:textId="77777777" w:rsidR="00EB1E5D" w:rsidRPr="007E0B31" w:rsidRDefault="00EB1E5D" w:rsidP="00EB1E5D">
            <w:pPr>
              <w:pStyle w:val="Arial11Bold"/>
              <w:rPr>
                <w:rFonts w:cs="Arial"/>
              </w:rPr>
            </w:pPr>
            <w:r w:rsidRPr="007E0B31">
              <w:rPr>
                <w:rFonts w:cs="Arial"/>
              </w:rPr>
              <w:lastRenderedPageBreak/>
              <w:t>National Electricity Transmission System Warning</w:t>
            </w:r>
          </w:p>
        </w:tc>
        <w:tc>
          <w:tcPr>
            <w:tcW w:w="6634" w:type="dxa"/>
            <w:tcPrChange w:id="1414" w:author="Stuart McLarnon [NESO]" w:date="2025-09-11T10:27:00Z" w16du:dateUtc="2025-09-11T09:27:00Z">
              <w:tcPr>
                <w:tcW w:w="6634" w:type="dxa"/>
              </w:tcPr>
            </w:tcPrChange>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4D563B">
        <w:trPr>
          <w:cantSplit/>
          <w:trPrChange w:id="1415" w:author="Stuart McLarnon [NESO]" w:date="2025-09-11T10:27:00Z" w16du:dateUtc="2025-09-11T09:27:00Z">
            <w:trPr>
              <w:gridBefore w:val="1"/>
              <w:wBefore w:w="221" w:type="dxa"/>
              <w:cantSplit/>
            </w:trPr>
          </w:trPrChange>
        </w:trPr>
        <w:tc>
          <w:tcPr>
            <w:tcW w:w="2884" w:type="dxa"/>
            <w:tcPrChange w:id="1416" w:author="Stuart McLarnon [NESO]" w:date="2025-09-11T10:27:00Z" w16du:dateUtc="2025-09-11T09:27:00Z">
              <w:tcPr>
                <w:tcW w:w="2884" w:type="dxa"/>
              </w:tcPr>
            </w:tcPrChange>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Change w:id="1417" w:author="Stuart McLarnon [NESO]" w:date="2025-09-11T10:27:00Z" w16du:dateUtc="2025-09-11T09:27:00Z">
              <w:tcPr>
                <w:tcW w:w="6634" w:type="dxa"/>
              </w:tcPr>
            </w:tcPrChange>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4D563B">
        <w:trPr>
          <w:cantSplit/>
          <w:trPrChange w:id="1418" w:author="Stuart McLarnon [NESO]" w:date="2025-09-11T10:27:00Z" w16du:dateUtc="2025-09-11T09:27:00Z">
            <w:trPr>
              <w:gridBefore w:val="1"/>
              <w:wBefore w:w="221" w:type="dxa"/>
              <w:cantSplit/>
            </w:trPr>
          </w:trPrChange>
        </w:trPr>
        <w:tc>
          <w:tcPr>
            <w:tcW w:w="2884" w:type="dxa"/>
            <w:tcPrChange w:id="1419" w:author="Stuart McLarnon [NESO]" w:date="2025-09-11T10:27:00Z" w16du:dateUtc="2025-09-11T09:27:00Z">
              <w:tcPr>
                <w:tcW w:w="2884" w:type="dxa"/>
              </w:tcPr>
            </w:tcPrChange>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Change w:id="1420" w:author="Stuart McLarnon [NESO]" w:date="2025-09-11T10:27:00Z" w16du:dateUtc="2025-09-11T09:27:00Z">
              <w:tcPr>
                <w:tcW w:w="6634" w:type="dxa"/>
              </w:tcPr>
            </w:tcPrChange>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4D563B">
        <w:trPr>
          <w:cantSplit/>
          <w:trPrChange w:id="1421" w:author="Stuart McLarnon [NESO]" w:date="2025-09-11T10:27:00Z" w16du:dateUtc="2025-09-11T09:27:00Z">
            <w:trPr>
              <w:gridBefore w:val="1"/>
              <w:wBefore w:w="221" w:type="dxa"/>
              <w:cantSplit/>
            </w:trPr>
          </w:trPrChange>
        </w:trPr>
        <w:tc>
          <w:tcPr>
            <w:tcW w:w="2884" w:type="dxa"/>
            <w:tcBorders>
              <w:top w:val="single" w:sz="4" w:space="0" w:color="auto"/>
              <w:left w:val="single" w:sz="4" w:space="0" w:color="auto"/>
              <w:bottom w:val="single" w:sz="4" w:space="0" w:color="auto"/>
              <w:right w:val="single" w:sz="4" w:space="0" w:color="auto"/>
            </w:tcBorders>
            <w:shd w:val="clear" w:color="auto" w:fill="auto"/>
            <w:tcPrChange w:id="1422" w:author="Stuart McLarnon [NESO]" w:date="2025-09-11T10:27:00Z" w16du:dateUtc="2025-09-11T09:27:00Z">
              <w:tcPr>
                <w:tcW w:w="2884" w:type="dxa"/>
                <w:tcBorders>
                  <w:top w:val="single" w:sz="4" w:space="0" w:color="auto"/>
                  <w:left w:val="single" w:sz="4" w:space="0" w:color="auto"/>
                  <w:bottom w:val="single" w:sz="4" w:space="0" w:color="auto"/>
                  <w:right w:val="single" w:sz="4" w:space="0" w:color="auto"/>
                </w:tcBorders>
                <w:shd w:val="clear" w:color="auto" w:fill="auto"/>
              </w:tcPr>
            </w:tcPrChange>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Change w:id="1423" w:author="Stuart McLarnon [NESO]" w:date="2025-09-11T10:27:00Z" w16du:dateUtc="2025-09-11T09:27:00Z">
              <w:tcPr>
                <w:tcW w:w="6634" w:type="dxa"/>
                <w:tcBorders>
                  <w:top w:val="single" w:sz="4" w:space="0" w:color="auto"/>
                  <w:left w:val="single" w:sz="4" w:space="0" w:color="auto"/>
                  <w:bottom w:val="single" w:sz="4" w:space="0" w:color="auto"/>
                  <w:right w:val="single" w:sz="4" w:space="0" w:color="auto"/>
                </w:tcBorders>
                <w:shd w:val="clear" w:color="auto" w:fill="auto"/>
              </w:tcPr>
            </w:tcPrChange>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4D563B">
        <w:trPr>
          <w:cantSplit/>
          <w:trPrChange w:id="1424" w:author="Stuart McLarnon [NESO]" w:date="2025-09-11T10:27:00Z" w16du:dateUtc="2025-09-11T09:27:00Z">
            <w:trPr>
              <w:gridBefore w:val="1"/>
              <w:wBefore w:w="221" w:type="dxa"/>
              <w:cantSplit/>
            </w:trPr>
          </w:trPrChange>
        </w:trPr>
        <w:tc>
          <w:tcPr>
            <w:tcW w:w="2884" w:type="dxa"/>
            <w:tcPrChange w:id="1425" w:author="Stuart McLarnon [NESO]" w:date="2025-09-11T10:27:00Z" w16du:dateUtc="2025-09-11T09:27:00Z">
              <w:tcPr>
                <w:tcW w:w="2884" w:type="dxa"/>
              </w:tcPr>
            </w:tcPrChange>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Change w:id="1426" w:author="Stuart McLarnon [NESO]" w:date="2025-09-11T10:27:00Z" w16du:dateUtc="2025-09-11T09:27:00Z">
              <w:tcPr>
                <w:tcW w:w="6634" w:type="dxa"/>
              </w:tcPr>
            </w:tcPrChange>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4D563B">
        <w:trPr>
          <w:cantSplit/>
          <w:trPrChange w:id="1427" w:author="Stuart McLarnon [NESO]" w:date="2025-09-11T10:27:00Z" w16du:dateUtc="2025-09-11T09:27:00Z">
            <w:trPr>
              <w:gridBefore w:val="1"/>
              <w:wBefore w:w="221" w:type="dxa"/>
              <w:cantSplit/>
            </w:trPr>
          </w:trPrChange>
        </w:trPr>
        <w:tc>
          <w:tcPr>
            <w:tcW w:w="2884" w:type="dxa"/>
            <w:tcBorders>
              <w:top w:val="single" w:sz="4" w:space="0" w:color="auto"/>
              <w:left w:val="single" w:sz="4" w:space="0" w:color="auto"/>
              <w:bottom w:val="single" w:sz="4" w:space="0" w:color="auto"/>
              <w:right w:val="single" w:sz="4" w:space="0" w:color="auto"/>
            </w:tcBorders>
            <w:shd w:val="clear" w:color="auto" w:fill="auto"/>
            <w:tcPrChange w:id="1428" w:author="Stuart McLarnon [NESO]" w:date="2025-09-11T10:27:00Z" w16du:dateUtc="2025-09-11T09:27:00Z">
              <w:tcPr>
                <w:tcW w:w="2884" w:type="dxa"/>
                <w:tcBorders>
                  <w:top w:val="single" w:sz="4" w:space="0" w:color="auto"/>
                  <w:left w:val="single" w:sz="4" w:space="0" w:color="auto"/>
                  <w:bottom w:val="single" w:sz="4" w:space="0" w:color="auto"/>
                  <w:right w:val="single" w:sz="4" w:space="0" w:color="auto"/>
                </w:tcBorders>
                <w:shd w:val="clear" w:color="auto" w:fill="auto"/>
              </w:tcPr>
            </w:tcPrChange>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Change w:id="1429" w:author="Stuart McLarnon [NESO]" w:date="2025-09-11T10:27:00Z" w16du:dateUtc="2025-09-11T09:27:00Z">
              <w:tcPr>
                <w:tcW w:w="6634" w:type="dxa"/>
                <w:tcBorders>
                  <w:top w:val="single" w:sz="4" w:space="0" w:color="auto"/>
                  <w:left w:val="single" w:sz="4" w:space="0" w:color="auto"/>
                  <w:bottom w:val="single" w:sz="4" w:space="0" w:color="auto"/>
                  <w:right w:val="single" w:sz="4" w:space="0" w:color="auto"/>
                </w:tcBorders>
                <w:shd w:val="clear" w:color="auto" w:fill="auto"/>
              </w:tcPr>
            </w:tcPrChange>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4D563B">
        <w:trPr>
          <w:cantSplit/>
          <w:trPrChange w:id="1430" w:author="Stuart McLarnon [NESO]" w:date="2025-09-11T10:27:00Z" w16du:dateUtc="2025-09-11T09:27:00Z">
            <w:trPr>
              <w:gridBefore w:val="1"/>
              <w:wBefore w:w="221" w:type="dxa"/>
              <w:cantSplit/>
            </w:trPr>
          </w:trPrChange>
        </w:trPr>
        <w:tc>
          <w:tcPr>
            <w:tcW w:w="2884" w:type="dxa"/>
            <w:tcPrChange w:id="1431" w:author="Stuart McLarnon [NESO]" w:date="2025-09-11T10:27:00Z" w16du:dateUtc="2025-09-11T09:27:00Z">
              <w:tcPr>
                <w:tcW w:w="2884" w:type="dxa"/>
              </w:tcPr>
            </w:tcPrChange>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Change w:id="1432" w:author="Stuart McLarnon [NESO]" w:date="2025-09-11T10:27:00Z" w16du:dateUtc="2025-09-11T09:27:00Z">
              <w:tcPr>
                <w:tcW w:w="6634" w:type="dxa"/>
              </w:tcPr>
            </w:tcPrChange>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4D563B">
        <w:trPr>
          <w:cantSplit/>
          <w:trPrChange w:id="1433" w:author="Stuart McLarnon [NESO]" w:date="2025-09-11T10:27:00Z" w16du:dateUtc="2025-09-11T09:27:00Z">
            <w:trPr>
              <w:gridBefore w:val="1"/>
              <w:wBefore w:w="221" w:type="dxa"/>
              <w:cantSplit/>
            </w:trPr>
          </w:trPrChange>
        </w:trPr>
        <w:tc>
          <w:tcPr>
            <w:tcW w:w="2884" w:type="dxa"/>
            <w:tcPrChange w:id="1434" w:author="Stuart McLarnon [NESO]" w:date="2025-09-11T10:27:00Z" w16du:dateUtc="2025-09-11T09:27:00Z">
              <w:tcPr>
                <w:tcW w:w="2884" w:type="dxa"/>
              </w:tcPr>
            </w:tcPrChange>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Change w:id="1435" w:author="Stuart McLarnon [NESO]" w:date="2025-09-11T10:27:00Z" w16du:dateUtc="2025-09-11T09:27:00Z">
              <w:tcPr>
                <w:tcW w:w="6634" w:type="dxa"/>
              </w:tcPr>
            </w:tcPrChange>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4D563B">
        <w:trPr>
          <w:cantSplit/>
          <w:trPrChange w:id="1436" w:author="Stuart McLarnon [NESO]" w:date="2025-09-11T10:27:00Z" w16du:dateUtc="2025-09-11T09:27:00Z">
            <w:trPr>
              <w:gridBefore w:val="1"/>
              <w:wBefore w:w="221" w:type="dxa"/>
              <w:cantSplit/>
            </w:trPr>
          </w:trPrChange>
        </w:trPr>
        <w:tc>
          <w:tcPr>
            <w:tcW w:w="2884" w:type="dxa"/>
            <w:tcPrChange w:id="1437" w:author="Stuart McLarnon [NESO]" w:date="2025-09-11T10:27:00Z" w16du:dateUtc="2025-09-11T09:27:00Z">
              <w:tcPr>
                <w:tcW w:w="2884" w:type="dxa"/>
              </w:tcPr>
            </w:tcPrChange>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Change w:id="1438" w:author="Stuart McLarnon [NESO]" w:date="2025-09-11T10:27:00Z" w16du:dateUtc="2025-09-11T09:27:00Z">
              <w:tcPr>
                <w:tcW w:w="6634" w:type="dxa"/>
              </w:tcPr>
            </w:tcPrChange>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3F43A395" w14:textId="77777777" w:rsidTr="004D563B">
        <w:trPr>
          <w:cantSplit/>
          <w:trHeight w:val="300"/>
          <w:trPrChange w:id="1439" w:author="Stuart McLarnon [NESO]" w:date="2025-09-11T10:27:00Z" w16du:dateUtc="2025-09-11T09:27:00Z">
            <w:trPr>
              <w:gridBefore w:val="1"/>
              <w:wBefore w:w="221" w:type="dxa"/>
              <w:cantSplit/>
              <w:trHeight w:val="300"/>
            </w:trPr>
          </w:trPrChange>
        </w:trPr>
        <w:tc>
          <w:tcPr>
            <w:tcW w:w="2884" w:type="dxa"/>
            <w:tcPrChange w:id="1440" w:author="Stuart McLarnon [NESO]" w:date="2025-09-11T10:27:00Z" w16du:dateUtc="2025-09-11T09:27:00Z">
              <w:tcPr>
                <w:tcW w:w="2884" w:type="dxa"/>
              </w:tcPr>
            </w:tcPrChange>
          </w:tcPr>
          <w:p w14:paraId="32B67DFA" w14:textId="77777777" w:rsidR="48499DA7" w:rsidRDefault="48499DA7" w:rsidP="004E64E8">
            <w:pPr>
              <w:pStyle w:val="Arial11Bold"/>
              <w:rPr>
                <w:rFonts w:cs="Arial"/>
              </w:rPr>
            </w:pPr>
            <w:r w:rsidRPr="38E6A229">
              <w:rPr>
                <w:rFonts w:cs="Arial"/>
              </w:rPr>
              <w:t>National Energy System Operator or NESO</w:t>
            </w:r>
          </w:p>
        </w:tc>
        <w:tc>
          <w:tcPr>
            <w:tcW w:w="6634" w:type="dxa"/>
            <w:tcPrChange w:id="1441" w:author="Stuart McLarnon [NESO]" w:date="2025-09-11T10:27:00Z" w16du:dateUtc="2025-09-11T09:27:00Z">
              <w:tcPr>
                <w:tcW w:w="6634" w:type="dxa"/>
              </w:tcPr>
            </w:tcPrChange>
          </w:tcPr>
          <w:p w14:paraId="1E0BA19C" w14:textId="77777777"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EB1E5D" w:rsidRPr="007E0B31" w14:paraId="063EB174" w14:textId="77777777" w:rsidTr="004D563B">
        <w:trPr>
          <w:cantSplit/>
          <w:trPrChange w:id="1442" w:author="Stuart McLarnon [NESO]" w:date="2025-09-11T10:27:00Z" w16du:dateUtc="2025-09-11T09:27:00Z">
            <w:trPr>
              <w:gridBefore w:val="1"/>
              <w:wBefore w:w="221" w:type="dxa"/>
              <w:cantSplit/>
            </w:trPr>
          </w:trPrChange>
        </w:trPr>
        <w:tc>
          <w:tcPr>
            <w:tcW w:w="2884" w:type="dxa"/>
            <w:tcPrChange w:id="1443" w:author="Stuart McLarnon [NESO]" w:date="2025-09-11T10:27:00Z" w16du:dateUtc="2025-09-11T09:27:00Z">
              <w:tcPr>
                <w:tcW w:w="2884" w:type="dxa"/>
              </w:tcPr>
            </w:tcPrChange>
          </w:tcPr>
          <w:p w14:paraId="37FB682E" w14:textId="77777777" w:rsidR="00EB1E5D" w:rsidRPr="007E0B31" w:rsidRDefault="00EB1E5D" w:rsidP="00EB1E5D">
            <w:pPr>
              <w:pStyle w:val="Arial11Bold"/>
              <w:rPr>
                <w:rFonts w:cs="Arial"/>
              </w:rPr>
            </w:pPr>
            <w:r w:rsidRPr="007E0B31">
              <w:rPr>
                <w:rFonts w:cs="Arial"/>
              </w:rPr>
              <w:lastRenderedPageBreak/>
              <w:t>Network Data</w:t>
            </w:r>
          </w:p>
        </w:tc>
        <w:tc>
          <w:tcPr>
            <w:tcW w:w="6634" w:type="dxa"/>
            <w:tcPrChange w:id="1444" w:author="Stuart McLarnon [NESO]" w:date="2025-09-11T10:27:00Z" w16du:dateUtc="2025-09-11T09:27:00Z">
              <w:tcPr>
                <w:tcW w:w="6634" w:type="dxa"/>
              </w:tcPr>
            </w:tcPrChange>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4D563B">
        <w:trPr>
          <w:cantSplit/>
          <w:trPrChange w:id="1445" w:author="Stuart McLarnon [NESO]" w:date="2025-09-11T10:27:00Z" w16du:dateUtc="2025-09-11T09:27:00Z">
            <w:trPr>
              <w:gridBefore w:val="1"/>
              <w:wBefore w:w="221" w:type="dxa"/>
              <w:cantSplit/>
            </w:trPr>
          </w:trPrChange>
        </w:trPr>
        <w:tc>
          <w:tcPr>
            <w:tcW w:w="2884" w:type="dxa"/>
            <w:tcPrChange w:id="1446" w:author="Stuart McLarnon [NESO]" w:date="2025-09-11T10:27:00Z" w16du:dateUtc="2025-09-11T09:27:00Z">
              <w:tcPr>
                <w:tcW w:w="2884" w:type="dxa"/>
              </w:tcPr>
            </w:tcPrChange>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Change w:id="1447" w:author="Stuart McLarnon [NESO]" w:date="2025-09-11T10:27:00Z" w16du:dateUtc="2025-09-11T09:27:00Z">
              <w:tcPr>
                <w:tcW w:w="6634" w:type="dxa"/>
              </w:tcPr>
            </w:tcPrChange>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4D563B">
        <w:trPr>
          <w:cantSplit/>
          <w:trPrChange w:id="1448" w:author="Stuart McLarnon [NESO]" w:date="2025-09-11T10:27:00Z" w16du:dateUtc="2025-09-11T09:27:00Z">
            <w:trPr>
              <w:gridBefore w:val="1"/>
              <w:wBefore w:w="221" w:type="dxa"/>
              <w:cantSplit/>
            </w:trPr>
          </w:trPrChange>
        </w:trPr>
        <w:tc>
          <w:tcPr>
            <w:tcW w:w="2884" w:type="dxa"/>
            <w:tcPrChange w:id="1449" w:author="Stuart McLarnon [NESO]" w:date="2025-09-11T10:27:00Z" w16du:dateUtc="2025-09-11T09:27:00Z">
              <w:tcPr>
                <w:tcW w:w="2884" w:type="dxa"/>
              </w:tcPr>
            </w:tcPrChange>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Change w:id="1450" w:author="Stuart McLarnon [NESO]" w:date="2025-09-11T10:27:00Z" w16du:dateUtc="2025-09-11T09:27:00Z">
              <w:tcPr>
                <w:tcW w:w="6634" w:type="dxa"/>
              </w:tcPr>
            </w:tcPrChange>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4D563B">
        <w:trPr>
          <w:cantSplit/>
          <w:trPrChange w:id="1451" w:author="Stuart McLarnon [NESO]" w:date="2025-09-11T10:27:00Z" w16du:dateUtc="2025-09-11T09:27:00Z">
            <w:trPr>
              <w:gridBefore w:val="1"/>
              <w:wBefore w:w="221" w:type="dxa"/>
              <w:cantSplit/>
            </w:trPr>
          </w:trPrChange>
        </w:trPr>
        <w:tc>
          <w:tcPr>
            <w:tcW w:w="2884" w:type="dxa"/>
            <w:tcPrChange w:id="1452" w:author="Stuart McLarnon [NESO]" w:date="2025-09-11T10:27:00Z" w16du:dateUtc="2025-09-11T09:27:00Z">
              <w:tcPr>
                <w:tcW w:w="2884" w:type="dxa"/>
              </w:tcPr>
            </w:tcPrChange>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Change w:id="1453" w:author="Stuart McLarnon [NESO]" w:date="2025-09-11T10:27:00Z" w16du:dateUtc="2025-09-11T09:27:00Z">
              <w:tcPr>
                <w:tcW w:w="6634" w:type="dxa"/>
              </w:tcPr>
            </w:tcPrChange>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4D563B">
        <w:trPr>
          <w:cantSplit/>
          <w:trPrChange w:id="1454" w:author="Stuart McLarnon [NESO]" w:date="2025-09-11T10:27:00Z" w16du:dateUtc="2025-09-11T09:27:00Z">
            <w:trPr>
              <w:gridBefore w:val="1"/>
              <w:wBefore w:w="221" w:type="dxa"/>
              <w:cantSplit/>
            </w:trPr>
          </w:trPrChange>
        </w:trPr>
        <w:tc>
          <w:tcPr>
            <w:tcW w:w="2884" w:type="dxa"/>
            <w:tcPrChange w:id="1455" w:author="Stuart McLarnon [NESO]" w:date="2025-09-11T10:27:00Z" w16du:dateUtc="2025-09-11T09:27:00Z">
              <w:tcPr>
                <w:tcW w:w="2884" w:type="dxa"/>
              </w:tcPr>
            </w:tcPrChange>
          </w:tcPr>
          <w:p w14:paraId="6140C6D1" w14:textId="78E67F2C" w:rsidR="00EB1E5D" w:rsidRPr="00803955" w:rsidRDefault="00EB1E5D" w:rsidP="00EB1E5D">
            <w:pPr>
              <w:pStyle w:val="Arial11Bold"/>
              <w:rPr>
                <w:rFonts w:cs="Arial"/>
              </w:rPr>
            </w:pPr>
            <w:r w:rsidRPr="00803955">
              <w:rPr>
                <w:rFonts w:cs="Arial"/>
              </w:rPr>
              <w:t>NGET</w:t>
            </w:r>
          </w:p>
        </w:tc>
        <w:tc>
          <w:tcPr>
            <w:tcW w:w="6634" w:type="dxa"/>
            <w:tcPrChange w:id="1456" w:author="Stuart McLarnon [NESO]" w:date="2025-09-11T10:27:00Z" w16du:dateUtc="2025-09-11T09:27:00Z">
              <w:tcPr>
                <w:tcW w:w="6634" w:type="dxa"/>
              </w:tcPr>
            </w:tcPrChange>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4D563B">
        <w:trPr>
          <w:cantSplit/>
          <w:trPrChange w:id="1457" w:author="Stuart McLarnon [NESO]" w:date="2025-09-11T10:27:00Z" w16du:dateUtc="2025-09-11T09:27:00Z">
            <w:trPr>
              <w:gridBefore w:val="1"/>
              <w:wBefore w:w="221" w:type="dxa"/>
              <w:cantSplit/>
            </w:trPr>
          </w:trPrChange>
        </w:trPr>
        <w:tc>
          <w:tcPr>
            <w:tcW w:w="2884" w:type="dxa"/>
            <w:tcPrChange w:id="1458" w:author="Stuart McLarnon [NESO]" w:date="2025-09-11T10:27:00Z" w16du:dateUtc="2025-09-11T09:27:00Z">
              <w:tcPr>
                <w:tcW w:w="2884" w:type="dxa"/>
              </w:tcPr>
            </w:tcPrChange>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Change w:id="1459" w:author="Stuart McLarnon [NESO]" w:date="2025-09-11T10:27:00Z" w16du:dateUtc="2025-09-11T09:27:00Z">
              <w:tcPr>
                <w:tcW w:w="6634" w:type="dxa"/>
              </w:tcPr>
            </w:tcPrChange>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4D563B">
        <w:trPr>
          <w:cantSplit/>
          <w:trPrChange w:id="1460" w:author="Stuart McLarnon [NESO]" w:date="2025-09-11T10:27:00Z" w16du:dateUtc="2025-09-11T09:27:00Z">
            <w:trPr>
              <w:gridBefore w:val="1"/>
              <w:wBefore w:w="221" w:type="dxa"/>
              <w:cantSplit/>
            </w:trPr>
          </w:trPrChange>
        </w:trPr>
        <w:tc>
          <w:tcPr>
            <w:tcW w:w="2884" w:type="dxa"/>
            <w:tcPrChange w:id="1461" w:author="Stuart McLarnon [NESO]" w:date="2025-09-11T10:27:00Z" w16du:dateUtc="2025-09-11T09:27:00Z">
              <w:tcPr>
                <w:tcW w:w="2884" w:type="dxa"/>
              </w:tcPr>
            </w:tcPrChange>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Change w:id="1462" w:author="Stuart McLarnon [NESO]" w:date="2025-09-11T10:27:00Z" w16du:dateUtc="2025-09-11T09:27:00Z">
              <w:tcPr>
                <w:tcW w:w="6634" w:type="dxa"/>
              </w:tcPr>
            </w:tcPrChange>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004D563B">
        <w:trPr>
          <w:cantSplit/>
          <w:trPrChange w:id="1463" w:author="Stuart McLarnon [NESO]" w:date="2025-09-11T10:27:00Z" w16du:dateUtc="2025-09-11T09:27:00Z">
            <w:trPr>
              <w:gridBefore w:val="1"/>
              <w:wBefore w:w="221" w:type="dxa"/>
              <w:cantSplit/>
            </w:trPr>
          </w:trPrChange>
        </w:trPr>
        <w:tc>
          <w:tcPr>
            <w:tcW w:w="2884" w:type="dxa"/>
            <w:tcPrChange w:id="1464" w:author="Stuart McLarnon [NESO]" w:date="2025-09-11T10:27:00Z" w16du:dateUtc="2025-09-11T09:27:00Z">
              <w:tcPr>
                <w:tcW w:w="2884" w:type="dxa"/>
              </w:tcPr>
            </w:tcPrChange>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Change w:id="1465" w:author="Stuart McLarnon [NESO]" w:date="2025-09-11T10:27:00Z" w16du:dateUtc="2025-09-11T09:27:00Z">
              <w:tcPr>
                <w:tcW w:w="6634" w:type="dxa"/>
              </w:tcPr>
            </w:tcPrChange>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4D563B">
        <w:trPr>
          <w:cantSplit/>
          <w:trPrChange w:id="1466" w:author="Stuart McLarnon [NESO]" w:date="2025-09-11T10:27:00Z" w16du:dateUtc="2025-09-11T09:27:00Z">
            <w:trPr>
              <w:gridBefore w:val="1"/>
              <w:wBefore w:w="221" w:type="dxa"/>
              <w:cantSplit/>
            </w:trPr>
          </w:trPrChange>
        </w:trPr>
        <w:tc>
          <w:tcPr>
            <w:tcW w:w="2884" w:type="dxa"/>
            <w:tcPrChange w:id="1467" w:author="Stuart McLarnon [NESO]" w:date="2025-09-11T10:27:00Z" w16du:dateUtc="2025-09-11T09:27:00Z">
              <w:tcPr>
                <w:tcW w:w="2884" w:type="dxa"/>
              </w:tcPr>
            </w:tcPrChange>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Change w:id="1468" w:author="Stuart McLarnon [NESO]" w:date="2025-09-11T10:27:00Z" w16du:dateUtc="2025-09-11T09:27:00Z">
              <w:tcPr>
                <w:tcW w:w="6634" w:type="dxa"/>
              </w:tcPr>
            </w:tcPrChange>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4D563B">
        <w:trPr>
          <w:cantSplit/>
          <w:trPrChange w:id="1469" w:author="Stuart McLarnon [NESO]" w:date="2025-09-11T10:27:00Z" w16du:dateUtc="2025-09-11T09:27:00Z">
            <w:trPr>
              <w:gridBefore w:val="1"/>
              <w:wBefore w:w="221" w:type="dxa"/>
              <w:cantSplit/>
            </w:trPr>
          </w:trPrChange>
        </w:trPr>
        <w:tc>
          <w:tcPr>
            <w:tcW w:w="2884" w:type="dxa"/>
            <w:tcPrChange w:id="1470" w:author="Stuart McLarnon [NESO]" w:date="2025-09-11T10:27:00Z" w16du:dateUtc="2025-09-11T09:27:00Z">
              <w:tcPr>
                <w:tcW w:w="2884" w:type="dxa"/>
              </w:tcPr>
            </w:tcPrChange>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Change w:id="1471" w:author="Stuart McLarnon [NESO]" w:date="2025-09-11T10:27:00Z" w16du:dateUtc="2025-09-11T09:27:00Z">
              <w:tcPr>
                <w:tcW w:w="6634" w:type="dxa"/>
              </w:tcPr>
            </w:tcPrChange>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004D563B">
        <w:trPr>
          <w:cantSplit/>
          <w:trPrChange w:id="1472" w:author="Stuart McLarnon [NESO]" w:date="2025-09-11T10:27:00Z" w16du:dateUtc="2025-09-11T09:27:00Z">
            <w:trPr>
              <w:gridBefore w:val="1"/>
              <w:wBefore w:w="221" w:type="dxa"/>
              <w:cantSplit/>
            </w:trPr>
          </w:trPrChange>
        </w:trPr>
        <w:tc>
          <w:tcPr>
            <w:tcW w:w="2884" w:type="dxa"/>
            <w:tcPrChange w:id="1473" w:author="Stuart McLarnon [NESO]" w:date="2025-09-11T10:27:00Z" w16du:dateUtc="2025-09-11T09:27:00Z">
              <w:tcPr>
                <w:tcW w:w="2884" w:type="dxa"/>
              </w:tcPr>
            </w:tcPrChange>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Change w:id="1474" w:author="Stuart McLarnon [NESO]" w:date="2025-09-11T10:27:00Z" w16du:dateUtc="2025-09-11T09:27:00Z">
              <w:tcPr>
                <w:tcW w:w="6634" w:type="dxa"/>
              </w:tcPr>
            </w:tcPrChange>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4D563B">
        <w:trPr>
          <w:cantSplit/>
          <w:trPrChange w:id="1475" w:author="Stuart McLarnon [NESO]" w:date="2025-09-11T10:27:00Z" w16du:dateUtc="2025-09-11T09:27:00Z">
            <w:trPr>
              <w:gridBefore w:val="1"/>
              <w:wBefore w:w="221" w:type="dxa"/>
              <w:cantSplit/>
            </w:trPr>
          </w:trPrChange>
        </w:trPr>
        <w:tc>
          <w:tcPr>
            <w:tcW w:w="2884" w:type="dxa"/>
            <w:tcPrChange w:id="1476" w:author="Stuart McLarnon [NESO]" w:date="2025-09-11T10:27:00Z" w16du:dateUtc="2025-09-11T09:27:00Z">
              <w:tcPr>
                <w:tcW w:w="2884" w:type="dxa"/>
              </w:tcPr>
            </w:tcPrChange>
          </w:tcPr>
          <w:p w14:paraId="0B1CCC78" w14:textId="675E426A" w:rsidR="00EB1E5D" w:rsidRPr="007E0B31" w:rsidRDefault="00EB1E5D" w:rsidP="00EB1E5D">
            <w:pPr>
              <w:pStyle w:val="Arial11Bold"/>
              <w:rPr>
                <w:rFonts w:cs="Arial"/>
              </w:rPr>
            </w:pPr>
            <w:bookmarkStart w:id="1477" w:name="_DV_C45"/>
            <w:r w:rsidRPr="007E0B31">
              <w:rPr>
                <w:rFonts w:cs="Arial"/>
              </w:rPr>
              <w:lastRenderedPageBreak/>
              <w:t>Notification of User’s Intention to Synchronise</w:t>
            </w:r>
            <w:bookmarkEnd w:id="1477"/>
          </w:p>
        </w:tc>
        <w:tc>
          <w:tcPr>
            <w:tcW w:w="6634" w:type="dxa"/>
            <w:tcPrChange w:id="1478" w:author="Stuart McLarnon [NESO]" w:date="2025-09-11T10:27:00Z" w16du:dateUtc="2025-09-11T09:27:00Z">
              <w:tcPr>
                <w:tcW w:w="6634" w:type="dxa"/>
              </w:tcPr>
            </w:tcPrChange>
          </w:tcPr>
          <w:p w14:paraId="6ADCBD35" w14:textId="0DA3F6C9" w:rsidR="00EB1E5D" w:rsidRPr="007E0B31" w:rsidRDefault="00EB1E5D" w:rsidP="00EB1E5D">
            <w:pPr>
              <w:pStyle w:val="TableArial11"/>
              <w:rPr>
                <w:rFonts w:cs="Arial"/>
              </w:rPr>
            </w:pPr>
            <w:bookmarkStart w:id="147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479"/>
          </w:p>
        </w:tc>
      </w:tr>
      <w:tr w:rsidR="00EB1E5D" w:rsidRPr="007E0B31" w14:paraId="6F3AAFE1" w14:textId="77777777" w:rsidTr="004D563B">
        <w:trPr>
          <w:cantSplit/>
          <w:trPrChange w:id="1480" w:author="Stuart McLarnon [NESO]" w:date="2025-09-11T10:27:00Z" w16du:dateUtc="2025-09-11T09:27:00Z">
            <w:trPr>
              <w:gridBefore w:val="1"/>
              <w:wBefore w:w="221" w:type="dxa"/>
              <w:cantSplit/>
            </w:trPr>
          </w:trPrChange>
        </w:trPr>
        <w:tc>
          <w:tcPr>
            <w:tcW w:w="2884" w:type="dxa"/>
            <w:tcPrChange w:id="1481" w:author="Stuart McLarnon [NESO]" w:date="2025-09-11T10:27:00Z" w16du:dateUtc="2025-09-11T09:27:00Z">
              <w:tcPr>
                <w:tcW w:w="2884" w:type="dxa"/>
              </w:tcPr>
            </w:tcPrChange>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Change w:id="1482" w:author="Stuart McLarnon [NESO]" w:date="2025-09-11T10:27:00Z" w16du:dateUtc="2025-09-11T09:27:00Z">
              <w:tcPr>
                <w:tcW w:w="6634" w:type="dxa"/>
              </w:tcPr>
            </w:tcPrChange>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4D563B">
        <w:trPr>
          <w:cantSplit/>
          <w:trPrChange w:id="1483" w:author="Stuart McLarnon [NESO]" w:date="2025-09-11T10:27:00Z" w16du:dateUtc="2025-09-11T09:27:00Z">
            <w:trPr>
              <w:gridBefore w:val="1"/>
              <w:wBefore w:w="221" w:type="dxa"/>
              <w:cantSplit/>
            </w:trPr>
          </w:trPrChange>
        </w:trPr>
        <w:tc>
          <w:tcPr>
            <w:tcW w:w="2884" w:type="dxa"/>
            <w:tcPrChange w:id="1484" w:author="Stuart McLarnon [NESO]" w:date="2025-09-11T10:27:00Z" w16du:dateUtc="2025-09-11T09:27:00Z">
              <w:tcPr>
                <w:tcW w:w="2884" w:type="dxa"/>
              </w:tcPr>
            </w:tcPrChange>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Change w:id="1485" w:author="Stuart McLarnon [NESO]" w:date="2025-09-11T10:27:00Z" w16du:dateUtc="2025-09-11T09:27:00Z">
              <w:tcPr>
                <w:tcW w:w="6634" w:type="dxa"/>
              </w:tcPr>
            </w:tcPrChange>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4D563B">
        <w:trPr>
          <w:cantSplit/>
          <w:trPrChange w:id="1486" w:author="Stuart McLarnon [NESO]" w:date="2025-09-11T10:27:00Z" w16du:dateUtc="2025-09-11T09:27:00Z">
            <w:trPr>
              <w:gridBefore w:val="1"/>
              <w:wBefore w:w="221" w:type="dxa"/>
              <w:cantSplit/>
            </w:trPr>
          </w:trPrChange>
        </w:trPr>
        <w:tc>
          <w:tcPr>
            <w:tcW w:w="2884" w:type="dxa"/>
            <w:tcPrChange w:id="1487" w:author="Stuart McLarnon [NESO]" w:date="2025-09-11T10:27:00Z" w16du:dateUtc="2025-09-11T09:27:00Z">
              <w:tcPr>
                <w:tcW w:w="2884" w:type="dxa"/>
              </w:tcPr>
            </w:tcPrChange>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Change w:id="1488" w:author="Stuart McLarnon [NESO]" w:date="2025-09-11T10:27:00Z" w16du:dateUtc="2025-09-11T09:27:00Z">
              <w:tcPr>
                <w:tcW w:w="6634" w:type="dxa"/>
              </w:tcPr>
            </w:tcPrChange>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4D563B">
        <w:trPr>
          <w:cantSplit/>
          <w:trPrChange w:id="1489" w:author="Stuart McLarnon [NESO]" w:date="2025-09-11T10:27:00Z" w16du:dateUtc="2025-09-11T09:27:00Z">
            <w:trPr>
              <w:gridBefore w:val="1"/>
              <w:wBefore w:w="221" w:type="dxa"/>
              <w:cantSplit/>
            </w:trPr>
          </w:trPrChange>
        </w:trPr>
        <w:tc>
          <w:tcPr>
            <w:tcW w:w="2884" w:type="dxa"/>
            <w:tcPrChange w:id="1490" w:author="Stuart McLarnon [NESO]" w:date="2025-09-11T10:27:00Z" w16du:dateUtc="2025-09-11T09:27:00Z">
              <w:tcPr>
                <w:tcW w:w="2884" w:type="dxa"/>
              </w:tcPr>
            </w:tcPrChange>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Change w:id="1491" w:author="Stuart McLarnon [NESO]" w:date="2025-09-11T10:27:00Z" w16du:dateUtc="2025-09-11T09:27:00Z">
              <w:tcPr>
                <w:tcW w:w="6634" w:type="dxa"/>
              </w:tcPr>
            </w:tcPrChange>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4D563B">
        <w:trPr>
          <w:cantSplit/>
          <w:trPrChange w:id="1492" w:author="Stuart McLarnon [NESO]" w:date="2025-09-11T10:27:00Z" w16du:dateUtc="2025-09-11T09:27:00Z">
            <w:trPr>
              <w:gridBefore w:val="1"/>
              <w:wBefore w:w="221" w:type="dxa"/>
              <w:cantSplit/>
            </w:trPr>
          </w:trPrChange>
        </w:trPr>
        <w:tc>
          <w:tcPr>
            <w:tcW w:w="2884" w:type="dxa"/>
            <w:tcPrChange w:id="1493" w:author="Stuart McLarnon [NESO]" w:date="2025-09-11T10:27:00Z" w16du:dateUtc="2025-09-11T09:27:00Z">
              <w:tcPr>
                <w:tcW w:w="2884" w:type="dxa"/>
              </w:tcPr>
            </w:tcPrChange>
          </w:tcPr>
          <w:p w14:paraId="12D0456B" w14:textId="77777777" w:rsidR="00EB1E5D" w:rsidRPr="007E0B31" w:rsidRDefault="00EB1E5D" w:rsidP="00EB1E5D">
            <w:pPr>
              <w:pStyle w:val="Arial11Bold"/>
              <w:rPr>
                <w:rFonts w:cs="Arial"/>
              </w:rPr>
            </w:pPr>
            <w:r>
              <w:t>Non-Synchronous Electricity Storage Unit</w:t>
            </w:r>
          </w:p>
        </w:tc>
        <w:tc>
          <w:tcPr>
            <w:tcW w:w="6634" w:type="dxa"/>
            <w:tcPrChange w:id="1494" w:author="Stuart McLarnon [NESO]" w:date="2025-09-11T10:27:00Z" w16du:dateUtc="2025-09-11T09:27:00Z">
              <w:tcPr>
                <w:tcW w:w="6634" w:type="dxa"/>
              </w:tcPr>
            </w:tcPrChange>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4D563B">
        <w:trPr>
          <w:cantSplit/>
          <w:trPrChange w:id="1495" w:author="Stuart McLarnon [NESO]" w:date="2025-09-11T10:27:00Z" w16du:dateUtc="2025-09-11T09:27:00Z">
            <w:trPr>
              <w:gridBefore w:val="1"/>
              <w:wBefore w:w="221" w:type="dxa"/>
              <w:cantSplit/>
            </w:trPr>
          </w:trPrChange>
        </w:trPr>
        <w:tc>
          <w:tcPr>
            <w:tcW w:w="2884" w:type="dxa"/>
            <w:tcPrChange w:id="1496" w:author="Stuart McLarnon [NESO]" w:date="2025-09-11T10:27:00Z" w16du:dateUtc="2025-09-11T09:27:00Z">
              <w:tcPr>
                <w:tcW w:w="2884" w:type="dxa"/>
              </w:tcPr>
            </w:tcPrChange>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Change w:id="1497" w:author="Stuart McLarnon [NESO]" w:date="2025-09-11T10:27:00Z" w16du:dateUtc="2025-09-11T09:27:00Z">
              <w:tcPr>
                <w:tcW w:w="6634" w:type="dxa"/>
              </w:tcPr>
            </w:tcPrChange>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4D563B">
        <w:trPr>
          <w:cantSplit/>
          <w:trPrChange w:id="1498" w:author="Stuart McLarnon [NESO]" w:date="2025-09-11T10:27:00Z" w16du:dateUtc="2025-09-11T09:27:00Z">
            <w:trPr>
              <w:gridBefore w:val="1"/>
              <w:wBefore w:w="221" w:type="dxa"/>
              <w:cantSplit/>
            </w:trPr>
          </w:trPrChange>
        </w:trPr>
        <w:tc>
          <w:tcPr>
            <w:tcW w:w="2884" w:type="dxa"/>
            <w:tcPrChange w:id="1499" w:author="Stuart McLarnon [NESO]" w:date="2025-09-11T10:27:00Z" w16du:dateUtc="2025-09-11T09:27:00Z">
              <w:tcPr>
                <w:tcW w:w="2884" w:type="dxa"/>
              </w:tcPr>
            </w:tcPrChange>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Change w:id="1500" w:author="Stuart McLarnon [NESO]" w:date="2025-09-11T10:27:00Z" w16du:dateUtc="2025-09-11T09:27:00Z">
              <w:tcPr>
                <w:tcW w:w="6634" w:type="dxa"/>
              </w:tcPr>
            </w:tcPrChange>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4D563B">
        <w:trPr>
          <w:cantSplit/>
          <w:trPrChange w:id="1501" w:author="Stuart McLarnon [NESO]" w:date="2025-09-11T10:27:00Z" w16du:dateUtc="2025-09-11T09:27:00Z">
            <w:trPr>
              <w:gridBefore w:val="1"/>
              <w:wBefore w:w="221" w:type="dxa"/>
              <w:cantSplit/>
            </w:trPr>
          </w:trPrChange>
        </w:trPr>
        <w:tc>
          <w:tcPr>
            <w:tcW w:w="2884" w:type="dxa"/>
            <w:tcPrChange w:id="1502" w:author="Stuart McLarnon [NESO]" w:date="2025-09-11T10:27:00Z" w16du:dateUtc="2025-09-11T09:27:00Z">
              <w:tcPr>
                <w:tcW w:w="2884" w:type="dxa"/>
              </w:tcPr>
            </w:tcPrChange>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Change w:id="1503" w:author="Stuart McLarnon [NESO]" w:date="2025-09-11T10:27:00Z" w16du:dateUtc="2025-09-11T09:27:00Z">
              <w:tcPr>
                <w:tcW w:w="6634" w:type="dxa"/>
              </w:tcPr>
            </w:tcPrChange>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4D563B">
        <w:trPr>
          <w:cantSplit/>
          <w:trPrChange w:id="1504" w:author="Stuart McLarnon [NESO]" w:date="2025-09-11T10:27:00Z" w16du:dateUtc="2025-09-11T09:27:00Z">
            <w:trPr>
              <w:gridBefore w:val="1"/>
              <w:wBefore w:w="221" w:type="dxa"/>
              <w:cantSplit/>
            </w:trPr>
          </w:trPrChange>
        </w:trPr>
        <w:tc>
          <w:tcPr>
            <w:tcW w:w="2884" w:type="dxa"/>
            <w:tcPrChange w:id="1505" w:author="Stuart McLarnon [NESO]" w:date="2025-09-11T10:27:00Z" w16du:dateUtc="2025-09-11T09:27:00Z">
              <w:tcPr>
                <w:tcW w:w="2884" w:type="dxa"/>
              </w:tcPr>
            </w:tcPrChange>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Change w:id="1506" w:author="Stuart McLarnon [NESO]" w:date="2025-09-11T10:27:00Z" w16du:dateUtc="2025-09-11T09:27:00Z">
              <w:tcPr>
                <w:tcW w:w="6634" w:type="dxa"/>
              </w:tcPr>
            </w:tcPrChange>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4D563B">
        <w:trPr>
          <w:cantSplit/>
          <w:trPrChange w:id="1507" w:author="Stuart McLarnon [NESO]" w:date="2025-09-11T10:27:00Z" w16du:dateUtc="2025-09-11T09:27:00Z">
            <w:trPr>
              <w:gridBefore w:val="1"/>
              <w:wBefore w:w="221" w:type="dxa"/>
              <w:cantSplit/>
            </w:trPr>
          </w:trPrChange>
        </w:trPr>
        <w:tc>
          <w:tcPr>
            <w:tcW w:w="2884" w:type="dxa"/>
            <w:tcPrChange w:id="1508" w:author="Stuart McLarnon [NESO]" w:date="2025-09-11T10:27:00Z" w16du:dateUtc="2025-09-11T09:27:00Z">
              <w:tcPr>
                <w:tcW w:w="2884" w:type="dxa"/>
              </w:tcPr>
            </w:tcPrChange>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Change w:id="1509" w:author="Stuart McLarnon [NESO]" w:date="2025-09-11T10:27:00Z" w16du:dateUtc="2025-09-11T09:27:00Z">
              <w:tcPr>
                <w:tcW w:w="6634" w:type="dxa"/>
              </w:tcPr>
            </w:tcPrChange>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4D563B">
        <w:trPr>
          <w:cantSplit/>
          <w:trPrChange w:id="1510" w:author="Stuart McLarnon [NESO]" w:date="2025-09-11T10:27:00Z" w16du:dateUtc="2025-09-11T09:27:00Z">
            <w:trPr>
              <w:gridBefore w:val="1"/>
              <w:wBefore w:w="221" w:type="dxa"/>
              <w:cantSplit/>
            </w:trPr>
          </w:trPrChange>
        </w:trPr>
        <w:tc>
          <w:tcPr>
            <w:tcW w:w="2884" w:type="dxa"/>
            <w:tcPrChange w:id="1511" w:author="Stuart McLarnon [NESO]" w:date="2025-09-11T10:27:00Z" w16du:dateUtc="2025-09-11T09:27:00Z">
              <w:tcPr>
                <w:tcW w:w="2884" w:type="dxa"/>
              </w:tcPr>
            </w:tcPrChange>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Change w:id="1512" w:author="Stuart McLarnon [NESO]" w:date="2025-09-11T10:27:00Z" w16du:dateUtc="2025-09-11T09:27:00Z">
              <w:tcPr>
                <w:tcW w:w="6634" w:type="dxa"/>
              </w:tcPr>
            </w:tcPrChange>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4D563B">
        <w:trPr>
          <w:cantSplit/>
          <w:trPrChange w:id="1513" w:author="Stuart McLarnon [NESO]" w:date="2025-09-11T10:27:00Z" w16du:dateUtc="2025-09-11T09:27:00Z">
            <w:trPr>
              <w:gridBefore w:val="1"/>
              <w:wBefore w:w="221" w:type="dxa"/>
              <w:cantSplit/>
            </w:trPr>
          </w:trPrChange>
        </w:trPr>
        <w:tc>
          <w:tcPr>
            <w:tcW w:w="2884" w:type="dxa"/>
            <w:tcPrChange w:id="1514" w:author="Stuart McLarnon [NESO]" w:date="2025-09-11T10:27:00Z" w16du:dateUtc="2025-09-11T09:27:00Z">
              <w:tcPr>
                <w:tcW w:w="2884" w:type="dxa"/>
              </w:tcPr>
            </w:tcPrChange>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Change w:id="1515" w:author="Stuart McLarnon [NESO]" w:date="2025-09-11T10:27:00Z" w16du:dateUtc="2025-09-11T09:27:00Z">
              <w:tcPr>
                <w:tcW w:w="6634" w:type="dxa"/>
              </w:tcPr>
            </w:tcPrChange>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4D563B">
        <w:trPr>
          <w:cantSplit/>
          <w:trPrChange w:id="1516" w:author="Stuart McLarnon [NESO]" w:date="2025-09-11T10:27:00Z" w16du:dateUtc="2025-09-11T09:27:00Z">
            <w:trPr>
              <w:gridBefore w:val="1"/>
              <w:wBefore w:w="221" w:type="dxa"/>
              <w:cantSplit/>
            </w:trPr>
          </w:trPrChange>
        </w:trPr>
        <w:tc>
          <w:tcPr>
            <w:tcW w:w="2884" w:type="dxa"/>
            <w:tcPrChange w:id="1517" w:author="Stuart McLarnon [NESO]" w:date="2025-09-11T10:27:00Z" w16du:dateUtc="2025-09-11T09:27:00Z">
              <w:tcPr>
                <w:tcW w:w="2884" w:type="dxa"/>
              </w:tcPr>
            </w:tcPrChange>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Change w:id="1518" w:author="Stuart McLarnon [NESO]" w:date="2025-09-11T10:27:00Z" w16du:dateUtc="2025-09-11T09:27:00Z">
              <w:tcPr>
                <w:tcW w:w="6634" w:type="dxa"/>
              </w:tcPr>
            </w:tcPrChange>
          </w:tcPr>
          <w:p w14:paraId="24743A7E" w14:textId="4F962335"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w:t>
            </w:r>
          </w:p>
        </w:tc>
      </w:tr>
      <w:tr w:rsidR="00EB1E5D" w:rsidRPr="007E0B31" w14:paraId="7F1359D2" w14:textId="77777777" w:rsidTr="004D563B">
        <w:trPr>
          <w:cantSplit/>
          <w:trPrChange w:id="1519" w:author="Stuart McLarnon [NESO]" w:date="2025-09-11T10:27:00Z" w16du:dateUtc="2025-09-11T09:27:00Z">
            <w:trPr>
              <w:gridBefore w:val="1"/>
              <w:wBefore w:w="221" w:type="dxa"/>
              <w:cantSplit/>
            </w:trPr>
          </w:trPrChange>
        </w:trPr>
        <w:tc>
          <w:tcPr>
            <w:tcW w:w="2884" w:type="dxa"/>
            <w:tcPrChange w:id="1520" w:author="Stuart McLarnon [NESO]" w:date="2025-09-11T10:27:00Z" w16du:dateUtc="2025-09-11T09:27:00Z">
              <w:tcPr>
                <w:tcW w:w="2884" w:type="dxa"/>
              </w:tcPr>
            </w:tcPrChange>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Change w:id="1521" w:author="Stuart McLarnon [NESO]" w:date="2025-09-11T10:27:00Z" w16du:dateUtc="2025-09-11T09:27:00Z">
              <w:tcPr>
                <w:tcW w:w="6634" w:type="dxa"/>
              </w:tcPr>
            </w:tcPrChange>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4D563B">
        <w:trPr>
          <w:cantSplit/>
          <w:trPrChange w:id="1522" w:author="Stuart McLarnon [NESO]" w:date="2025-09-11T10:27:00Z" w16du:dateUtc="2025-09-11T09:27:00Z">
            <w:trPr>
              <w:gridBefore w:val="1"/>
              <w:wBefore w:w="221" w:type="dxa"/>
              <w:cantSplit/>
            </w:trPr>
          </w:trPrChange>
        </w:trPr>
        <w:tc>
          <w:tcPr>
            <w:tcW w:w="2884" w:type="dxa"/>
            <w:tcPrChange w:id="1523" w:author="Stuart McLarnon [NESO]" w:date="2025-09-11T10:27:00Z" w16du:dateUtc="2025-09-11T09:27:00Z">
              <w:tcPr>
                <w:tcW w:w="2884" w:type="dxa"/>
              </w:tcPr>
            </w:tcPrChange>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Change w:id="1524" w:author="Stuart McLarnon [NESO]" w:date="2025-09-11T10:27:00Z" w16du:dateUtc="2025-09-11T09:27:00Z">
              <w:tcPr>
                <w:tcW w:w="6634" w:type="dxa"/>
              </w:tcPr>
            </w:tcPrChange>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4D563B">
        <w:trPr>
          <w:cantSplit/>
          <w:trPrChange w:id="1525" w:author="Stuart McLarnon [NESO]" w:date="2025-09-11T10:27:00Z" w16du:dateUtc="2025-09-11T09:27:00Z">
            <w:trPr>
              <w:gridBefore w:val="1"/>
              <w:wBefore w:w="221" w:type="dxa"/>
              <w:cantSplit/>
            </w:trPr>
          </w:trPrChange>
        </w:trPr>
        <w:tc>
          <w:tcPr>
            <w:tcW w:w="2884" w:type="dxa"/>
            <w:tcPrChange w:id="1526" w:author="Stuart McLarnon [NESO]" w:date="2025-09-11T10:27:00Z" w16du:dateUtc="2025-09-11T09:27:00Z">
              <w:tcPr>
                <w:tcW w:w="2884" w:type="dxa"/>
              </w:tcPr>
            </w:tcPrChange>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Change w:id="1527" w:author="Stuart McLarnon [NESO]" w:date="2025-09-11T10:27:00Z" w16du:dateUtc="2025-09-11T09:27:00Z">
              <w:tcPr>
                <w:tcW w:w="6634" w:type="dxa"/>
              </w:tcPr>
            </w:tcPrChange>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004D563B">
        <w:trPr>
          <w:cantSplit/>
          <w:trPrChange w:id="1528" w:author="Stuart McLarnon [NESO]" w:date="2025-09-11T10:27:00Z" w16du:dateUtc="2025-09-11T09:27:00Z">
            <w:trPr>
              <w:gridBefore w:val="1"/>
              <w:wBefore w:w="221" w:type="dxa"/>
              <w:cantSplit/>
            </w:trPr>
          </w:trPrChange>
        </w:trPr>
        <w:tc>
          <w:tcPr>
            <w:tcW w:w="2884" w:type="dxa"/>
            <w:tcPrChange w:id="1529" w:author="Stuart McLarnon [NESO]" w:date="2025-09-11T10:27:00Z" w16du:dateUtc="2025-09-11T09:27:00Z">
              <w:tcPr>
                <w:tcW w:w="2884" w:type="dxa"/>
              </w:tcPr>
            </w:tcPrChange>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Change w:id="1530" w:author="Stuart McLarnon [NESO]" w:date="2025-09-11T10:27:00Z" w16du:dateUtc="2025-09-11T09:27:00Z">
              <w:tcPr>
                <w:tcW w:w="6634" w:type="dxa"/>
              </w:tcPr>
            </w:tcPrChange>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4D563B">
        <w:trPr>
          <w:cantSplit/>
          <w:trPrChange w:id="1531" w:author="Stuart McLarnon [NESO]" w:date="2025-09-11T10:27:00Z" w16du:dateUtc="2025-09-11T09:27:00Z">
            <w:trPr>
              <w:gridBefore w:val="1"/>
              <w:wBefore w:w="221" w:type="dxa"/>
              <w:cantSplit/>
            </w:trPr>
          </w:trPrChange>
        </w:trPr>
        <w:tc>
          <w:tcPr>
            <w:tcW w:w="2884" w:type="dxa"/>
            <w:tcPrChange w:id="1532" w:author="Stuart McLarnon [NESO]" w:date="2025-09-11T10:27:00Z" w16du:dateUtc="2025-09-11T09:27:00Z">
              <w:tcPr>
                <w:tcW w:w="2884" w:type="dxa"/>
              </w:tcPr>
            </w:tcPrChange>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Change w:id="1533" w:author="Stuart McLarnon [NESO]" w:date="2025-09-11T10:27:00Z" w16du:dateUtc="2025-09-11T09:27:00Z">
              <w:tcPr>
                <w:tcW w:w="6634" w:type="dxa"/>
              </w:tcPr>
            </w:tcPrChange>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4D563B">
        <w:trPr>
          <w:cantSplit/>
          <w:trPrChange w:id="1534" w:author="Stuart McLarnon [NESO]" w:date="2025-09-11T10:27:00Z" w16du:dateUtc="2025-09-11T09:27:00Z">
            <w:trPr>
              <w:gridBefore w:val="1"/>
              <w:wBefore w:w="221" w:type="dxa"/>
              <w:cantSplit/>
            </w:trPr>
          </w:trPrChange>
        </w:trPr>
        <w:tc>
          <w:tcPr>
            <w:tcW w:w="2884" w:type="dxa"/>
            <w:tcPrChange w:id="1535" w:author="Stuart McLarnon [NESO]" w:date="2025-09-11T10:27:00Z" w16du:dateUtc="2025-09-11T09:27:00Z">
              <w:tcPr>
                <w:tcW w:w="2884" w:type="dxa"/>
              </w:tcPr>
            </w:tcPrChange>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Change w:id="1536" w:author="Stuart McLarnon [NESO]" w:date="2025-09-11T10:27:00Z" w16du:dateUtc="2025-09-11T09:27:00Z">
              <w:tcPr>
                <w:tcW w:w="6634" w:type="dxa"/>
              </w:tcPr>
            </w:tcPrChange>
          </w:tcPr>
          <w:p w14:paraId="1A8EAFDB" w14:textId="77777777" w:rsidR="00EB1E5D" w:rsidRPr="007E0B31" w:rsidRDefault="00EB1E5D" w:rsidP="00EB1E5D">
            <w:pPr>
              <w:pStyle w:val="TableArial11"/>
              <w:rPr>
                <w:rFonts w:cs="Arial"/>
              </w:rPr>
            </w:pPr>
            <w:bookmarkStart w:id="153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537"/>
          </w:p>
        </w:tc>
      </w:tr>
      <w:tr w:rsidR="00EB1E5D" w:rsidRPr="007E0B31" w14:paraId="3532A847" w14:textId="77777777" w:rsidTr="004D563B">
        <w:trPr>
          <w:cantSplit/>
          <w:trPrChange w:id="1538" w:author="Stuart McLarnon [NESO]" w:date="2025-09-11T10:27:00Z" w16du:dateUtc="2025-09-11T09:27:00Z">
            <w:trPr>
              <w:gridBefore w:val="1"/>
              <w:wBefore w:w="221" w:type="dxa"/>
              <w:cantSplit/>
            </w:trPr>
          </w:trPrChange>
        </w:trPr>
        <w:tc>
          <w:tcPr>
            <w:tcW w:w="2884" w:type="dxa"/>
            <w:tcPrChange w:id="1539" w:author="Stuart McLarnon [NESO]" w:date="2025-09-11T10:27:00Z" w16du:dateUtc="2025-09-11T09:27:00Z">
              <w:tcPr>
                <w:tcW w:w="2884" w:type="dxa"/>
              </w:tcPr>
            </w:tcPrChange>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Change w:id="1540" w:author="Stuart McLarnon [NESO]" w:date="2025-09-11T10:27:00Z" w16du:dateUtc="2025-09-11T09:27:00Z">
              <w:tcPr>
                <w:tcW w:w="6634" w:type="dxa"/>
              </w:tcPr>
            </w:tcPrChange>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4D563B">
        <w:trPr>
          <w:cantSplit/>
          <w:trPrChange w:id="1541" w:author="Stuart McLarnon [NESO]" w:date="2025-09-11T10:27:00Z" w16du:dateUtc="2025-09-11T09:27:00Z">
            <w:trPr>
              <w:gridBefore w:val="1"/>
              <w:wBefore w:w="221" w:type="dxa"/>
              <w:cantSplit/>
            </w:trPr>
          </w:trPrChange>
        </w:trPr>
        <w:tc>
          <w:tcPr>
            <w:tcW w:w="2884" w:type="dxa"/>
            <w:tcPrChange w:id="1542" w:author="Stuart McLarnon [NESO]" w:date="2025-09-11T10:27:00Z" w16du:dateUtc="2025-09-11T09:27:00Z">
              <w:tcPr>
                <w:tcW w:w="2884" w:type="dxa"/>
              </w:tcPr>
            </w:tcPrChange>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Change w:id="1543" w:author="Stuart McLarnon [NESO]" w:date="2025-09-11T10:27:00Z" w16du:dateUtc="2025-09-11T09:27:00Z">
              <w:tcPr>
                <w:tcW w:w="6634" w:type="dxa"/>
              </w:tcPr>
            </w:tcPrChange>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4D563B">
        <w:trPr>
          <w:cantSplit/>
          <w:trPrChange w:id="1544" w:author="Stuart McLarnon [NESO]" w:date="2025-09-11T10:27:00Z" w16du:dateUtc="2025-09-11T09:27:00Z">
            <w:trPr>
              <w:gridBefore w:val="1"/>
              <w:wBefore w:w="221" w:type="dxa"/>
              <w:cantSplit/>
            </w:trPr>
          </w:trPrChange>
        </w:trPr>
        <w:tc>
          <w:tcPr>
            <w:tcW w:w="2884" w:type="dxa"/>
            <w:tcPrChange w:id="1545" w:author="Stuart McLarnon [NESO]" w:date="2025-09-11T10:27:00Z" w16du:dateUtc="2025-09-11T09:27:00Z">
              <w:tcPr>
                <w:tcW w:w="2884" w:type="dxa"/>
              </w:tcPr>
            </w:tcPrChange>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Change w:id="1546" w:author="Stuart McLarnon [NESO]" w:date="2025-09-11T10:27:00Z" w16du:dateUtc="2025-09-11T09:27:00Z">
              <w:tcPr>
                <w:tcW w:w="6634" w:type="dxa"/>
              </w:tcPr>
            </w:tcPrChange>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4D563B">
        <w:trPr>
          <w:cantSplit/>
          <w:trPrChange w:id="1547" w:author="Stuart McLarnon [NESO]" w:date="2025-09-11T10:27:00Z" w16du:dateUtc="2025-09-11T09:27:00Z">
            <w:trPr>
              <w:gridBefore w:val="1"/>
              <w:wBefore w:w="221" w:type="dxa"/>
              <w:cantSplit/>
            </w:trPr>
          </w:trPrChange>
        </w:trPr>
        <w:tc>
          <w:tcPr>
            <w:tcW w:w="2884" w:type="dxa"/>
            <w:tcPrChange w:id="1548" w:author="Stuart McLarnon [NESO]" w:date="2025-09-11T10:27:00Z" w16du:dateUtc="2025-09-11T09:27:00Z">
              <w:tcPr>
                <w:tcW w:w="2884" w:type="dxa"/>
              </w:tcPr>
            </w:tcPrChange>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Change w:id="1549" w:author="Stuart McLarnon [NESO]" w:date="2025-09-11T10:27:00Z" w16du:dateUtc="2025-09-11T09:27:00Z">
              <w:tcPr>
                <w:tcW w:w="6634" w:type="dxa"/>
              </w:tcPr>
            </w:tcPrChange>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4D563B">
        <w:trPr>
          <w:cantSplit/>
          <w:trPrChange w:id="1550" w:author="Stuart McLarnon [NESO]" w:date="2025-09-11T10:27:00Z" w16du:dateUtc="2025-09-11T09:27:00Z">
            <w:trPr>
              <w:gridBefore w:val="1"/>
              <w:wBefore w:w="221" w:type="dxa"/>
              <w:cantSplit/>
            </w:trPr>
          </w:trPrChange>
        </w:trPr>
        <w:tc>
          <w:tcPr>
            <w:tcW w:w="2884" w:type="dxa"/>
            <w:tcPrChange w:id="1551" w:author="Stuart McLarnon [NESO]" w:date="2025-09-11T10:27:00Z" w16du:dateUtc="2025-09-11T09:27:00Z">
              <w:tcPr>
                <w:tcW w:w="2884" w:type="dxa"/>
              </w:tcPr>
            </w:tcPrChange>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Change w:id="1552" w:author="Stuart McLarnon [NESO]" w:date="2025-09-11T10:27:00Z" w16du:dateUtc="2025-09-11T09:27:00Z">
              <w:tcPr>
                <w:tcW w:w="6634" w:type="dxa"/>
              </w:tcPr>
            </w:tcPrChange>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4D563B">
        <w:trPr>
          <w:cantSplit/>
          <w:trPrChange w:id="1553" w:author="Stuart McLarnon [NESO]" w:date="2025-09-11T10:27:00Z" w16du:dateUtc="2025-09-11T09:27:00Z">
            <w:trPr>
              <w:gridBefore w:val="1"/>
              <w:wBefore w:w="221" w:type="dxa"/>
              <w:cantSplit/>
            </w:trPr>
          </w:trPrChange>
        </w:trPr>
        <w:tc>
          <w:tcPr>
            <w:tcW w:w="2884" w:type="dxa"/>
            <w:tcPrChange w:id="1554" w:author="Stuart McLarnon [NESO]" w:date="2025-09-11T10:27:00Z" w16du:dateUtc="2025-09-11T09:27:00Z">
              <w:tcPr>
                <w:tcW w:w="2884" w:type="dxa"/>
              </w:tcPr>
            </w:tcPrChange>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Change w:id="1555" w:author="Stuart McLarnon [NESO]" w:date="2025-09-11T10:27:00Z" w16du:dateUtc="2025-09-11T09:27:00Z">
              <w:tcPr>
                <w:tcW w:w="6634" w:type="dxa"/>
              </w:tcPr>
            </w:tcPrChange>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4D563B">
        <w:trPr>
          <w:cantSplit/>
          <w:trPrChange w:id="1556" w:author="Stuart McLarnon [NESO]" w:date="2025-09-11T10:27:00Z" w16du:dateUtc="2025-09-11T09:27:00Z">
            <w:trPr>
              <w:gridBefore w:val="1"/>
              <w:wBefore w:w="221" w:type="dxa"/>
              <w:cantSplit/>
            </w:trPr>
          </w:trPrChange>
        </w:trPr>
        <w:tc>
          <w:tcPr>
            <w:tcW w:w="2884" w:type="dxa"/>
            <w:tcPrChange w:id="1557" w:author="Stuart McLarnon [NESO]" w:date="2025-09-11T10:27:00Z" w16du:dateUtc="2025-09-11T09:27:00Z">
              <w:tcPr>
                <w:tcW w:w="2884" w:type="dxa"/>
              </w:tcPr>
            </w:tcPrChange>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Change w:id="1558" w:author="Stuart McLarnon [NESO]" w:date="2025-09-11T10:27:00Z" w16du:dateUtc="2025-09-11T09:27:00Z">
              <w:tcPr>
                <w:tcW w:w="6634" w:type="dxa"/>
              </w:tcPr>
            </w:tcPrChange>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4D563B">
        <w:trPr>
          <w:cantSplit/>
          <w:trPrChange w:id="1559" w:author="Stuart McLarnon [NESO]" w:date="2025-09-11T10:27:00Z" w16du:dateUtc="2025-09-11T09:27:00Z">
            <w:trPr>
              <w:gridBefore w:val="1"/>
              <w:wBefore w:w="221" w:type="dxa"/>
              <w:cantSplit/>
            </w:trPr>
          </w:trPrChange>
        </w:trPr>
        <w:tc>
          <w:tcPr>
            <w:tcW w:w="2884" w:type="dxa"/>
            <w:tcPrChange w:id="1560" w:author="Stuart McLarnon [NESO]" w:date="2025-09-11T10:27:00Z" w16du:dateUtc="2025-09-11T09:27:00Z">
              <w:tcPr>
                <w:tcW w:w="2884" w:type="dxa"/>
              </w:tcPr>
            </w:tcPrChange>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Change w:id="1561" w:author="Stuart McLarnon [NESO]" w:date="2025-09-11T10:27:00Z" w16du:dateUtc="2025-09-11T09:27:00Z">
              <w:tcPr>
                <w:tcW w:w="6634" w:type="dxa"/>
              </w:tcPr>
            </w:tcPrChange>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4D563B">
        <w:trPr>
          <w:cantSplit/>
          <w:trPrChange w:id="1562" w:author="Stuart McLarnon [NESO]" w:date="2025-09-11T10:27:00Z" w16du:dateUtc="2025-09-11T09:27:00Z">
            <w:trPr>
              <w:gridBefore w:val="1"/>
              <w:wBefore w:w="221" w:type="dxa"/>
              <w:cantSplit/>
            </w:trPr>
          </w:trPrChange>
        </w:trPr>
        <w:tc>
          <w:tcPr>
            <w:tcW w:w="2884" w:type="dxa"/>
            <w:tcPrChange w:id="1563" w:author="Stuart McLarnon [NESO]" w:date="2025-09-11T10:27:00Z" w16du:dateUtc="2025-09-11T09:27:00Z">
              <w:tcPr>
                <w:tcW w:w="2884" w:type="dxa"/>
              </w:tcPr>
            </w:tcPrChange>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Change w:id="1564" w:author="Stuart McLarnon [NESO]" w:date="2025-09-11T10:27:00Z" w16du:dateUtc="2025-09-11T09:27:00Z">
              <w:tcPr>
                <w:tcW w:w="6634" w:type="dxa"/>
              </w:tcPr>
            </w:tcPrChange>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4D563B">
        <w:trPr>
          <w:cantSplit/>
          <w:trPrChange w:id="1565" w:author="Stuart McLarnon [NESO]" w:date="2025-09-11T10:27:00Z" w16du:dateUtc="2025-09-11T09:27:00Z">
            <w:trPr>
              <w:gridBefore w:val="1"/>
              <w:wBefore w:w="221" w:type="dxa"/>
              <w:cantSplit/>
            </w:trPr>
          </w:trPrChange>
        </w:trPr>
        <w:tc>
          <w:tcPr>
            <w:tcW w:w="2884" w:type="dxa"/>
            <w:tcPrChange w:id="1566" w:author="Stuart McLarnon [NESO]" w:date="2025-09-11T10:27:00Z" w16du:dateUtc="2025-09-11T09:27:00Z">
              <w:tcPr>
                <w:tcW w:w="2884" w:type="dxa"/>
              </w:tcPr>
            </w:tcPrChange>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Change w:id="1567" w:author="Stuart McLarnon [NESO]" w:date="2025-09-11T10:27:00Z" w16du:dateUtc="2025-09-11T09:27:00Z">
              <w:tcPr>
                <w:tcW w:w="6634" w:type="dxa"/>
              </w:tcPr>
            </w:tcPrChange>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4D563B">
        <w:trPr>
          <w:cantSplit/>
          <w:trPrChange w:id="1568" w:author="Stuart McLarnon [NESO]" w:date="2025-09-11T10:27:00Z" w16du:dateUtc="2025-09-11T09:27:00Z">
            <w:trPr>
              <w:gridBefore w:val="1"/>
              <w:wBefore w:w="221" w:type="dxa"/>
              <w:cantSplit/>
            </w:trPr>
          </w:trPrChange>
        </w:trPr>
        <w:tc>
          <w:tcPr>
            <w:tcW w:w="2884" w:type="dxa"/>
            <w:tcPrChange w:id="1569" w:author="Stuart McLarnon [NESO]" w:date="2025-09-11T10:27:00Z" w16du:dateUtc="2025-09-11T09:27:00Z">
              <w:tcPr>
                <w:tcW w:w="2884" w:type="dxa"/>
              </w:tcPr>
            </w:tcPrChange>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Change w:id="1570" w:author="Stuart McLarnon [NESO]" w:date="2025-09-11T10:27:00Z" w16du:dateUtc="2025-09-11T09:27:00Z">
              <w:tcPr>
                <w:tcW w:w="6634" w:type="dxa"/>
              </w:tcPr>
            </w:tcPrChange>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4D563B">
        <w:trPr>
          <w:cantSplit/>
          <w:trPrChange w:id="1571" w:author="Stuart McLarnon [NESO]" w:date="2025-09-11T10:27:00Z" w16du:dateUtc="2025-09-11T09:27:00Z">
            <w:trPr>
              <w:gridBefore w:val="1"/>
              <w:wBefore w:w="221" w:type="dxa"/>
              <w:cantSplit/>
            </w:trPr>
          </w:trPrChange>
        </w:trPr>
        <w:tc>
          <w:tcPr>
            <w:tcW w:w="2884" w:type="dxa"/>
            <w:tcPrChange w:id="1572" w:author="Stuart McLarnon [NESO]" w:date="2025-09-11T10:27:00Z" w16du:dateUtc="2025-09-11T09:27:00Z">
              <w:tcPr>
                <w:tcW w:w="2884" w:type="dxa"/>
              </w:tcPr>
            </w:tcPrChange>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Change w:id="1573" w:author="Stuart McLarnon [NESO]" w:date="2025-09-11T10:27:00Z" w16du:dateUtc="2025-09-11T09:27:00Z">
              <w:tcPr>
                <w:tcW w:w="6634" w:type="dxa"/>
              </w:tcPr>
            </w:tcPrChange>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4D563B">
        <w:trPr>
          <w:cantSplit/>
          <w:trPrChange w:id="1574" w:author="Stuart McLarnon [NESO]" w:date="2025-09-11T10:27:00Z" w16du:dateUtc="2025-09-11T09:27:00Z">
            <w:trPr>
              <w:gridBefore w:val="1"/>
              <w:wBefore w:w="221" w:type="dxa"/>
              <w:cantSplit/>
            </w:trPr>
          </w:trPrChange>
        </w:trPr>
        <w:tc>
          <w:tcPr>
            <w:tcW w:w="2884" w:type="dxa"/>
            <w:tcPrChange w:id="1575" w:author="Stuart McLarnon [NESO]" w:date="2025-09-11T10:27:00Z" w16du:dateUtc="2025-09-11T09:27:00Z">
              <w:tcPr>
                <w:tcW w:w="2884" w:type="dxa"/>
              </w:tcPr>
            </w:tcPrChange>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Change w:id="1576" w:author="Stuart McLarnon [NESO]" w:date="2025-09-11T10:27:00Z" w16du:dateUtc="2025-09-11T09:27:00Z">
              <w:tcPr>
                <w:tcW w:w="6634" w:type="dxa"/>
              </w:tcPr>
            </w:tcPrChange>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4D563B">
        <w:trPr>
          <w:cantSplit/>
          <w:trPrChange w:id="1577" w:author="Stuart McLarnon [NESO]" w:date="2025-09-11T10:27:00Z" w16du:dateUtc="2025-09-11T09:27:00Z">
            <w:trPr>
              <w:gridBefore w:val="1"/>
              <w:wBefore w:w="221" w:type="dxa"/>
              <w:cantSplit/>
            </w:trPr>
          </w:trPrChange>
        </w:trPr>
        <w:tc>
          <w:tcPr>
            <w:tcW w:w="2884" w:type="dxa"/>
            <w:tcPrChange w:id="1578" w:author="Stuart McLarnon [NESO]" w:date="2025-09-11T10:27:00Z" w16du:dateUtc="2025-09-11T09:27:00Z">
              <w:tcPr>
                <w:tcW w:w="2884" w:type="dxa"/>
              </w:tcPr>
            </w:tcPrChange>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Change w:id="1579" w:author="Stuart McLarnon [NESO]" w:date="2025-09-11T10:27:00Z" w16du:dateUtc="2025-09-11T09:27:00Z">
              <w:tcPr>
                <w:tcW w:w="6634" w:type="dxa"/>
              </w:tcPr>
            </w:tcPrChange>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4D563B">
        <w:trPr>
          <w:cantSplit/>
          <w:trPrChange w:id="1580" w:author="Stuart McLarnon [NESO]" w:date="2025-09-11T10:27:00Z" w16du:dateUtc="2025-09-11T09:27:00Z">
            <w:trPr>
              <w:gridBefore w:val="1"/>
              <w:wBefore w:w="221" w:type="dxa"/>
              <w:cantSplit/>
            </w:trPr>
          </w:trPrChange>
        </w:trPr>
        <w:tc>
          <w:tcPr>
            <w:tcW w:w="2884" w:type="dxa"/>
            <w:tcPrChange w:id="1581" w:author="Stuart McLarnon [NESO]" w:date="2025-09-11T10:27:00Z" w16du:dateUtc="2025-09-11T09:27:00Z">
              <w:tcPr>
                <w:tcW w:w="2884" w:type="dxa"/>
              </w:tcPr>
            </w:tcPrChange>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Change w:id="1582" w:author="Stuart McLarnon [NESO]" w:date="2025-09-11T10:27:00Z" w16du:dateUtc="2025-09-11T09:27:00Z">
              <w:tcPr>
                <w:tcW w:w="6634" w:type="dxa"/>
              </w:tcPr>
            </w:tcPrChange>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4D563B">
        <w:trPr>
          <w:cantSplit/>
          <w:trPrChange w:id="1583" w:author="Stuart McLarnon [NESO]" w:date="2025-09-11T10:27:00Z" w16du:dateUtc="2025-09-11T09:27:00Z">
            <w:trPr>
              <w:gridBefore w:val="1"/>
              <w:wBefore w:w="221" w:type="dxa"/>
              <w:cantSplit/>
            </w:trPr>
          </w:trPrChange>
        </w:trPr>
        <w:tc>
          <w:tcPr>
            <w:tcW w:w="2884" w:type="dxa"/>
            <w:tcPrChange w:id="1584" w:author="Stuart McLarnon [NESO]" w:date="2025-09-11T10:27:00Z" w16du:dateUtc="2025-09-11T09:27:00Z">
              <w:tcPr>
                <w:tcW w:w="2884" w:type="dxa"/>
              </w:tcPr>
            </w:tcPrChange>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Change w:id="1585" w:author="Stuart McLarnon [NESO]" w:date="2025-09-11T10:27:00Z" w16du:dateUtc="2025-09-11T09:27:00Z">
              <w:tcPr>
                <w:tcW w:w="6634" w:type="dxa"/>
              </w:tcPr>
            </w:tcPrChange>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4D563B">
        <w:trPr>
          <w:cantSplit/>
          <w:trPrChange w:id="1586" w:author="Stuart McLarnon [NESO]" w:date="2025-09-11T10:27:00Z" w16du:dateUtc="2025-09-11T09:27:00Z">
            <w:trPr>
              <w:gridBefore w:val="1"/>
              <w:wBefore w:w="221" w:type="dxa"/>
              <w:cantSplit/>
            </w:trPr>
          </w:trPrChange>
        </w:trPr>
        <w:tc>
          <w:tcPr>
            <w:tcW w:w="2884" w:type="dxa"/>
            <w:tcPrChange w:id="1587" w:author="Stuart McLarnon [NESO]" w:date="2025-09-11T10:27:00Z" w16du:dateUtc="2025-09-11T09:27:00Z">
              <w:tcPr>
                <w:tcW w:w="2884" w:type="dxa"/>
              </w:tcPr>
            </w:tcPrChange>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Change w:id="1588" w:author="Stuart McLarnon [NESO]" w:date="2025-09-11T10:27:00Z" w16du:dateUtc="2025-09-11T09:27:00Z">
              <w:tcPr>
                <w:tcW w:w="6634" w:type="dxa"/>
              </w:tcPr>
            </w:tcPrChange>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4D563B">
        <w:trPr>
          <w:cantSplit/>
          <w:trPrChange w:id="1589" w:author="Stuart McLarnon [NESO]" w:date="2025-09-11T10:27:00Z" w16du:dateUtc="2025-09-11T09:27:00Z">
            <w:trPr>
              <w:gridBefore w:val="1"/>
              <w:wBefore w:w="221" w:type="dxa"/>
              <w:cantSplit/>
            </w:trPr>
          </w:trPrChange>
        </w:trPr>
        <w:tc>
          <w:tcPr>
            <w:tcW w:w="2884" w:type="dxa"/>
            <w:tcPrChange w:id="1590" w:author="Stuart McLarnon [NESO]" w:date="2025-09-11T10:27:00Z" w16du:dateUtc="2025-09-11T09:27:00Z">
              <w:tcPr>
                <w:tcW w:w="2884" w:type="dxa"/>
              </w:tcPr>
            </w:tcPrChange>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Change w:id="1591" w:author="Stuart McLarnon [NESO]" w:date="2025-09-11T10:27:00Z" w16du:dateUtc="2025-09-11T09:27:00Z">
              <w:tcPr>
                <w:tcW w:w="6634" w:type="dxa"/>
              </w:tcPr>
            </w:tcPrChange>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4D563B">
        <w:trPr>
          <w:cantSplit/>
          <w:trPrChange w:id="1592" w:author="Stuart McLarnon [NESO]" w:date="2025-09-11T10:27:00Z" w16du:dateUtc="2025-09-11T09:27:00Z">
            <w:trPr>
              <w:gridBefore w:val="1"/>
              <w:wBefore w:w="221" w:type="dxa"/>
              <w:cantSplit/>
            </w:trPr>
          </w:trPrChange>
        </w:trPr>
        <w:tc>
          <w:tcPr>
            <w:tcW w:w="2884" w:type="dxa"/>
            <w:tcPrChange w:id="1593" w:author="Stuart McLarnon [NESO]" w:date="2025-09-11T10:27:00Z" w16du:dateUtc="2025-09-11T09:27:00Z">
              <w:tcPr>
                <w:tcW w:w="2884" w:type="dxa"/>
              </w:tcPr>
            </w:tcPrChange>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Change w:id="1594" w:author="Stuart McLarnon [NESO]" w:date="2025-09-11T10:27:00Z" w16du:dateUtc="2025-09-11T09:27:00Z">
              <w:tcPr>
                <w:tcW w:w="6634" w:type="dxa"/>
              </w:tcPr>
            </w:tcPrChange>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4D563B">
        <w:trPr>
          <w:cantSplit/>
          <w:trPrChange w:id="1595" w:author="Stuart McLarnon [NESO]" w:date="2025-09-11T10:27:00Z" w16du:dateUtc="2025-09-11T09:27:00Z">
            <w:trPr>
              <w:gridBefore w:val="1"/>
              <w:wBefore w:w="221" w:type="dxa"/>
              <w:cantSplit/>
            </w:trPr>
          </w:trPrChange>
        </w:trPr>
        <w:tc>
          <w:tcPr>
            <w:tcW w:w="2884" w:type="dxa"/>
            <w:tcPrChange w:id="1596" w:author="Stuart McLarnon [NESO]" w:date="2025-09-11T10:27:00Z" w16du:dateUtc="2025-09-11T09:27:00Z">
              <w:tcPr>
                <w:tcW w:w="2884" w:type="dxa"/>
              </w:tcPr>
            </w:tcPrChange>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Change w:id="1597" w:author="Stuart McLarnon [NESO]" w:date="2025-09-11T10:27:00Z" w16du:dateUtc="2025-09-11T09:27:00Z">
              <w:tcPr>
                <w:tcW w:w="6634" w:type="dxa"/>
              </w:tcPr>
            </w:tcPrChange>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4D563B">
        <w:trPr>
          <w:cantSplit/>
          <w:trPrChange w:id="1598" w:author="Stuart McLarnon [NESO]" w:date="2025-09-11T10:27:00Z" w16du:dateUtc="2025-09-11T09:27:00Z">
            <w:trPr>
              <w:gridBefore w:val="1"/>
              <w:wBefore w:w="221" w:type="dxa"/>
              <w:cantSplit/>
            </w:trPr>
          </w:trPrChange>
        </w:trPr>
        <w:tc>
          <w:tcPr>
            <w:tcW w:w="2884" w:type="dxa"/>
            <w:tcPrChange w:id="1599" w:author="Stuart McLarnon [NESO]" w:date="2025-09-11T10:27:00Z" w16du:dateUtc="2025-09-11T09:27:00Z">
              <w:tcPr>
                <w:tcW w:w="2884" w:type="dxa"/>
              </w:tcPr>
            </w:tcPrChange>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Change w:id="1600" w:author="Stuart McLarnon [NESO]" w:date="2025-09-11T10:27:00Z" w16du:dateUtc="2025-09-11T09:27:00Z">
              <w:tcPr>
                <w:tcW w:w="6634" w:type="dxa"/>
              </w:tcPr>
            </w:tcPrChange>
          </w:tcPr>
          <w:p w14:paraId="7691EDA3" w14:textId="05FC385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EB1E5D" w:rsidRPr="007E0B31" w14:paraId="0953DDC7" w14:textId="77777777" w:rsidTr="004D563B">
        <w:trPr>
          <w:cantSplit/>
          <w:trPrChange w:id="1601" w:author="Stuart McLarnon [NESO]" w:date="2025-09-11T10:27:00Z" w16du:dateUtc="2025-09-11T09:27:00Z">
            <w:trPr>
              <w:gridBefore w:val="1"/>
              <w:wBefore w:w="221" w:type="dxa"/>
              <w:cantSplit/>
            </w:trPr>
          </w:trPrChange>
        </w:trPr>
        <w:tc>
          <w:tcPr>
            <w:tcW w:w="2884" w:type="dxa"/>
            <w:tcPrChange w:id="1602" w:author="Stuart McLarnon [NESO]" w:date="2025-09-11T10:27:00Z" w16du:dateUtc="2025-09-11T09:27:00Z">
              <w:tcPr>
                <w:tcW w:w="2884" w:type="dxa"/>
              </w:tcPr>
            </w:tcPrChange>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Change w:id="1603" w:author="Stuart McLarnon [NESO]" w:date="2025-09-11T10:27:00Z" w16du:dateUtc="2025-09-11T09:27:00Z">
              <w:tcPr>
                <w:tcW w:w="6634" w:type="dxa"/>
              </w:tcPr>
            </w:tcPrChange>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4D563B">
        <w:trPr>
          <w:cantSplit/>
          <w:trPrChange w:id="1604" w:author="Stuart McLarnon [NESO]" w:date="2025-09-11T10:27:00Z" w16du:dateUtc="2025-09-11T09:27:00Z">
            <w:trPr>
              <w:gridBefore w:val="1"/>
              <w:wBefore w:w="221" w:type="dxa"/>
              <w:cantSplit/>
            </w:trPr>
          </w:trPrChange>
        </w:trPr>
        <w:tc>
          <w:tcPr>
            <w:tcW w:w="2884" w:type="dxa"/>
            <w:tcPrChange w:id="1605" w:author="Stuart McLarnon [NESO]" w:date="2025-09-11T10:27:00Z" w16du:dateUtc="2025-09-11T09:27:00Z">
              <w:tcPr>
                <w:tcW w:w="2884" w:type="dxa"/>
              </w:tcPr>
            </w:tcPrChange>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Change w:id="1606" w:author="Stuart McLarnon [NESO]" w:date="2025-09-11T10:27:00Z" w16du:dateUtc="2025-09-11T09:27:00Z">
              <w:tcPr>
                <w:tcW w:w="6634" w:type="dxa"/>
              </w:tcPr>
            </w:tcPrChange>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4D563B">
        <w:trPr>
          <w:cantSplit/>
          <w:trPrChange w:id="1607" w:author="Stuart McLarnon [NESO]" w:date="2025-09-11T10:27:00Z" w16du:dateUtc="2025-09-11T09:27:00Z">
            <w:trPr>
              <w:gridBefore w:val="1"/>
              <w:wBefore w:w="221" w:type="dxa"/>
              <w:cantSplit/>
            </w:trPr>
          </w:trPrChange>
        </w:trPr>
        <w:tc>
          <w:tcPr>
            <w:tcW w:w="2884" w:type="dxa"/>
            <w:tcPrChange w:id="1608" w:author="Stuart McLarnon [NESO]" w:date="2025-09-11T10:27:00Z" w16du:dateUtc="2025-09-11T09:27:00Z">
              <w:tcPr>
                <w:tcW w:w="2884" w:type="dxa"/>
              </w:tcPr>
            </w:tcPrChange>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Change w:id="1609" w:author="Stuart McLarnon [NESO]" w:date="2025-09-11T10:27:00Z" w16du:dateUtc="2025-09-11T09:27:00Z">
              <w:tcPr>
                <w:tcW w:w="6634" w:type="dxa"/>
              </w:tcPr>
            </w:tcPrChange>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4D563B">
        <w:trPr>
          <w:cantSplit/>
          <w:trPrChange w:id="1610" w:author="Stuart McLarnon [NESO]" w:date="2025-09-11T10:27:00Z" w16du:dateUtc="2025-09-11T09:27:00Z">
            <w:trPr>
              <w:gridBefore w:val="1"/>
              <w:wBefore w:w="221" w:type="dxa"/>
              <w:cantSplit/>
            </w:trPr>
          </w:trPrChange>
        </w:trPr>
        <w:tc>
          <w:tcPr>
            <w:tcW w:w="2884" w:type="dxa"/>
            <w:tcPrChange w:id="1611" w:author="Stuart McLarnon [NESO]" w:date="2025-09-11T10:27:00Z" w16du:dateUtc="2025-09-11T09:27:00Z">
              <w:tcPr>
                <w:tcW w:w="2884" w:type="dxa"/>
              </w:tcPr>
            </w:tcPrChange>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Change w:id="1612" w:author="Stuart McLarnon [NESO]" w:date="2025-09-11T10:27:00Z" w16du:dateUtc="2025-09-11T09:27:00Z">
              <w:tcPr>
                <w:tcW w:w="6634" w:type="dxa"/>
              </w:tcPr>
            </w:tcPrChange>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4D563B">
        <w:trPr>
          <w:cantSplit/>
          <w:trPrChange w:id="1613" w:author="Stuart McLarnon [NESO]" w:date="2025-09-11T10:27:00Z" w16du:dateUtc="2025-09-11T09:27:00Z">
            <w:trPr>
              <w:gridBefore w:val="1"/>
              <w:wBefore w:w="221" w:type="dxa"/>
              <w:cantSplit/>
            </w:trPr>
          </w:trPrChange>
        </w:trPr>
        <w:tc>
          <w:tcPr>
            <w:tcW w:w="2884" w:type="dxa"/>
            <w:tcPrChange w:id="1614" w:author="Stuart McLarnon [NESO]" w:date="2025-09-11T10:27:00Z" w16du:dateUtc="2025-09-11T09:27:00Z">
              <w:tcPr>
                <w:tcW w:w="2884" w:type="dxa"/>
              </w:tcPr>
            </w:tcPrChange>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Change w:id="1615" w:author="Stuart McLarnon [NESO]" w:date="2025-09-11T10:27:00Z" w16du:dateUtc="2025-09-11T09:27:00Z">
              <w:tcPr>
                <w:tcW w:w="6634" w:type="dxa"/>
              </w:tcPr>
            </w:tcPrChange>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4D563B">
        <w:trPr>
          <w:cantSplit/>
          <w:trPrChange w:id="1616" w:author="Stuart McLarnon [NESO]" w:date="2025-09-11T10:27:00Z" w16du:dateUtc="2025-09-11T09:27:00Z">
            <w:trPr>
              <w:gridBefore w:val="1"/>
              <w:wBefore w:w="221" w:type="dxa"/>
              <w:cantSplit/>
            </w:trPr>
          </w:trPrChange>
        </w:trPr>
        <w:tc>
          <w:tcPr>
            <w:tcW w:w="2884" w:type="dxa"/>
            <w:tcPrChange w:id="1617" w:author="Stuart McLarnon [NESO]" w:date="2025-09-11T10:27:00Z" w16du:dateUtc="2025-09-11T09:27:00Z">
              <w:tcPr>
                <w:tcW w:w="2884" w:type="dxa"/>
              </w:tcPr>
            </w:tcPrChange>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Change w:id="1618" w:author="Stuart McLarnon [NESO]" w:date="2025-09-11T10:27:00Z" w16du:dateUtc="2025-09-11T09:27:00Z">
              <w:tcPr>
                <w:tcW w:w="6634" w:type="dxa"/>
              </w:tcPr>
            </w:tcPrChange>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4D563B">
        <w:trPr>
          <w:cantSplit/>
          <w:trPrChange w:id="1619" w:author="Stuart McLarnon [NESO]" w:date="2025-09-11T10:27:00Z" w16du:dateUtc="2025-09-11T09:27:00Z">
            <w:trPr>
              <w:gridBefore w:val="1"/>
              <w:wBefore w:w="221" w:type="dxa"/>
              <w:cantSplit/>
            </w:trPr>
          </w:trPrChange>
        </w:trPr>
        <w:tc>
          <w:tcPr>
            <w:tcW w:w="2884" w:type="dxa"/>
            <w:tcPrChange w:id="1620" w:author="Stuart McLarnon [NESO]" w:date="2025-09-11T10:27:00Z" w16du:dateUtc="2025-09-11T09:27:00Z">
              <w:tcPr>
                <w:tcW w:w="2884" w:type="dxa"/>
              </w:tcPr>
            </w:tcPrChange>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Change w:id="1621" w:author="Stuart McLarnon [NESO]" w:date="2025-09-11T10:27:00Z" w16du:dateUtc="2025-09-11T09:27:00Z">
              <w:tcPr>
                <w:tcW w:w="6634" w:type="dxa"/>
              </w:tcPr>
            </w:tcPrChange>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4D563B">
        <w:trPr>
          <w:cantSplit/>
          <w:trPrChange w:id="1622" w:author="Stuart McLarnon [NESO]" w:date="2025-09-11T10:27:00Z" w16du:dateUtc="2025-09-11T09:27:00Z">
            <w:trPr>
              <w:gridBefore w:val="1"/>
              <w:wBefore w:w="221" w:type="dxa"/>
              <w:cantSplit/>
            </w:trPr>
          </w:trPrChange>
        </w:trPr>
        <w:tc>
          <w:tcPr>
            <w:tcW w:w="2884" w:type="dxa"/>
            <w:tcPrChange w:id="1623" w:author="Stuart McLarnon [NESO]" w:date="2025-09-11T10:27:00Z" w16du:dateUtc="2025-09-11T09:27:00Z">
              <w:tcPr>
                <w:tcW w:w="2884" w:type="dxa"/>
              </w:tcPr>
            </w:tcPrChange>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Change w:id="1624" w:author="Stuart McLarnon [NESO]" w:date="2025-09-11T10:27:00Z" w16du:dateUtc="2025-09-11T09:27:00Z">
              <w:tcPr>
                <w:tcW w:w="6634" w:type="dxa"/>
              </w:tcPr>
            </w:tcPrChange>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4D563B">
        <w:trPr>
          <w:cantSplit/>
          <w:trPrChange w:id="1625" w:author="Stuart McLarnon [NESO]" w:date="2025-09-11T10:27:00Z" w16du:dateUtc="2025-09-11T09:27:00Z">
            <w:trPr>
              <w:gridBefore w:val="1"/>
              <w:wBefore w:w="221" w:type="dxa"/>
              <w:cantSplit/>
            </w:trPr>
          </w:trPrChange>
        </w:trPr>
        <w:tc>
          <w:tcPr>
            <w:tcW w:w="2884" w:type="dxa"/>
            <w:tcPrChange w:id="1626" w:author="Stuart McLarnon [NESO]" w:date="2025-09-11T10:27:00Z" w16du:dateUtc="2025-09-11T09:27:00Z">
              <w:tcPr>
                <w:tcW w:w="2884" w:type="dxa"/>
              </w:tcPr>
            </w:tcPrChange>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Change w:id="1627" w:author="Stuart McLarnon [NESO]" w:date="2025-09-11T10:27:00Z" w16du:dateUtc="2025-09-11T09:27:00Z">
              <w:tcPr>
                <w:tcW w:w="6634" w:type="dxa"/>
              </w:tcPr>
            </w:tcPrChange>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004D563B">
        <w:trPr>
          <w:cantSplit/>
          <w:trPrChange w:id="1628" w:author="Stuart McLarnon [NESO]" w:date="2025-09-11T10:27:00Z" w16du:dateUtc="2025-09-11T09:27:00Z">
            <w:trPr>
              <w:gridBefore w:val="1"/>
              <w:wBefore w:w="221" w:type="dxa"/>
              <w:cantSplit/>
            </w:trPr>
          </w:trPrChange>
        </w:trPr>
        <w:tc>
          <w:tcPr>
            <w:tcW w:w="2884" w:type="dxa"/>
            <w:tcPrChange w:id="1629" w:author="Stuart McLarnon [NESO]" w:date="2025-09-11T10:27:00Z" w16du:dateUtc="2025-09-11T09:27:00Z">
              <w:tcPr>
                <w:tcW w:w="2884" w:type="dxa"/>
              </w:tcPr>
            </w:tcPrChange>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Change w:id="1630" w:author="Stuart McLarnon [NESO]" w:date="2025-09-11T10:27:00Z" w16du:dateUtc="2025-09-11T09:27:00Z">
              <w:tcPr>
                <w:tcW w:w="6634" w:type="dxa"/>
              </w:tcPr>
            </w:tcPrChange>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004D563B">
        <w:trPr>
          <w:cantSplit/>
          <w:trPrChange w:id="1631" w:author="Stuart McLarnon [NESO]" w:date="2025-09-11T10:27:00Z" w16du:dateUtc="2025-09-11T09:27:00Z">
            <w:trPr>
              <w:gridBefore w:val="1"/>
              <w:wBefore w:w="221" w:type="dxa"/>
              <w:cantSplit/>
            </w:trPr>
          </w:trPrChange>
        </w:trPr>
        <w:tc>
          <w:tcPr>
            <w:tcW w:w="2884" w:type="dxa"/>
            <w:tcPrChange w:id="1632" w:author="Stuart McLarnon [NESO]" w:date="2025-09-11T10:27:00Z" w16du:dateUtc="2025-09-11T09:27:00Z">
              <w:tcPr>
                <w:tcW w:w="2884" w:type="dxa"/>
              </w:tcPr>
            </w:tcPrChange>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Change w:id="1633" w:author="Stuart McLarnon [NESO]" w:date="2025-09-11T10:27:00Z" w16du:dateUtc="2025-09-11T09:27:00Z">
              <w:tcPr>
                <w:tcW w:w="6634" w:type="dxa"/>
              </w:tcPr>
            </w:tcPrChange>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4D563B">
        <w:trPr>
          <w:cantSplit/>
          <w:trPrChange w:id="1634" w:author="Stuart McLarnon [NESO]" w:date="2025-09-11T10:27:00Z" w16du:dateUtc="2025-09-11T09:27:00Z">
            <w:trPr>
              <w:gridBefore w:val="1"/>
              <w:wBefore w:w="221" w:type="dxa"/>
              <w:cantSplit/>
            </w:trPr>
          </w:trPrChange>
        </w:trPr>
        <w:tc>
          <w:tcPr>
            <w:tcW w:w="2884" w:type="dxa"/>
            <w:tcPrChange w:id="1635" w:author="Stuart McLarnon [NESO]" w:date="2025-09-11T10:27:00Z" w16du:dateUtc="2025-09-11T09:27:00Z">
              <w:tcPr>
                <w:tcW w:w="2884" w:type="dxa"/>
              </w:tcPr>
            </w:tcPrChange>
          </w:tcPr>
          <w:p w14:paraId="0FD871F6" w14:textId="5FABA3D0" w:rsidR="00EB1E5D" w:rsidRPr="007E0B31" w:rsidRDefault="00EB1E5D" w:rsidP="00EB1E5D">
            <w:pPr>
              <w:pStyle w:val="Arial11Bold"/>
              <w:rPr>
                <w:rFonts w:cs="Arial"/>
              </w:rPr>
            </w:pPr>
            <w:bookmarkStart w:id="1636" w:name="_DV_C41"/>
            <w:r w:rsidRPr="007E0B31">
              <w:rPr>
                <w:rFonts w:cs="Arial"/>
              </w:rPr>
              <w:t>Operational Notifications</w:t>
            </w:r>
            <w:bookmarkEnd w:id="1636"/>
          </w:p>
        </w:tc>
        <w:tc>
          <w:tcPr>
            <w:tcW w:w="6634" w:type="dxa"/>
            <w:tcPrChange w:id="1637" w:author="Stuart McLarnon [NESO]" w:date="2025-09-11T10:27:00Z" w16du:dateUtc="2025-09-11T09:27:00Z">
              <w:tcPr>
                <w:tcW w:w="6634" w:type="dxa"/>
              </w:tcPr>
            </w:tcPrChange>
          </w:tcPr>
          <w:p w14:paraId="7D98A808" w14:textId="07D64618" w:rsidR="00EB1E5D" w:rsidRPr="007E0B31" w:rsidRDefault="00EB1E5D" w:rsidP="00EB1E5D">
            <w:pPr>
              <w:pStyle w:val="TableArial11"/>
              <w:rPr>
                <w:rFonts w:cs="Arial"/>
              </w:rPr>
            </w:pPr>
            <w:bookmarkStart w:id="163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638"/>
          </w:p>
        </w:tc>
      </w:tr>
      <w:tr w:rsidR="00EB1E5D" w:rsidRPr="007E0B31" w14:paraId="5A6E5201" w14:textId="77777777" w:rsidTr="004D563B">
        <w:trPr>
          <w:cantSplit/>
          <w:trPrChange w:id="1639" w:author="Stuart McLarnon [NESO]" w:date="2025-09-11T10:27:00Z" w16du:dateUtc="2025-09-11T09:27:00Z">
            <w:trPr>
              <w:gridBefore w:val="1"/>
              <w:wBefore w:w="221" w:type="dxa"/>
              <w:cantSplit/>
            </w:trPr>
          </w:trPrChange>
        </w:trPr>
        <w:tc>
          <w:tcPr>
            <w:tcW w:w="2884" w:type="dxa"/>
            <w:tcPrChange w:id="1640" w:author="Stuart McLarnon [NESO]" w:date="2025-09-11T10:27:00Z" w16du:dateUtc="2025-09-11T09:27:00Z">
              <w:tcPr>
                <w:tcW w:w="2884" w:type="dxa"/>
              </w:tcPr>
            </w:tcPrChange>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Change w:id="1641" w:author="Stuart McLarnon [NESO]" w:date="2025-09-11T10:27:00Z" w16du:dateUtc="2025-09-11T09:27:00Z">
              <w:tcPr>
                <w:tcW w:w="6634" w:type="dxa"/>
              </w:tcPr>
            </w:tcPrChange>
          </w:tcPr>
          <w:p w14:paraId="7F116C22" w14:textId="5664C2CB"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78EC5FC6" w:rsidRPr="004E64E8">
              <w:rPr>
                <w:rFonts w:cs="Arial"/>
              </w:rPr>
              <w:t>the</w:t>
            </w:r>
            <w:r w:rsidR="00F81D7C" w:rsidRPr="329F1AB0">
              <w:rPr>
                <w:rFonts w:cs="Arial"/>
                <w:b/>
                <w:bCs/>
              </w:rPr>
              <w:t xml:space="preserve"> </w:t>
            </w:r>
            <w:r w:rsidR="6736273A" w:rsidRPr="329F1AB0">
              <w:rPr>
                <w:rFonts w:cs="Arial"/>
                <w:b/>
                <w:bCs/>
              </w:rPr>
              <w:t xml:space="preserve"> ESO</w:t>
            </w:r>
            <w:r w:rsidRPr="007E0B31">
              <w:rPr>
                <w:rFonts w:cs="Arial"/>
                <w:b/>
              </w:rPr>
              <w:t xml:space="preserve">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4D563B">
        <w:trPr>
          <w:cantSplit/>
          <w:trPrChange w:id="1642" w:author="Stuart McLarnon [NESO]" w:date="2025-09-11T10:27:00Z" w16du:dateUtc="2025-09-11T09:27:00Z">
            <w:trPr>
              <w:gridBefore w:val="1"/>
              <w:wBefore w:w="221" w:type="dxa"/>
              <w:cantSplit/>
            </w:trPr>
          </w:trPrChange>
        </w:trPr>
        <w:tc>
          <w:tcPr>
            <w:tcW w:w="2884" w:type="dxa"/>
            <w:tcPrChange w:id="1643" w:author="Stuart McLarnon [NESO]" w:date="2025-09-11T10:27:00Z" w16du:dateUtc="2025-09-11T09:27:00Z">
              <w:tcPr>
                <w:tcW w:w="2884" w:type="dxa"/>
              </w:tcPr>
            </w:tcPrChange>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Change w:id="1644" w:author="Stuart McLarnon [NESO]" w:date="2025-09-11T10:27:00Z" w16du:dateUtc="2025-09-11T09:27:00Z">
              <w:tcPr>
                <w:tcW w:w="6634" w:type="dxa"/>
              </w:tcPr>
            </w:tcPrChange>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4D563B">
        <w:trPr>
          <w:cantSplit/>
          <w:trPrChange w:id="1645" w:author="Stuart McLarnon [NESO]" w:date="2025-09-11T10:27:00Z" w16du:dateUtc="2025-09-11T09:27:00Z">
            <w:trPr>
              <w:gridBefore w:val="1"/>
              <w:wBefore w:w="221" w:type="dxa"/>
              <w:cantSplit/>
            </w:trPr>
          </w:trPrChange>
        </w:trPr>
        <w:tc>
          <w:tcPr>
            <w:tcW w:w="2884" w:type="dxa"/>
            <w:tcPrChange w:id="1646" w:author="Stuart McLarnon [NESO]" w:date="2025-09-11T10:27:00Z" w16du:dateUtc="2025-09-11T09:27:00Z">
              <w:tcPr>
                <w:tcW w:w="2884" w:type="dxa"/>
              </w:tcPr>
            </w:tcPrChange>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Change w:id="1647" w:author="Stuart McLarnon [NESO]" w:date="2025-09-11T10:27:00Z" w16du:dateUtc="2025-09-11T09:27:00Z">
              <w:tcPr>
                <w:tcW w:w="6634" w:type="dxa"/>
              </w:tcPr>
            </w:tcPrChange>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4D563B">
        <w:trPr>
          <w:cantSplit/>
          <w:trPrChange w:id="1648" w:author="Stuart McLarnon [NESO]" w:date="2025-09-11T10:27:00Z" w16du:dateUtc="2025-09-11T09:27:00Z">
            <w:trPr>
              <w:gridBefore w:val="1"/>
              <w:wBefore w:w="221" w:type="dxa"/>
              <w:cantSplit/>
            </w:trPr>
          </w:trPrChange>
        </w:trPr>
        <w:tc>
          <w:tcPr>
            <w:tcW w:w="2884" w:type="dxa"/>
            <w:tcPrChange w:id="1649" w:author="Stuart McLarnon [NESO]" w:date="2025-09-11T10:27:00Z" w16du:dateUtc="2025-09-11T09:27:00Z">
              <w:tcPr>
                <w:tcW w:w="2884" w:type="dxa"/>
              </w:tcPr>
            </w:tcPrChange>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Change w:id="1650" w:author="Stuart McLarnon [NESO]" w:date="2025-09-11T10:27:00Z" w16du:dateUtc="2025-09-11T09:27:00Z">
              <w:tcPr>
                <w:tcW w:w="6634" w:type="dxa"/>
              </w:tcPr>
            </w:tcPrChange>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4D563B">
        <w:trPr>
          <w:cantSplit/>
          <w:trPrChange w:id="1651" w:author="Stuart McLarnon [NESO]" w:date="2025-09-11T10:27:00Z" w16du:dateUtc="2025-09-11T09:27:00Z">
            <w:trPr>
              <w:gridBefore w:val="1"/>
              <w:wBefore w:w="221" w:type="dxa"/>
              <w:cantSplit/>
            </w:trPr>
          </w:trPrChange>
        </w:trPr>
        <w:tc>
          <w:tcPr>
            <w:tcW w:w="2884" w:type="dxa"/>
            <w:tcPrChange w:id="1652" w:author="Stuart McLarnon [NESO]" w:date="2025-09-11T10:27:00Z" w16du:dateUtc="2025-09-11T09:27:00Z">
              <w:tcPr>
                <w:tcW w:w="2884" w:type="dxa"/>
              </w:tcPr>
            </w:tcPrChange>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Change w:id="1653" w:author="Stuart McLarnon [NESO]" w:date="2025-09-11T10:27:00Z" w16du:dateUtc="2025-09-11T09:27:00Z">
              <w:tcPr>
                <w:tcW w:w="6634" w:type="dxa"/>
              </w:tcPr>
            </w:tcPrChange>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4D563B">
        <w:trPr>
          <w:cantSplit/>
          <w:trPrChange w:id="1654" w:author="Stuart McLarnon [NESO]" w:date="2025-09-11T10:27:00Z" w16du:dateUtc="2025-09-11T09:27:00Z">
            <w:trPr>
              <w:gridBefore w:val="1"/>
              <w:wBefore w:w="221" w:type="dxa"/>
              <w:cantSplit/>
            </w:trPr>
          </w:trPrChange>
        </w:trPr>
        <w:tc>
          <w:tcPr>
            <w:tcW w:w="2884" w:type="dxa"/>
            <w:tcPrChange w:id="1655" w:author="Stuart McLarnon [NESO]" w:date="2025-09-11T10:27:00Z" w16du:dateUtc="2025-09-11T09:27:00Z">
              <w:tcPr>
                <w:tcW w:w="2884" w:type="dxa"/>
              </w:tcPr>
            </w:tcPrChange>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Change w:id="1656" w:author="Stuart McLarnon [NESO]" w:date="2025-09-11T10:27:00Z" w16du:dateUtc="2025-09-11T09:27:00Z">
              <w:tcPr>
                <w:tcW w:w="6634" w:type="dxa"/>
              </w:tcPr>
            </w:tcPrChange>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4D563B">
        <w:trPr>
          <w:cantSplit/>
          <w:trPrChange w:id="1657" w:author="Stuart McLarnon [NESO]" w:date="2025-09-11T10:27:00Z" w16du:dateUtc="2025-09-11T09:27:00Z">
            <w:trPr>
              <w:gridBefore w:val="1"/>
              <w:wBefore w:w="221" w:type="dxa"/>
              <w:cantSplit/>
            </w:trPr>
          </w:trPrChange>
        </w:trPr>
        <w:tc>
          <w:tcPr>
            <w:tcW w:w="2884" w:type="dxa"/>
            <w:tcPrChange w:id="1658" w:author="Stuart McLarnon [NESO]" w:date="2025-09-11T10:27:00Z" w16du:dateUtc="2025-09-11T09:27:00Z">
              <w:tcPr>
                <w:tcW w:w="2884" w:type="dxa"/>
              </w:tcPr>
            </w:tcPrChange>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Change w:id="1659" w:author="Stuart McLarnon [NESO]" w:date="2025-09-11T10:27:00Z" w16du:dateUtc="2025-09-11T09:27:00Z">
              <w:tcPr>
                <w:tcW w:w="6634" w:type="dxa"/>
              </w:tcPr>
            </w:tcPrChange>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4D563B">
        <w:trPr>
          <w:cantSplit/>
          <w:trPrChange w:id="1660" w:author="Stuart McLarnon [NESO]" w:date="2025-09-11T10:27:00Z" w16du:dateUtc="2025-09-11T09:27:00Z">
            <w:trPr>
              <w:gridBefore w:val="1"/>
              <w:wBefore w:w="221" w:type="dxa"/>
              <w:cantSplit/>
            </w:trPr>
          </w:trPrChange>
        </w:trPr>
        <w:tc>
          <w:tcPr>
            <w:tcW w:w="2884" w:type="dxa"/>
            <w:tcPrChange w:id="1661" w:author="Stuart McLarnon [NESO]" w:date="2025-09-11T10:27:00Z" w16du:dateUtc="2025-09-11T09:27:00Z">
              <w:tcPr>
                <w:tcW w:w="2884" w:type="dxa"/>
              </w:tcPr>
            </w:tcPrChange>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Change w:id="1662" w:author="Stuart McLarnon [NESO]" w:date="2025-09-11T10:27:00Z" w16du:dateUtc="2025-09-11T09:27:00Z">
              <w:tcPr>
                <w:tcW w:w="6634" w:type="dxa"/>
              </w:tcPr>
            </w:tcPrChange>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4D563B">
        <w:trPr>
          <w:cantSplit/>
          <w:trPrChange w:id="1663" w:author="Stuart McLarnon [NESO]" w:date="2025-09-11T10:27:00Z" w16du:dateUtc="2025-09-11T09:27:00Z">
            <w:trPr>
              <w:gridBefore w:val="1"/>
              <w:wBefore w:w="221" w:type="dxa"/>
              <w:cantSplit/>
            </w:trPr>
          </w:trPrChange>
        </w:trPr>
        <w:tc>
          <w:tcPr>
            <w:tcW w:w="2884" w:type="dxa"/>
            <w:tcPrChange w:id="1664" w:author="Stuart McLarnon [NESO]" w:date="2025-09-11T10:27:00Z" w16du:dateUtc="2025-09-11T09:27:00Z">
              <w:tcPr>
                <w:tcW w:w="2884" w:type="dxa"/>
              </w:tcPr>
            </w:tcPrChange>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Change w:id="1665" w:author="Stuart McLarnon [NESO]" w:date="2025-09-11T10:27:00Z" w16du:dateUtc="2025-09-11T09:27:00Z">
              <w:tcPr>
                <w:tcW w:w="6634" w:type="dxa"/>
              </w:tcPr>
            </w:tcPrChange>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4D563B">
        <w:trPr>
          <w:cantSplit/>
          <w:trPrChange w:id="1666" w:author="Stuart McLarnon [NESO]" w:date="2025-09-11T10:27:00Z" w16du:dateUtc="2025-09-11T09:27:00Z">
            <w:trPr>
              <w:gridBefore w:val="1"/>
              <w:wBefore w:w="221" w:type="dxa"/>
              <w:cantSplit/>
            </w:trPr>
          </w:trPrChange>
        </w:trPr>
        <w:tc>
          <w:tcPr>
            <w:tcW w:w="2884" w:type="dxa"/>
            <w:tcPrChange w:id="1667" w:author="Stuart McLarnon [NESO]" w:date="2025-09-11T10:27:00Z" w16du:dateUtc="2025-09-11T09:27:00Z">
              <w:tcPr>
                <w:tcW w:w="2884" w:type="dxa"/>
              </w:tcPr>
            </w:tcPrChange>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Change w:id="1668" w:author="Stuart McLarnon [NESO]" w:date="2025-09-11T10:27:00Z" w16du:dateUtc="2025-09-11T09:27:00Z">
              <w:tcPr>
                <w:tcW w:w="6634" w:type="dxa"/>
              </w:tcPr>
            </w:tcPrChange>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4D563B">
        <w:trPr>
          <w:cantSplit/>
          <w:trPrChange w:id="1669" w:author="Stuart McLarnon [NESO]" w:date="2025-09-11T10:27:00Z" w16du:dateUtc="2025-09-11T09:27:00Z">
            <w:trPr>
              <w:gridBefore w:val="1"/>
              <w:wBefore w:w="221" w:type="dxa"/>
              <w:cantSplit/>
            </w:trPr>
          </w:trPrChange>
        </w:trPr>
        <w:tc>
          <w:tcPr>
            <w:tcW w:w="2884" w:type="dxa"/>
            <w:tcPrChange w:id="1670" w:author="Stuart McLarnon [NESO]" w:date="2025-09-11T10:27:00Z" w16du:dateUtc="2025-09-11T09:27:00Z">
              <w:tcPr>
                <w:tcW w:w="2884" w:type="dxa"/>
              </w:tcPr>
            </w:tcPrChange>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Change w:id="1671" w:author="Stuart McLarnon [NESO]" w:date="2025-09-11T10:27:00Z" w16du:dateUtc="2025-09-11T09:27:00Z">
              <w:tcPr>
                <w:tcW w:w="6634" w:type="dxa"/>
              </w:tcPr>
            </w:tcPrChange>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4D563B">
        <w:trPr>
          <w:cantSplit/>
          <w:trPrChange w:id="1672" w:author="Stuart McLarnon [NESO]" w:date="2025-09-11T10:27:00Z" w16du:dateUtc="2025-09-11T09:27:00Z">
            <w:trPr>
              <w:gridBefore w:val="1"/>
              <w:wBefore w:w="221" w:type="dxa"/>
              <w:cantSplit/>
            </w:trPr>
          </w:trPrChange>
        </w:trPr>
        <w:tc>
          <w:tcPr>
            <w:tcW w:w="2884" w:type="dxa"/>
            <w:tcPrChange w:id="1673" w:author="Stuart McLarnon [NESO]" w:date="2025-09-11T10:27:00Z" w16du:dateUtc="2025-09-11T09:27:00Z">
              <w:tcPr>
                <w:tcW w:w="2884" w:type="dxa"/>
              </w:tcPr>
            </w:tcPrChange>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Change w:id="1674" w:author="Stuart McLarnon [NESO]" w:date="2025-09-11T10:27:00Z" w16du:dateUtc="2025-09-11T09:27:00Z">
              <w:tcPr>
                <w:tcW w:w="6634" w:type="dxa"/>
              </w:tcPr>
            </w:tcPrChange>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4D563B">
        <w:trPr>
          <w:cantSplit/>
          <w:trPrChange w:id="1675" w:author="Stuart McLarnon [NESO]" w:date="2025-09-11T10:27:00Z" w16du:dateUtc="2025-09-11T09:27:00Z">
            <w:trPr>
              <w:gridBefore w:val="1"/>
              <w:wBefore w:w="221" w:type="dxa"/>
              <w:cantSplit/>
            </w:trPr>
          </w:trPrChange>
        </w:trPr>
        <w:tc>
          <w:tcPr>
            <w:tcW w:w="2884" w:type="dxa"/>
            <w:tcPrChange w:id="1676" w:author="Stuart McLarnon [NESO]" w:date="2025-09-11T10:27:00Z" w16du:dateUtc="2025-09-11T09:27:00Z">
              <w:tcPr>
                <w:tcW w:w="2884" w:type="dxa"/>
              </w:tcPr>
            </w:tcPrChange>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Change w:id="1677" w:author="Stuart McLarnon [NESO]" w:date="2025-09-11T10:27:00Z" w16du:dateUtc="2025-09-11T09:27:00Z">
              <w:tcPr>
                <w:tcW w:w="6634" w:type="dxa"/>
              </w:tcPr>
            </w:tcPrChange>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4D563B">
        <w:trPr>
          <w:cantSplit/>
          <w:trPrChange w:id="1678" w:author="Stuart McLarnon [NESO]" w:date="2025-09-11T10:27:00Z" w16du:dateUtc="2025-09-11T09:27:00Z">
            <w:trPr>
              <w:gridBefore w:val="1"/>
              <w:wBefore w:w="221" w:type="dxa"/>
              <w:cantSplit/>
            </w:trPr>
          </w:trPrChange>
        </w:trPr>
        <w:tc>
          <w:tcPr>
            <w:tcW w:w="2884" w:type="dxa"/>
            <w:tcPrChange w:id="1679" w:author="Stuart McLarnon [NESO]" w:date="2025-09-11T10:27:00Z" w16du:dateUtc="2025-09-11T09:27:00Z">
              <w:tcPr>
                <w:tcW w:w="2884" w:type="dxa"/>
              </w:tcPr>
            </w:tcPrChange>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Change w:id="1680" w:author="Stuart McLarnon [NESO]" w:date="2025-09-11T10:27:00Z" w16du:dateUtc="2025-09-11T09:27:00Z">
              <w:tcPr>
                <w:tcW w:w="6634" w:type="dxa"/>
              </w:tcPr>
            </w:tcPrChange>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4D563B">
        <w:trPr>
          <w:cantSplit/>
          <w:trPrChange w:id="1681" w:author="Stuart McLarnon [NESO]" w:date="2025-09-11T10:27:00Z" w16du:dateUtc="2025-09-11T09:27:00Z">
            <w:trPr>
              <w:gridBefore w:val="1"/>
              <w:wBefore w:w="221" w:type="dxa"/>
              <w:cantSplit/>
            </w:trPr>
          </w:trPrChange>
        </w:trPr>
        <w:tc>
          <w:tcPr>
            <w:tcW w:w="2884" w:type="dxa"/>
            <w:tcPrChange w:id="1682" w:author="Stuart McLarnon [NESO]" w:date="2025-09-11T10:27:00Z" w16du:dateUtc="2025-09-11T09:27:00Z">
              <w:tcPr>
                <w:tcW w:w="2884" w:type="dxa"/>
              </w:tcPr>
            </w:tcPrChange>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Change w:id="1683" w:author="Stuart McLarnon [NESO]" w:date="2025-09-11T10:27:00Z" w16du:dateUtc="2025-09-11T09:27:00Z">
              <w:tcPr>
                <w:tcW w:w="6634" w:type="dxa"/>
              </w:tcPr>
            </w:tcPrChange>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4D563B">
        <w:trPr>
          <w:cantSplit/>
          <w:trPrChange w:id="1684" w:author="Stuart McLarnon [NESO]" w:date="2025-09-11T10:27:00Z" w16du:dateUtc="2025-09-11T09:27:00Z">
            <w:trPr>
              <w:gridBefore w:val="1"/>
              <w:wBefore w:w="221" w:type="dxa"/>
              <w:cantSplit/>
            </w:trPr>
          </w:trPrChange>
        </w:trPr>
        <w:tc>
          <w:tcPr>
            <w:tcW w:w="2884" w:type="dxa"/>
            <w:tcPrChange w:id="1685" w:author="Stuart McLarnon [NESO]" w:date="2025-09-11T10:27:00Z" w16du:dateUtc="2025-09-11T09:27:00Z">
              <w:tcPr>
                <w:tcW w:w="2884" w:type="dxa"/>
              </w:tcPr>
            </w:tcPrChange>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Change w:id="1686" w:author="Stuart McLarnon [NESO]" w:date="2025-09-11T10:27:00Z" w16du:dateUtc="2025-09-11T09:27:00Z">
              <w:tcPr>
                <w:tcW w:w="6634" w:type="dxa"/>
              </w:tcPr>
            </w:tcPrChange>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4D563B">
        <w:trPr>
          <w:cantSplit/>
          <w:trPrChange w:id="1687" w:author="Stuart McLarnon [NESO]" w:date="2025-09-11T10:27:00Z" w16du:dateUtc="2025-09-11T09:27:00Z">
            <w:trPr>
              <w:gridBefore w:val="1"/>
              <w:wBefore w:w="221" w:type="dxa"/>
              <w:cantSplit/>
            </w:trPr>
          </w:trPrChange>
        </w:trPr>
        <w:tc>
          <w:tcPr>
            <w:tcW w:w="2884" w:type="dxa"/>
            <w:tcPrChange w:id="1688" w:author="Stuart McLarnon [NESO]" w:date="2025-09-11T10:27:00Z" w16du:dateUtc="2025-09-11T09:27:00Z">
              <w:tcPr>
                <w:tcW w:w="2884" w:type="dxa"/>
              </w:tcPr>
            </w:tcPrChange>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Change w:id="1689" w:author="Stuart McLarnon [NESO]" w:date="2025-09-11T10:27:00Z" w16du:dateUtc="2025-09-11T09:27:00Z">
              <w:tcPr>
                <w:tcW w:w="6634" w:type="dxa"/>
              </w:tcPr>
            </w:tcPrChange>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4D563B">
        <w:trPr>
          <w:cantSplit/>
          <w:trPrChange w:id="1690" w:author="Stuart McLarnon [NESO]" w:date="2025-09-11T10:27:00Z" w16du:dateUtc="2025-09-11T09:27:00Z">
            <w:trPr>
              <w:gridBefore w:val="1"/>
              <w:wBefore w:w="221" w:type="dxa"/>
              <w:cantSplit/>
            </w:trPr>
          </w:trPrChange>
        </w:trPr>
        <w:tc>
          <w:tcPr>
            <w:tcW w:w="2884" w:type="dxa"/>
            <w:tcPrChange w:id="1691" w:author="Stuart McLarnon [NESO]" w:date="2025-09-11T10:27:00Z" w16du:dateUtc="2025-09-11T09:27:00Z">
              <w:tcPr>
                <w:tcW w:w="2884" w:type="dxa"/>
              </w:tcPr>
            </w:tcPrChange>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Change w:id="1692" w:author="Stuart McLarnon [NESO]" w:date="2025-09-11T10:27:00Z" w16du:dateUtc="2025-09-11T09:27:00Z">
              <w:tcPr>
                <w:tcW w:w="6634" w:type="dxa"/>
              </w:tcPr>
            </w:tcPrChange>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4D563B">
        <w:trPr>
          <w:cantSplit/>
          <w:trPrChange w:id="1693" w:author="Stuart McLarnon [NESO]" w:date="2025-09-11T10:27:00Z" w16du:dateUtc="2025-09-11T09:27:00Z">
            <w:trPr>
              <w:gridBefore w:val="1"/>
              <w:wBefore w:w="221" w:type="dxa"/>
              <w:cantSplit/>
            </w:trPr>
          </w:trPrChange>
        </w:trPr>
        <w:tc>
          <w:tcPr>
            <w:tcW w:w="2884" w:type="dxa"/>
            <w:tcPrChange w:id="1694" w:author="Stuart McLarnon [NESO]" w:date="2025-09-11T10:27:00Z" w16du:dateUtc="2025-09-11T09:27:00Z">
              <w:tcPr>
                <w:tcW w:w="2884" w:type="dxa"/>
              </w:tcPr>
            </w:tcPrChange>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Change w:id="1695" w:author="Stuart McLarnon [NESO]" w:date="2025-09-11T10:27:00Z" w16du:dateUtc="2025-09-11T09:27:00Z">
              <w:tcPr>
                <w:tcW w:w="6634" w:type="dxa"/>
              </w:tcPr>
            </w:tcPrChange>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4D563B">
        <w:trPr>
          <w:cantSplit/>
          <w:trPrChange w:id="1696" w:author="Stuart McLarnon [NESO]" w:date="2025-09-11T10:27:00Z" w16du:dateUtc="2025-09-11T09:27:00Z">
            <w:trPr>
              <w:gridBefore w:val="1"/>
              <w:wBefore w:w="221" w:type="dxa"/>
              <w:cantSplit/>
            </w:trPr>
          </w:trPrChange>
        </w:trPr>
        <w:tc>
          <w:tcPr>
            <w:tcW w:w="2884" w:type="dxa"/>
            <w:tcPrChange w:id="1697" w:author="Stuart McLarnon [NESO]" w:date="2025-09-11T10:27:00Z" w16du:dateUtc="2025-09-11T09:27:00Z">
              <w:tcPr>
                <w:tcW w:w="2884" w:type="dxa"/>
              </w:tcPr>
            </w:tcPrChange>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Change w:id="1698" w:author="Stuart McLarnon [NESO]" w:date="2025-09-11T10:27:00Z" w16du:dateUtc="2025-09-11T09:27:00Z">
              <w:tcPr>
                <w:tcW w:w="6634" w:type="dxa"/>
              </w:tcPr>
            </w:tcPrChange>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4D563B">
        <w:trPr>
          <w:cantSplit/>
          <w:trPrChange w:id="1699" w:author="Stuart McLarnon [NESO]" w:date="2025-09-11T10:27:00Z" w16du:dateUtc="2025-09-11T09:27:00Z">
            <w:trPr>
              <w:gridBefore w:val="1"/>
              <w:wBefore w:w="221" w:type="dxa"/>
              <w:cantSplit/>
            </w:trPr>
          </w:trPrChange>
        </w:trPr>
        <w:tc>
          <w:tcPr>
            <w:tcW w:w="2884" w:type="dxa"/>
            <w:tcPrChange w:id="1700" w:author="Stuart McLarnon [NESO]" w:date="2025-09-11T10:27:00Z" w16du:dateUtc="2025-09-11T09:27:00Z">
              <w:tcPr>
                <w:tcW w:w="2884" w:type="dxa"/>
              </w:tcPr>
            </w:tcPrChange>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Change w:id="1701" w:author="Stuart McLarnon [NESO]" w:date="2025-09-11T10:27:00Z" w16du:dateUtc="2025-09-11T09:27:00Z">
              <w:tcPr>
                <w:tcW w:w="6634" w:type="dxa"/>
              </w:tcPr>
            </w:tcPrChange>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4D563B">
        <w:trPr>
          <w:cantSplit/>
          <w:trPrChange w:id="1702" w:author="Stuart McLarnon [NESO]" w:date="2025-09-11T10:27:00Z" w16du:dateUtc="2025-09-11T09:27:00Z">
            <w:trPr>
              <w:gridBefore w:val="1"/>
              <w:wBefore w:w="221" w:type="dxa"/>
              <w:cantSplit/>
            </w:trPr>
          </w:trPrChange>
        </w:trPr>
        <w:tc>
          <w:tcPr>
            <w:tcW w:w="2884" w:type="dxa"/>
            <w:tcPrChange w:id="1703" w:author="Stuart McLarnon [NESO]" w:date="2025-09-11T10:27:00Z" w16du:dateUtc="2025-09-11T09:27:00Z">
              <w:tcPr>
                <w:tcW w:w="2884" w:type="dxa"/>
              </w:tcPr>
            </w:tcPrChange>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Change w:id="1704" w:author="Stuart McLarnon [NESO]" w:date="2025-09-11T10:27:00Z" w16du:dateUtc="2025-09-11T09:27:00Z">
              <w:tcPr>
                <w:tcW w:w="6634" w:type="dxa"/>
              </w:tcPr>
            </w:tcPrChange>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4D563B">
        <w:trPr>
          <w:cantSplit/>
          <w:trPrChange w:id="1705" w:author="Stuart McLarnon [NESO]" w:date="2025-09-11T10:27:00Z" w16du:dateUtc="2025-09-11T09:27:00Z">
            <w:trPr>
              <w:gridBefore w:val="1"/>
              <w:wBefore w:w="221" w:type="dxa"/>
              <w:cantSplit/>
            </w:trPr>
          </w:trPrChange>
        </w:trPr>
        <w:tc>
          <w:tcPr>
            <w:tcW w:w="2884" w:type="dxa"/>
            <w:tcPrChange w:id="1706" w:author="Stuart McLarnon [NESO]" w:date="2025-09-11T10:27:00Z" w16du:dateUtc="2025-09-11T09:27:00Z">
              <w:tcPr>
                <w:tcW w:w="2884" w:type="dxa"/>
              </w:tcPr>
            </w:tcPrChange>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Change w:id="1707" w:author="Stuart McLarnon [NESO]" w:date="2025-09-11T10:27:00Z" w16du:dateUtc="2025-09-11T09:27:00Z">
              <w:tcPr>
                <w:tcW w:w="6634" w:type="dxa"/>
              </w:tcPr>
            </w:tcPrChange>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4D563B">
        <w:trPr>
          <w:cantSplit/>
          <w:trPrChange w:id="1708" w:author="Stuart McLarnon [NESO]" w:date="2025-09-11T10:27:00Z" w16du:dateUtc="2025-09-11T09:27:00Z">
            <w:trPr>
              <w:gridBefore w:val="1"/>
              <w:wBefore w:w="221" w:type="dxa"/>
              <w:cantSplit/>
            </w:trPr>
          </w:trPrChange>
        </w:trPr>
        <w:tc>
          <w:tcPr>
            <w:tcW w:w="2884" w:type="dxa"/>
            <w:tcPrChange w:id="1709" w:author="Stuart McLarnon [NESO]" w:date="2025-09-11T10:27:00Z" w16du:dateUtc="2025-09-11T09:27:00Z">
              <w:tcPr>
                <w:tcW w:w="2884" w:type="dxa"/>
              </w:tcPr>
            </w:tcPrChange>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Change w:id="1710" w:author="Stuart McLarnon [NESO]" w:date="2025-09-11T10:27:00Z" w16du:dateUtc="2025-09-11T09:27:00Z">
              <w:tcPr>
                <w:tcW w:w="6634" w:type="dxa"/>
              </w:tcPr>
            </w:tcPrChange>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4D563B">
        <w:trPr>
          <w:cantSplit/>
          <w:trPrChange w:id="1711" w:author="Stuart McLarnon [NESO]" w:date="2025-09-11T10:27:00Z" w16du:dateUtc="2025-09-11T09:27:00Z">
            <w:trPr>
              <w:gridBefore w:val="1"/>
              <w:wBefore w:w="221" w:type="dxa"/>
              <w:cantSplit/>
            </w:trPr>
          </w:trPrChange>
        </w:trPr>
        <w:tc>
          <w:tcPr>
            <w:tcW w:w="2884" w:type="dxa"/>
            <w:tcPrChange w:id="1712" w:author="Stuart McLarnon [NESO]" w:date="2025-09-11T10:27:00Z" w16du:dateUtc="2025-09-11T09:27:00Z">
              <w:tcPr>
                <w:tcW w:w="2884" w:type="dxa"/>
              </w:tcPr>
            </w:tcPrChange>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Change w:id="1713" w:author="Stuart McLarnon [NESO]" w:date="2025-09-11T10:27:00Z" w16du:dateUtc="2025-09-11T09:27:00Z">
              <w:tcPr>
                <w:tcW w:w="6634" w:type="dxa"/>
              </w:tcPr>
            </w:tcPrChange>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4D563B">
        <w:trPr>
          <w:cantSplit/>
          <w:trPrChange w:id="1714" w:author="Stuart McLarnon [NESO]" w:date="2025-09-11T10:27:00Z" w16du:dateUtc="2025-09-11T09:27:00Z">
            <w:trPr>
              <w:gridBefore w:val="1"/>
              <w:wBefore w:w="221" w:type="dxa"/>
              <w:cantSplit/>
            </w:trPr>
          </w:trPrChange>
        </w:trPr>
        <w:tc>
          <w:tcPr>
            <w:tcW w:w="2884" w:type="dxa"/>
            <w:tcPrChange w:id="1715" w:author="Stuart McLarnon [NESO]" w:date="2025-09-11T10:27:00Z" w16du:dateUtc="2025-09-11T09:27:00Z">
              <w:tcPr>
                <w:tcW w:w="2884" w:type="dxa"/>
              </w:tcPr>
            </w:tcPrChange>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Change w:id="1716" w:author="Stuart McLarnon [NESO]" w:date="2025-09-11T10:27:00Z" w16du:dateUtc="2025-09-11T09:27:00Z">
              <w:tcPr>
                <w:tcW w:w="6634" w:type="dxa"/>
              </w:tcPr>
            </w:tcPrChange>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004D563B">
        <w:trPr>
          <w:cantSplit/>
          <w:trPrChange w:id="1717" w:author="Stuart McLarnon [NESO]" w:date="2025-09-11T10:27:00Z" w16du:dateUtc="2025-09-11T09:27:00Z">
            <w:trPr>
              <w:gridBefore w:val="1"/>
              <w:wBefore w:w="221" w:type="dxa"/>
              <w:cantSplit/>
            </w:trPr>
          </w:trPrChange>
        </w:trPr>
        <w:tc>
          <w:tcPr>
            <w:tcW w:w="2884" w:type="dxa"/>
            <w:tcPrChange w:id="1718" w:author="Stuart McLarnon [NESO]" w:date="2025-09-11T10:27:00Z" w16du:dateUtc="2025-09-11T09:27:00Z">
              <w:tcPr>
                <w:tcW w:w="2884" w:type="dxa"/>
              </w:tcPr>
            </w:tcPrChange>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Change w:id="1719" w:author="Stuart McLarnon [NESO]" w:date="2025-09-11T10:27:00Z" w16du:dateUtc="2025-09-11T09:27:00Z">
              <w:tcPr>
                <w:tcW w:w="6634" w:type="dxa"/>
              </w:tcPr>
            </w:tcPrChange>
          </w:tcPr>
          <w:p w14:paraId="7CD48F0F" w14:textId="353D0D0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39E6CC1F" w:rsidRPr="38E6A229">
              <w:rPr>
                <w:rFonts w:cs="Arial"/>
                <w:b/>
                <w:bCs/>
              </w:rPr>
              <w:t>ESO</w:t>
            </w:r>
            <w:r w:rsidRPr="007E0B31">
              <w:rPr>
                <w:rFonts w:cs="Arial"/>
                <w:b/>
              </w:rPr>
              <w:t xml:space="preserve">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4D563B">
        <w:trPr>
          <w:cantSplit/>
          <w:trPrChange w:id="1720" w:author="Stuart McLarnon [NESO]" w:date="2025-09-11T10:27:00Z" w16du:dateUtc="2025-09-11T09:27:00Z">
            <w:trPr>
              <w:gridBefore w:val="1"/>
              <w:wBefore w:w="221" w:type="dxa"/>
              <w:cantSplit/>
            </w:trPr>
          </w:trPrChange>
        </w:trPr>
        <w:tc>
          <w:tcPr>
            <w:tcW w:w="2884" w:type="dxa"/>
            <w:tcPrChange w:id="1721" w:author="Stuart McLarnon [NESO]" w:date="2025-09-11T10:27:00Z" w16du:dateUtc="2025-09-11T09:27:00Z">
              <w:tcPr>
                <w:tcW w:w="2884" w:type="dxa"/>
              </w:tcPr>
            </w:tcPrChange>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Change w:id="1722" w:author="Stuart McLarnon [NESO]" w:date="2025-09-11T10:27:00Z" w16du:dateUtc="2025-09-11T09:27:00Z">
              <w:tcPr>
                <w:tcW w:w="6634" w:type="dxa"/>
              </w:tcPr>
            </w:tcPrChange>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4D563B">
        <w:trPr>
          <w:cantSplit/>
          <w:trPrChange w:id="1723" w:author="Stuart McLarnon [NESO]" w:date="2025-09-11T10:27:00Z" w16du:dateUtc="2025-09-11T09:27:00Z">
            <w:trPr>
              <w:gridBefore w:val="1"/>
              <w:wBefore w:w="221" w:type="dxa"/>
              <w:cantSplit/>
            </w:trPr>
          </w:trPrChange>
        </w:trPr>
        <w:tc>
          <w:tcPr>
            <w:tcW w:w="2884" w:type="dxa"/>
            <w:tcPrChange w:id="1724" w:author="Stuart McLarnon [NESO]" w:date="2025-09-11T10:27:00Z" w16du:dateUtc="2025-09-11T09:27:00Z">
              <w:tcPr>
                <w:tcW w:w="2884" w:type="dxa"/>
              </w:tcPr>
            </w:tcPrChange>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Change w:id="1725" w:author="Stuart McLarnon [NESO]" w:date="2025-09-11T10:27:00Z" w16du:dateUtc="2025-09-11T09:27:00Z">
              <w:tcPr>
                <w:tcW w:w="6634" w:type="dxa"/>
              </w:tcPr>
            </w:tcPrChange>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004D563B">
        <w:trPr>
          <w:cantSplit/>
          <w:trPrChange w:id="1726" w:author="Stuart McLarnon [NESO]" w:date="2025-09-11T10:27:00Z" w16du:dateUtc="2025-09-11T09:27:00Z">
            <w:trPr>
              <w:gridBefore w:val="1"/>
              <w:wBefore w:w="221" w:type="dxa"/>
              <w:cantSplit/>
            </w:trPr>
          </w:trPrChange>
        </w:trPr>
        <w:tc>
          <w:tcPr>
            <w:tcW w:w="2884" w:type="dxa"/>
            <w:tcPrChange w:id="1727" w:author="Stuart McLarnon [NESO]" w:date="2025-09-11T10:27:00Z" w16du:dateUtc="2025-09-11T09:27:00Z">
              <w:tcPr>
                <w:tcW w:w="2884" w:type="dxa"/>
              </w:tcPr>
            </w:tcPrChange>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Change w:id="1728" w:author="Stuart McLarnon [NESO]" w:date="2025-09-11T10:27:00Z" w16du:dateUtc="2025-09-11T09:27:00Z">
              <w:tcPr>
                <w:tcW w:w="6634" w:type="dxa"/>
              </w:tcPr>
            </w:tcPrChange>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004D563B">
        <w:trPr>
          <w:cantSplit/>
          <w:trPrChange w:id="1729" w:author="Stuart McLarnon [NESO]" w:date="2025-09-11T10:27:00Z" w16du:dateUtc="2025-09-11T09:27:00Z">
            <w:trPr>
              <w:gridBefore w:val="1"/>
              <w:wBefore w:w="221" w:type="dxa"/>
              <w:cantSplit/>
            </w:trPr>
          </w:trPrChange>
        </w:trPr>
        <w:tc>
          <w:tcPr>
            <w:tcW w:w="2884" w:type="dxa"/>
            <w:tcPrChange w:id="1730" w:author="Stuart McLarnon [NESO]" w:date="2025-09-11T10:27:00Z" w16du:dateUtc="2025-09-11T09:27:00Z">
              <w:tcPr>
                <w:tcW w:w="2884" w:type="dxa"/>
              </w:tcPr>
            </w:tcPrChange>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Change w:id="1731" w:author="Stuart McLarnon [NESO]" w:date="2025-09-11T10:27:00Z" w16du:dateUtc="2025-09-11T09:27:00Z">
              <w:tcPr>
                <w:tcW w:w="6634" w:type="dxa"/>
              </w:tcPr>
            </w:tcPrChange>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4D563B">
        <w:trPr>
          <w:cantSplit/>
          <w:trPrChange w:id="1732" w:author="Stuart McLarnon [NESO]" w:date="2025-09-11T10:27:00Z" w16du:dateUtc="2025-09-11T09:27:00Z">
            <w:trPr>
              <w:gridBefore w:val="1"/>
              <w:wBefore w:w="221" w:type="dxa"/>
              <w:cantSplit/>
            </w:trPr>
          </w:trPrChange>
        </w:trPr>
        <w:tc>
          <w:tcPr>
            <w:tcW w:w="2884" w:type="dxa"/>
            <w:tcPrChange w:id="1733" w:author="Stuart McLarnon [NESO]" w:date="2025-09-11T10:27:00Z" w16du:dateUtc="2025-09-11T09:27:00Z">
              <w:tcPr>
                <w:tcW w:w="2884" w:type="dxa"/>
              </w:tcPr>
            </w:tcPrChange>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Change w:id="1734" w:author="Stuart McLarnon [NESO]" w:date="2025-09-11T10:27:00Z" w16du:dateUtc="2025-09-11T09:27:00Z">
              <w:tcPr>
                <w:tcW w:w="6634" w:type="dxa"/>
              </w:tcPr>
            </w:tcPrChange>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4D563B">
        <w:trPr>
          <w:cantSplit/>
          <w:trPrChange w:id="1735" w:author="Stuart McLarnon [NESO]" w:date="2025-09-11T10:27:00Z" w16du:dateUtc="2025-09-11T09:27:00Z">
            <w:trPr>
              <w:gridBefore w:val="1"/>
              <w:wBefore w:w="221" w:type="dxa"/>
              <w:cantSplit/>
            </w:trPr>
          </w:trPrChange>
        </w:trPr>
        <w:tc>
          <w:tcPr>
            <w:tcW w:w="2884" w:type="dxa"/>
            <w:tcPrChange w:id="1736" w:author="Stuart McLarnon [NESO]" w:date="2025-09-11T10:27:00Z" w16du:dateUtc="2025-09-11T09:27:00Z">
              <w:tcPr>
                <w:tcW w:w="2884" w:type="dxa"/>
              </w:tcPr>
            </w:tcPrChange>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Change w:id="1737" w:author="Stuart McLarnon [NESO]" w:date="2025-09-11T10:27:00Z" w16du:dateUtc="2025-09-11T09:27:00Z">
              <w:tcPr>
                <w:tcW w:w="6634" w:type="dxa"/>
              </w:tcPr>
            </w:tcPrChange>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4D563B">
        <w:trPr>
          <w:cantSplit/>
          <w:trPrChange w:id="1738" w:author="Stuart McLarnon [NESO]" w:date="2025-09-11T10:27:00Z" w16du:dateUtc="2025-09-11T09:27:00Z">
            <w:trPr>
              <w:gridBefore w:val="1"/>
              <w:wBefore w:w="221" w:type="dxa"/>
              <w:cantSplit/>
            </w:trPr>
          </w:trPrChange>
        </w:trPr>
        <w:tc>
          <w:tcPr>
            <w:tcW w:w="2884" w:type="dxa"/>
            <w:tcPrChange w:id="1739" w:author="Stuart McLarnon [NESO]" w:date="2025-09-11T10:27:00Z" w16du:dateUtc="2025-09-11T09:27:00Z">
              <w:tcPr>
                <w:tcW w:w="2884" w:type="dxa"/>
              </w:tcPr>
            </w:tcPrChange>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Change w:id="1740" w:author="Stuart McLarnon [NESO]" w:date="2025-09-11T10:27:00Z" w16du:dateUtc="2025-09-11T09:27:00Z">
              <w:tcPr>
                <w:tcW w:w="6634" w:type="dxa"/>
              </w:tcPr>
            </w:tcPrChange>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4D563B">
        <w:trPr>
          <w:cantSplit/>
          <w:trPrChange w:id="1741" w:author="Stuart McLarnon [NESO]" w:date="2025-09-11T10:27:00Z" w16du:dateUtc="2025-09-11T09:27:00Z">
            <w:trPr>
              <w:gridBefore w:val="1"/>
              <w:wBefore w:w="221" w:type="dxa"/>
              <w:cantSplit/>
            </w:trPr>
          </w:trPrChange>
        </w:trPr>
        <w:tc>
          <w:tcPr>
            <w:tcW w:w="2884" w:type="dxa"/>
            <w:tcPrChange w:id="1742" w:author="Stuart McLarnon [NESO]" w:date="2025-09-11T10:27:00Z" w16du:dateUtc="2025-09-11T09:27:00Z">
              <w:tcPr>
                <w:tcW w:w="2884" w:type="dxa"/>
              </w:tcPr>
            </w:tcPrChange>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Change w:id="1743" w:author="Stuart McLarnon [NESO]" w:date="2025-09-11T10:27:00Z" w16du:dateUtc="2025-09-11T09:27:00Z">
              <w:tcPr>
                <w:tcW w:w="6634" w:type="dxa"/>
              </w:tcPr>
            </w:tcPrChange>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4D563B">
        <w:trPr>
          <w:cantSplit/>
          <w:trPrChange w:id="1744" w:author="Stuart McLarnon [NESO]" w:date="2025-09-11T10:27:00Z" w16du:dateUtc="2025-09-11T09:27:00Z">
            <w:trPr>
              <w:gridBefore w:val="1"/>
              <w:wBefore w:w="221" w:type="dxa"/>
              <w:cantSplit/>
            </w:trPr>
          </w:trPrChange>
        </w:trPr>
        <w:tc>
          <w:tcPr>
            <w:tcW w:w="2884" w:type="dxa"/>
            <w:tcPrChange w:id="1745" w:author="Stuart McLarnon [NESO]" w:date="2025-09-11T10:27:00Z" w16du:dateUtc="2025-09-11T09:27:00Z">
              <w:tcPr>
                <w:tcW w:w="2884" w:type="dxa"/>
              </w:tcPr>
            </w:tcPrChange>
          </w:tcPr>
          <w:p w14:paraId="67EC820E" w14:textId="77777777" w:rsidR="00EB1E5D" w:rsidRPr="007E0B31" w:rsidRDefault="00EB1E5D" w:rsidP="00EB1E5D">
            <w:pPr>
              <w:pStyle w:val="Arial11Bold"/>
              <w:rPr>
                <w:rFonts w:cs="Arial"/>
              </w:rPr>
            </w:pPr>
            <w:r w:rsidRPr="007E0B31">
              <w:rPr>
                <w:rFonts w:cs="Arial"/>
              </w:rPr>
              <w:t>Plant</w:t>
            </w:r>
          </w:p>
        </w:tc>
        <w:tc>
          <w:tcPr>
            <w:tcW w:w="6634" w:type="dxa"/>
            <w:tcPrChange w:id="1746" w:author="Stuart McLarnon [NESO]" w:date="2025-09-11T10:27:00Z" w16du:dateUtc="2025-09-11T09:27:00Z">
              <w:tcPr>
                <w:tcW w:w="6634" w:type="dxa"/>
              </w:tcPr>
            </w:tcPrChange>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4D563B">
        <w:trPr>
          <w:cantSplit/>
          <w:trPrChange w:id="1747" w:author="Stuart McLarnon [NESO]" w:date="2025-09-11T10:27:00Z" w16du:dateUtc="2025-09-11T09:27:00Z">
            <w:trPr>
              <w:gridBefore w:val="1"/>
              <w:wBefore w:w="221" w:type="dxa"/>
              <w:cantSplit/>
            </w:trPr>
          </w:trPrChange>
        </w:trPr>
        <w:tc>
          <w:tcPr>
            <w:tcW w:w="2884" w:type="dxa"/>
            <w:tcPrChange w:id="1748" w:author="Stuart McLarnon [NESO]" w:date="2025-09-11T10:27:00Z" w16du:dateUtc="2025-09-11T09:27:00Z">
              <w:tcPr>
                <w:tcW w:w="2884" w:type="dxa"/>
              </w:tcPr>
            </w:tcPrChange>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Change w:id="1749" w:author="Stuart McLarnon [NESO]" w:date="2025-09-11T10:27:00Z" w16du:dateUtc="2025-09-11T09:27:00Z">
              <w:tcPr>
                <w:tcW w:w="6634" w:type="dxa"/>
              </w:tcPr>
            </w:tcPrChange>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4D563B">
        <w:trPr>
          <w:cantSplit/>
          <w:trPrChange w:id="1750" w:author="Stuart McLarnon [NESO]" w:date="2025-09-11T10:27:00Z" w16du:dateUtc="2025-09-11T09:27:00Z">
            <w:trPr>
              <w:gridBefore w:val="1"/>
              <w:wBefore w:w="221" w:type="dxa"/>
              <w:cantSplit/>
            </w:trPr>
          </w:trPrChange>
        </w:trPr>
        <w:tc>
          <w:tcPr>
            <w:tcW w:w="2884" w:type="dxa"/>
            <w:tcPrChange w:id="1751" w:author="Stuart McLarnon [NESO]" w:date="2025-09-11T10:27:00Z" w16du:dateUtc="2025-09-11T09:27:00Z">
              <w:tcPr>
                <w:tcW w:w="2884" w:type="dxa"/>
              </w:tcPr>
            </w:tcPrChange>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Change w:id="1752" w:author="Stuart McLarnon [NESO]" w:date="2025-09-11T10:27:00Z" w16du:dateUtc="2025-09-11T09:27:00Z">
              <w:tcPr>
                <w:tcW w:w="6634" w:type="dxa"/>
              </w:tcPr>
            </w:tcPrChange>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4D563B">
        <w:trPr>
          <w:cantSplit/>
          <w:trPrChange w:id="1753" w:author="Stuart McLarnon [NESO]" w:date="2025-09-11T10:27:00Z" w16du:dateUtc="2025-09-11T09:27:00Z">
            <w:trPr>
              <w:gridBefore w:val="1"/>
              <w:wBefore w:w="221" w:type="dxa"/>
              <w:cantSplit/>
            </w:trPr>
          </w:trPrChange>
        </w:trPr>
        <w:tc>
          <w:tcPr>
            <w:tcW w:w="2884" w:type="dxa"/>
            <w:tcPrChange w:id="1754" w:author="Stuart McLarnon [NESO]" w:date="2025-09-11T10:27:00Z" w16du:dateUtc="2025-09-11T09:27:00Z">
              <w:tcPr>
                <w:tcW w:w="2884" w:type="dxa"/>
              </w:tcPr>
            </w:tcPrChange>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Change w:id="1755" w:author="Stuart McLarnon [NESO]" w:date="2025-09-11T10:27:00Z" w16du:dateUtc="2025-09-11T09:27:00Z">
              <w:tcPr>
                <w:tcW w:w="6634" w:type="dxa"/>
              </w:tcPr>
            </w:tcPrChange>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4D563B">
        <w:trPr>
          <w:cantSplit/>
          <w:trPrChange w:id="1756" w:author="Stuart McLarnon [NESO]" w:date="2025-09-11T10:27:00Z" w16du:dateUtc="2025-09-11T09:27:00Z">
            <w:trPr>
              <w:gridBefore w:val="1"/>
              <w:wBefore w:w="221" w:type="dxa"/>
              <w:cantSplit/>
            </w:trPr>
          </w:trPrChange>
        </w:trPr>
        <w:tc>
          <w:tcPr>
            <w:tcW w:w="2884" w:type="dxa"/>
            <w:tcPrChange w:id="1757" w:author="Stuart McLarnon [NESO]" w:date="2025-09-11T10:27:00Z" w16du:dateUtc="2025-09-11T09:27:00Z">
              <w:tcPr>
                <w:tcW w:w="2884" w:type="dxa"/>
              </w:tcPr>
            </w:tcPrChange>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Change w:id="1758" w:author="Stuart McLarnon [NESO]" w:date="2025-09-11T10:27:00Z" w16du:dateUtc="2025-09-11T09:27:00Z">
              <w:tcPr>
                <w:tcW w:w="6634" w:type="dxa"/>
              </w:tcPr>
            </w:tcPrChange>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4D563B">
        <w:trPr>
          <w:cantSplit/>
          <w:trPrChange w:id="1759" w:author="Stuart McLarnon [NESO]" w:date="2025-09-11T10:27:00Z" w16du:dateUtc="2025-09-11T09:27:00Z">
            <w:trPr>
              <w:gridBefore w:val="1"/>
              <w:wBefore w:w="221" w:type="dxa"/>
              <w:cantSplit/>
            </w:trPr>
          </w:trPrChange>
        </w:trPr>
        <w:tc>
          <w:tcPr>
            <w:tcW w:w="2884" w:type="dxa"/>
            <w:tcPrChange w:id="1760" w:author="Stuart McLarnon [NESO]" w:date="2025-09-11T10:27:00Z" w16du:dateUtc="2025-09-11T09:27:00Z">
              <w:tcPr>
                <w:tcW w:w="2884" w:type="dxa"/>
              </w:tcPr>
            </w:tcPrChange>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Change w:id="1761" w:author="Stuart McLarnon [NESO]" w:date="2025-09-11T10:27:00Z" w16du:dateUtc="2025-09-11T09:27:00Z">
              <w:tcPr>
                <w:tcW w:w="6634" w:type="dxa"/>
              </w:tcPr>
            </w:tcPrChange>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4D563B">
        <w:trPr>
          <w:cantSplit/>
          <w:trPrChange w:id="1762" w:author="Stuart McLarnon [NESO]" w:date="2025-09-11T10:27:00Z" w16du:dateUtc="2025-09-11T09:27:00Z">
            <w:trPr>
              <w:gridBefore w:val="1"/>
              <w:wBefore w:w="221" w:type="dxa"/>
              <w:cantSplit/>
            </w:trPr>
          </w:trPrChange>
        </w:trPr>
        <w:tc>
          <w:tcPr>
            <w:tcW w:w="2884" w:type="dxa"/>
            <w:tcPrChange w:id="1763" w:author="Stuart McLarnon [NESO]" w:date="2025-09-11T10:27:00Z" w16du:dateUtc="2025-09-11T09:27:00Z">
              <w:tcPr>
                <w:tcW w:w="2884" w:type="dxa"/>
              </w:tcPr>
            </w:tcPrChange>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Change w:id="1764" w:author="Stuart McLarnon [NESO]" w:date="2025-09-11T10:27:00Z" w16du:dateUtc="2025-09-11T09:27:00Z">
              <w:tcPr>
                <w:tcW w:w="6634" w:type="dxa"/>
              </w:tcPr>
            </w:tcPrChange>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4D563B">
        <w:trPr>
          <w:cantSplit/>
          <w:trPrChange w:id="1765" w:author="Stuart McLarnon [NESO]" w:date="2025-09-11T10:27:00Z" w16du:dateUtc="2025-09-11T09:27:00Z">
            <w:trPr>
              <w:gridBefore w:val="1"/>
              <w:wBefore w:w="221" w:type="dxa"/>
              <w:cantSplit/>
            </w:trPr>
          </w:trPrChange>
        </w:trPr>
        <w:tc>
          <w:tcPr>
            <w:tcW w:w="2884" w:type="dxa"/>
            <w:tcPrChange w:id="1766" w:author="Stuart McLarnon [NESO]" w:date="2025-09-11T10:27:00Z" w16du:dateUtc="2025-09-11T09:27:00Z">
              <w:tcPr>
                <w:tcW w:w="2884" w:type="dxa"/>
              </w:tcPr>
            </w:tcPrChange>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Change w:id="1767" w:author="Stuart McLarnon [NESO]" w:date="2025-09-11T10:27:00Z" w16du:dateUtc="2025-09-11T09:27:00Z">
              <w:tcPr>
                <w:tcW w:w="6634" w:type="dxa"/>
              </w:tcPr>
            </w:tcPrChange>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4D563B">
        <w:trPr>
          <w:cantSplit/>
          <w:trPrChange w:id="1768" w:author="Stuart McLarnon [NESO]" w:date="2025-09-11T10:27:00Z" w16du:dateUtc="2025-09-11T09:27:00Z">
            <w:trPr>
              <w:gridBefore w:val="1"/>
              <w:wBefore w:w="221" w:type="dxa"/>
              <w:cantSplit/>
            </w:trPr>
          </w:trPrChange>
        </w:trPr>
        <w:tc>
          <w:tcPr>
            <w:tcW w:w="2884" w:type="dxa"/>
            <w:tcPrChange w:id="1769" w:author="Stuart McLarnon [NESO]" w:date="2025-09-11T10:27:00Z" w16du:dateUtc="2025-09-11T09:27:00Z">
              <w:tcPr>
                <w:tcW w:w="2884" w:type="dxa"/>
              </w:tcPr>
            </w:tcPrChange>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Change w:id="1770" w:author="Stuart McLarnon [NESO]" w:date="2025-09-11T10:27:00Z" w16du:dateUtc="2025-09-11T09:27:00Z">
              <w:tcPr>
                <w:tcW w:w="6634" w:type="dxa"/>
              </w:tcPr>
            </w:tcPrChange>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4D563B">
        <w:trPr>
          <w:cantSplit/>
          <w:trPrChange w:id="1771" w:author="Stuart McLarnon [NESO]" w:date="2025-09-11T10:27:00Z" w16du:dateUtc="2025-09-11T09:27:00Z">
            <w:trPr>
              <w:gridBefore w:val="1"/>
              <w:wBefore w:w="221" w:type="dxa"/>
              <w:cantSplit/>
            </w:trPr>
          </w:trPrChange>
        </w:trPr>
        <w:tc>
          <w:tcPr>
            <w:tcW w:w="2884" w:type="dxa"/>
            <w:tcPrChange w:id="1772" w:author="Stuart McLarnon [NESO]" w:date="2025-09-11T10:27:00Z" w16du:dateUtc="2025-09-11T09:27:00Z">
              <w:tcPr>
                <w:tcW w:w="2884" w:type="dxa"/>
              </w:tcPr>
            </w:tcPrChange>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Change w:id="1773" w:author="Stuart McLarnon [NESO]" w:date="2025-09-11T10:27:00Z" w16du:dateUtc="2025-09-11T09:27:00Z">
              <w:tcPr>
                <w:tcW w:w="6634" w:type="dxa"/>
              </w:tcPr>
            </w:tcPrChange>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4D563B">
        <w:trPr>
          <w:cantSplit/>
          <w:trPrChange w:id="1774" w:author="Stuart McLarnon [NESO]" w:date="2025-09-11T10:27:00Z" w16du:dateUtc="2025-09-11T09:27:00Z">
            <w:trPr>
              <w:gridBefore w:val="1"/>
              <w:wBefore w:w="221" w:type="dxa"/>
              <w:cantSplit/>
            </w:trPr>
          </w:trPrChange>
        </w:trPr>
        <w:tc>
          <w:tcPr>
            <w:tcW w:w="2884" w:type="dxa"/>
            <w:tcPrChange w:id="1775" w:author="Stuart McLarnon [NESO]" w:date="2025-09-11T10:27:00Z" w16du:dateUtc="2025-09-11T09:27:00Z">
              <w:tcPr>
                <w:tcW w:w="2884" w:type="dxa"/>
              </w:tcPr>
            </w:tcPrChange>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Change w:id="1776" w:author="Stuart McLarnon [NESO]" w:date="2025-09-11T10:27:00Z" w16du:dateUtc="2025-09-11T09:27:00Z">
              <w:tcPr>
                <w:tcW w:w="6634" w:type="dxa"/>
              </w:tcPr>
            </w:tcPrChange>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004D563B">
        <w:trPr>
          <w:cantSplit/>
          <w:trPrChange w:id="1777" w:author="Stuart McLarnon [NESO]" w:date="2025-09-11T10:27:00Z" w16du:dateUtc="2025-09-11T09:27:00Z">
            <w:trPr>
              <w:gridBefore w:val="1"/>
              <w:wBefore w:w="221" w:type="dxa"/>
              <w:cantSplit/>
            </w:trPr>
          </w:trPrChange>
        </w:trPr>
        <w:tc>
          <w:tcPr>
            <w:tcW w:w="2884" w:type="dxa"/>
            <w:tcPrChange w:id="1778" w:author="Stuart McLarnon [NESO]" w:date="2025-09-11T10:27:00Z" w16du:dateUtc="2025-09-11T09:27:00Z">
              <w:tcPr>
                <w:tcW w:w="2884" w:type="dxa"/>
              </w:tcPr>
            </w:tcPrChange>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Change w:id="1779" w:author="Stuart McLarnon [NESO]" w:date="2025-09-11T10:27:00Z" w16du:dateUtc="2025-09-11T09:27:00Z">
              <w:tcPr>
                <w:tcW w:w="6634" w:type="dxa"/>
              </w:tcPr>
            </w:tcPrChange>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4D563B">
        <w:trPr>
          <w:cantSplit/>
          <w:trPrChange w:id="1780" w:author="Stuart McLarnon [NESO]" w:date="2025-09-11T10:27:00Z" w16du:dateUtc="2025-09-11T09:27:00Z">
            <w:trPr>
              <w:gridBefore w:val="1"/>
              <w:wBefore w:w="221" w:type="dxa"/>
              <w:cantSplit/>
            </w:trPr>
          </w:trPrChange>
        </w:trPr>
        <w:tc>
          <w:tcPr>
            <w:tcW w:w="2884" w:type="dxa"/>
            <w:tcPrChange w:id="1781" w:author="Stuart McLarnon [NESO]" w:date="2025-09-11T10:27:00Z" w16du:dateUtc="2025-09-11T09:27:00Z">
              <w:tcPr>
                <w:tcW w:w="2884" w:type="dxa"/>
              </w:tcPr>
            </w:tcPrChange>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Change w:id="1782" w:author="Stuart McLarnon [NESO]" w:date="2025-09-11T10:27:00Z" w16du:dateUtc="2025-09-11T09:27:00Z">
              <w:tcPr>
                <w:tcW w:w="6634" w:type="dxa"/>
              </w:tcPr>
            </w:tcPrChange>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4D563B">
        <w:trPr>
          <w:cantSplit/>
          <w:trPrChange w:id="1783" w:author="Stuart McLarnon [NESO]" w:date="2025-09-11T10:27:00Z" w16du:dateUtc="2025-09-11T09:27:00Z">
            <w:trPr>
              <w:gridBefore w:val="1"/>
              <w:wBefore w:w="221" w:type="dxa"/>
              <w:cantSplit/>
            </w:trPr>
          </w:trPrChange>
        </w:trPr>
        <w:tc>
          <w:tcPr>
            <w:tcW w:w="2884" w:type="dxa"/>
            <w:tcPrChange w:id="1784" w:author="Stuart McLarnon [NESO]" w:date="2025-09-11T10:27:00Z" w16du:dateUtc="2025-09-11T09:27:00Z">
              <w:tcPr>
                <w:tcW w:w="2884" w:type="dxa"/>
              </w:tcPr>
            </w:tcPrChange>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Change w:id="1785" w:author="Stuart McLarnon [NESO]" w:date="2025-09-11T10:27:00Z" w16du:dateUtc="2025-09-11T09:27:00Z">
              <w:tcPr>
                <w:tcW w:w="6634" w:type="dxa"/>
              </w:tcPr>
            </w:tcPrChange>
          </w:tcPr>
          <w:p w14:paraId="6379A14D" w14:textId="1C330D7F" w:rsidR="00EB1E5D" w:rsidRPr="007E0B31" w:rsidRDefault="00EB1E5D" w:rsidP="00EB1E5D">
            <w:pPr>
              <w:pStyle w:val="TableArial11"/>
              <w:rPr>
                <w:rFonts w:cs="Arial"/>
              </w:rPr>
            </w:pPr>
            <w:r w:rsidRPr="007E0B31">
              <w:rPr>
                <w:rFonts w:cs="Arial"/>
              </w:rPr>
              <w:t xml:space="preserve">A matrix in the form set out in Appendix </w:t>
            </w:r>
            <w:del w:id="1786" w:author="Stuart McLarnon [NESO]" w:date="2025-09-09T15:10:00Z" w16du:dateUtc="2025-09-09T14:10:00Z">
              <w:r w:rsidR="00F81D7C" w:rsidRPr="007E0B31">
                <w:rPr>
                  <w:rFonts w:cs="Arial"/>
                </w:rPr>
                <w:delText>4</w:delText>
              </w:r>
            </w:del>
            <w:ins w:id="1787" w:author="Stuart McLarnon [NESO]" w:date="2025-09-09T15:10:00Z" w16du:dateUtc="2025-09-09T14:10:00Z">
              <w:r w:rsidR="008E79DA">
                <w:rPr>
                  <w:rFonts w:cs="Arial"/>
                </w:rPr>
                <w:t>3</w:t>
              </w:r>
            </w:ins>
            <w:r w:rsidRPr="007E0B31">
              <w:rPr>
                <w:rFonts w:cs="Arial"/>
              </w:rPr>
              <w:t xml:space="preserve">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4D563B">
        <w:trPr>
          <w:cantSplit/>
          <w:trPrChange w:id="1788" w:author="Stuart McLarnon [NESO]" w:date="2025-09-11T10:27:00Z" w16du:dateUtc="2025-09-11T09:27:00Z">
            <w:trPr>
              <w:gridBefore w:val="1"/>
              <w:wBefore w:w="221" w:type="dxa"/>
              <w:cantSplit/>
            </w:trPr>
          </w:trPrChange>
        </w:trPr>
        <w:tc>
          <w:tcPr>
            <w:tcW w:w="2884" w:type="dxa"/>
            <w:tcPrChange w:id="1789" w:author="Stuart McLarnon [NESO]" w:date="2025-09-11T10:27:00Z" w16du:dateUtc="2025-09-11T09:27:00Z">
              <w:tcPr>
                <w:tcW w:w="2884" w:type="dxa"/>
              </w:tcPr>
            </w:tcPrChange>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Change w:id="1790" w:author="Stuart McLarnon [NESO]" w:date="2025-09-11T10:27:00Z" w16du:dateUtc="2025-09-11T09:27:00Z">
              <w:tcPr>
                <w:tcW w:w="6634" w:type="dxa"/>
              </w:tcPr>
            </w:tcPrChange>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4D563B">
        <w:trPr>
          <w:cantSplit/>
          <w:trPrChange w:id="1791" w:author="Stuart McLarnon [NESO]" w:date="2025-09-11T10:27:00Z" w16du:dateUtc="2025-09-11T09:27:00Z">
            <w:trPr>
              <w:gridBefore w:val="1"/>
              <w:wBefore w:w="221" w:type="dxa"/>
              <w:cantSplit/>
            </w:trPr>
          </w:trPrChange>
        </w:trPr>
        <w:tc>
          <w:tcPr>
            <w:tcW w:w="2884" w:type="dxa"/>
            <w:tcPrChange w:id="1792" w:author="Stuart McLarnon [NESO]" w:date="2025-09-11T10:27:00Z" w16du:dateUtc="2025-09-11T09:27:00Z">
              <w:tcPr>
                <w:tcW w:w="2884" w:type="dxa"/>
              </w:tcPr>
            </w:tcPrChange>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Change w:id="1793" w:author="Stuart McLarnon [NESO]" w:date="2025-09-11T10:27:00Z" w16du:dateUtc="2025-09-11T09:27:00Z">
              <w:tcPr>
                <w:tcW w:w="6634" w:type="dxa"/>
              </w:tcPr>
            </w:tcPrChange>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4D563B">
        <w:trPr>
          <w:cantSplit/>
          <w:trPrChange w:id="1794" w:author="Stuart McLarnon [NESO]" w:date="2025-09-11T10:27:00Z" w16du:dateUtc="2025-09-11T09:27:00Z">
            <w:trPr>
              <w:gridBefore w:val="1"/>
              <w:wBefore w:w="221" w:type="dxa"/>
              <w:cantSplit/>
            </w:trPr>
          </w:trPrChange>
        </w:trPr>
        <w:tc>
          <w:tcPr>
            <w:tcW w:w="2884" w:type="dxa"/>
            <w:tcPrChange w:id="1795" w:author="Stuart McLarnon [NESO]" w:date="2025-09-11T10:27:00Z" w16du:dateUtc="2025-09-11T09:27:00Z">
              <w:tcPr>
                <w:tcW w:w="2884" w:type="dxa"/>
              </w:tcPr>
            </w:tcPrChange>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Change w:id="1796" w:author="Stuart McLarnon [NESO]" w:date="2025-09-11T10:27:00Z" w16du:dateUtc="2025-09-11T09:27:00Z">
              <w:tcPr>
                <w:tcW w:w="6634" w:type="dxa"/>
              </w:tcPr>
            </w:tcPrChange>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004D563B">
        <w:trPr>
          <w:cantSplit/>
          <w:trPrChange w:id="1797" w:author="Stuart McLarnon [NESO]" w:date="2025-09-11T10:27:00Z" w16du:dateUtc="2025-09-11T09:27:00Z">
            <w:trPr>
              <w:gridBefore w:val="1"/>
              <w:wBefore w:w="221" w:type="dxa"/>
              <w:cantSplit/>
            </w:trPr>
          </w:trPrChange>
        </w:trPr>
        <w:tc>
          <w:tcPr>
            <w:tcW w:w="2884" w:type="dxa"/>
            <w:tcPrChange w:id="1798" w:author="Stuart McLarnon [NESO]" w:date="2025-09-11T10:27:00Z" w16du:dateUtc="2025-09-11T09:27:00Z">
              <w:tcPr>
                <w:tcW w:w="2884" w:type="dxa"/>
              </w:tcPr>
            </w:tcPrChange>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Change w:id="1799" w:author="Stuart McLarnon [NESO]" w:date="2025-09-11T10:27:00Z" w16du:dateUtc="2025-09-11T09:27:00Z">
              <w:tcPr>
                <w:tcW w:w="6634" w:type="dxa"/>
              </w:tcPr>
            </w:tcPrChange>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4D563B">
        <w:trPr>
          <w:cantSplit/>
          <w:trPrChange w:id="1800" w:author="Stuart McLarnon [NESO]" w:date="2025-09-11T10:27:00Z" w16du:dateUtc="2025-09-11T09:27:00Z">
            <w:trPr>
              <w:gridBefore w:val="1"/>
              <w:wBefore w:w="221" w:type="dxa"/>
              <w:cantSplit/>
            </w:trPr>
          </w:trPrChange>
        </w:trPr>
        <w:tc>
          <w:tcPr>
            <w:tcW w:w="2884" w:type="dxa"/>
            <w:tcPrChange w:id="1801" w:author="Stuart McLarnon [NESO]" w:date="2025-09-11T10:27:00Z" w16du:dateUtc="2025-09-11T09:27:00Z">
              <w:tcPr>
                <w:tcW w:w="2884" w:type="dxa"/>
              </w:tcPr>
            </w:tcPrChange>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Change w:id="1802" w:author="Stuart McLarnon [NESO]" w:date="2025-09-11T10:27:00Z" w16du:dateUtc="2025-09-11T09:27:00Z">
              <w:tcPr>
                <w:tcW w:w="6634" w:type="dxa"/>
              </w:tcPr>
            </w:tcPrChange>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4D563B">
        <w:trPr>
          <w:cantSplit/>
          <w:trPrChange w:id="1803" w:author="Stuart McLarnon [NESO]" w:date="2025-09-11T10:27:00Z" w16du:dateUtc="2025-09-11T09:27:00Z">
            <w:trPr>
              <w:gridBefore w:val="1"/>
              <w:wBefore w:w="221" w:type="dxa"/>
              <w:cantSplit/>
            </w:trPr>
          </w:trPrChange>
        </w:trPr>
        <w:tc>
          <w:tcPr>
            <w:tcW w:w="2884" w:type="dxa"/>
            <w:tcPrChange w:id="1804" w:author="Stuart McLarnon [NESO]" w:date="2025-09-11T10:27:00Z" w16du:dateUtc="2025-09-11T09:27:00Z">
              <w:tcPr>
                <w:tcW w:w="2884" w:type="dxa"/>
              </w:tcPr>
            </w:tcPrChange>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Change w:id="1805" w:author="Stuart McLarnon [NESO]" w:date="2025-09-11T10:27:00Z" w16du:dateUtc="2025-09-11T09:27:00Z">
              <w:tcPr>
                <w:tcW w:w="6634" w:type="dxa"/>
              </w:tcPr>
            </w:tcPrChange>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4D563B">
        <w:trPr>
          <w:cantSplit/>
          <w:trPrChange w:id="1806" w:author="Stuart McLarnon [NESO]" w:date="2025-09-11T10:27:00Z" w16du:dateUtc="2025-09-11T09:27:00Z">
            <w:trPr>
              <w:gridBefore w:val="1"/>
              <w:wBefore w:w="221" w:type="dxa"/>
              <w:cantSplit/>
            </w:trPr>
          </w:trPrChange>
        </w:trPr>
        <w:tc>
          <w:tcPr>
            <w:tcW w:w="2884" w:type="dxa"/>
            <w:tcPrChange w:id="1807" w:author="Stuart McLarnon [NESO]" w:date="2025-09-11T10:27:00Z" w16du:dateUtc="2025-09-11T09:27:00Z">
              <w:tcPr>
                <w:tcW w:w="2884" w:type="dxa"/>
              </w:tcPr>
            </w:tcPrChange>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Change w:id="1808" w:author="Stuart McLarnon [NESO]" w:date="2025-09-11T10:27:00Z" w16du:dateUtc="2025-09-11T09:27:00Z">
              <w:tcPr>
                <w:tcW w:w="6634" w:type="dxa"/>
              </w:tcPr>
            </w:tcPrChange>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4D563B">
        <w:trPr>
          <w:cantSplit/>
          <w:trPrChange w:id="1809" w:author="Stuart McLarnon [NESO]" w:date="2025-09-11T10:27:00Z" w16du:dateUtc="2025-09-11T09:27:00Z">
            <w:trPr>
              <w:gridBefore w:val="1"/>
              <w:wBefore w:w="221" w:type="dxa"/>
              <w:cantSplit/>
            </w:trPr>
          </w:trPrChange>
        </w:trPr>
        <w:tc>
          <w:tcPr>
            <w:tcW w:w="2884" w:type="dxa"/>
            <w:tcPrChange w:id="1810" w:author="Stuart McLarnon [NESO]" w:date="2025-09-11T10:27:00Z" w16du:dateUtc="2025-09-11T09:27:00Z">
              <w:tcPr>
                <w:tcW w:w="2884" w:type="dxa"/>
              </w:tcPr>
            </w:tcPrChange>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Change w:id="1811" w:author="Stuart McLarnon [NESO]" w:date="2025-09-11T10:27:00Z" w16du:dateUtc="2025-09-11T09:27:00Z">
              <w:tcPr>
                <w:tcW w:w="6634" w:type="dxa"/>
              </w:tcPr>
            </w:tcPrChange>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4D563B">
        <w:trPr>
          <w:cantSplit/>
          <w:trPrChange w:id="1812" w:author="Stuart McLarnon [NESO]" w:date="2025-09-11T10:27:00Z" w16du:dateUtc="2025-09-11T09:27:00Z">
            <w:trPr>
              <w:gridBefore w:val="1"/>
              <w:wBefore w:w="221" w:type="dxa"/>
              <w:cantSplit/>
            </w:trPr>
          </w:trPrChange>
        </w:trPr>
        <w:tc>
          <w:tcPr>
            <w:tcW w:w="2884" w:type="dxa"/>
            <w:tcPrChange w:id="1813" w:author="Stuart McLarnon [NESO]" w:date="2025-09-11T10:27:00Z" w16du:dateUtc="2025-09-11T09:27:00Z">
              <w:tcPr>
                <w:tcW w:w="2884" w:type="dxa"/>
              </w:tcPr>
            </w:tcPrChange>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Change w:id="1814" w:author="Stuart McLarnon [NESO]" w:date="2025-09-11T10:27:00Z" w16du:dateUtc="2025-09-11T09:27:00Z">
              <w:tcPr>
                <w:tcW w:w="6634" w:type="dxa"/>
              </w:tcPr>
            </w:tcPrChange>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4D563B">
        <w:trPr>
          <w:cantSplit/>
          <w:trPrChange w:id="1815" w:author="Stuart McLarnon [NESO]" w:date="2025-09-11T10:27:00Z" w16du:dateUtc="2025-09-11T09:27:00Z">
            <w:trPr>
              <w:gridBefore w:val="1"/>
              <w:wBefore w:w="221" w:type="dxa"/>
              <w:cantSplit/>
            </w:trPr>
          </w:trPrChange>
        </w:trPr>
        <w:tc>
          <w:tcPr>
            <w:tcW w:w="2884" w:type="dxa"/>
            <w:tcPrChange w:id="1816" w:author="Stuart McLarnon [NESO]" w:date="2025-09-11T10:27:00Z" w16du:dateUtc="2025-09-11T09:27:00Z">
              <w:tcPr>
                <w:tcW w:w="2884" w:type="dxa"/>
              </w:tcPr>
            </w:tcPrChange>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Change w:id="1817" w:author="Stuart McLarnon [NESO]" w:date="2025-09-11T10:27:00Z" w16du:dateUtc="2025-09-11T09:27:00Z">
              <w:tcPr>
                <w:tcW w:w="6634" w:type="dxa"/>
              </w:tcPr>
            </w:tcPrChange>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4D563B">
        <w:trPr>
          <w:cantSplit/>
          <w:trPrChange w:id="1818" w:author="Stuart McLarnon [NESO]" w:date="2025-09-11T10:27:00Z" w16du:dateUtc="2025-09-11T09:27:00Z">
            <w:trPr>
              <w:gridBefore w:val="1"/>
              <w:wBefore w:w="221" w:type="dxa"/>
              <w:cantSplit/>
            </w:trPr>
          </w:trPrChange>
        </w:trPr>
        <w:tc>
          <w:tcPr>
            <w:tcW w:w="2884" w:type="dxa"/>
            <w:tcPrChange w:id="1819" w:author="Stuart McLarnon [NESO]" w:date="2025-09-11T10:27:00Z" w16du:dateUtc="2025-09-11T09:27:00Z">
              <w:tcPr>
                <w:tcW w:w="2884" w:type="dxa"/>
              </w:tcPr>
            </w:tcPrChange>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Change w:id="1820" w:author="Stuart McLarnon [NESO]" w:date="2025-09-11T10:27:00Z" w16du:dateUtc="2025-09-11T09:27:00Z">
              <w:tcPr>
                <w:tcW w:w="6634" w:type="dxa"/>
              </w:tcPr>
            </w:tcPrChange>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4D563B">
        <w:trPr>
          <w:cantSplit/>
          <w:trPrChange w:id="1821" w:author="Stuart McLarnon [NESO]" w:date="2025-09-11T10:27:00Z" w16du:dateUtc="2025-09-11T09:27:00Z">
            <w:trPr>
              <w:gridBefore w:val="1"/>
              <w:wBefore w:w="221" w:type="dxa"/>
              <w:cantSplit/>
            </w:trPr>
          </w:trPrChange>
        </w:trPr>
        <w:tc>
          <w:tcPr>
            <w:tcW w:w="2884" w:type="dxa"/>
            <w:tcPrChange w:id="1822" w:author="Stuart McLarnon [NESO]" w:date="2025-09-11T10:27:00Z" w16du:dateUtc="2025-09-11T09:27:00Z">
              <w:tcPr>
                <w:tcW w:w="2884" w:type="dxa"/>
              </w:tcPr>
            </w:tcPrChange>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Change w:id="1823" w:author="Stuart McLarnon [NESO]" w:date="2025-09-11T10:27:00Z" w16du:dateUtc="2025-09-11T09:27:00Z">
              <w:tcPr>
                <w:tcW w:w="6634" w:type="dxa"/>
              </w:tcPr>
            </w:tcPrChange>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4D563B">
        <w:trPr>
          <w:cantSplit/>
          <w:trPrChange w:id="1824" w:author="Stuart McLarnon [NESO]" w:date="2025-09-11T10:27:00Z" w16du:dateUtc="2025-09-11T09:27:00Z">
            <w:trPr>
              <w:gridBefore w:val="1"/>
              <w:wBefore w:w="221" w:type="dxa"/>
              <w:cantSplit/>
            </w:trPr>
          </w:trPrChange>
        </w:trPr>
        <w:tc>
          <w:tcPr>
            <w:tcW w:w="2884" w:type="dxa"/>
            <w:tcPrChange w:id="1825" w:author="Stuart McLarnon [NESO]" w:date="2025-09-11T10:27:00Z" w16du:dateUtc="2025-09-11T09:27:00Z">
              <w:tcPr>
                <w:tcW w:w="2884" w:type="dxa"/>
              </w:tcPr>
            </w:tcPrChange>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Change w:id="1826" w:author="Stuart McLarnon [NESO]" w:date="2025-09-11T10:27:00Z" w16du:dateUtc="2025-09-11T09:27:00Z">
              <w:tcPr>
                <w:tcW w:w="6634" w:type="dxa"/>
              </w:tcPr>
            </w:tcPrChange>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4D563B">
        <w:trPr>
          <w:cantSplit/>
          <w:trPrChange w:id="1827" w:author="Stuart McLarnon [NESO]" w:date="2025-09-11T10:27:00Z" w16du:dateUtc="2025-09-11T09:27:00Z">
            <w:trPr>
              <w:gridBefore w:val="1"/>
              <w:wBefore w:w="221" w:type="dxa"/>
              <w:cantSplit/>
            </w:trPr>
          </w:trPrChange>
        </w:trPr>
        <w:tc>
          <w:tcPr>
            <w:tcW w:w="2884" w:type="dxa"/>
            <w:tcPrChange w:id="1828" w:author="Stuart McLarnon [NESO]" w:date="2025-09-11T10:27:00Z" w16du:dateUtc="2025-09-11T09:27:00Z">
              <w:tcPr>
                <w:tcW w:w="2884" w:type="dxa"/>
              </w:tcPr>
            </w:tcPrChange>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Change w:id="1829" w:author="Stuart McLarnon [NESO]" w:date="2025-09-11T10:27:00Z" w16du:dateUtc="2025-09-11T09:27:00Z">
              <w:tcPr>
                <w:tcW w:w="6634" w:type="dxa"/>
              </w:tcPr>
            </w:tcPrChange>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4D563B">
        <w:trPr>
          <w:cantSplit/>
          <w:trPrChange w:id="1830" w:author="Stuart McLarnon [NESO]" w:date="2025-09-11T10:27:00Z" w16du:dateUtc="2025-09-11T09:27:00Z">
            <w:trPr>
              <w:gridBefore w:val="1"/>
              <w:wBefore w:w="221" w:type="dxa"/>
              <w:cantSplit/>
            </w:trPr>
          </w:trPrChange>
        </w:trPr>
        <w:tc>
          <w:tcPr>
            <w:tcW w:w="2884" w:type="dxa"/>
            <w:tcPrChange w:id="1831" w:author="Stuart McLarnon [NESO]" w:date="2025-09-11T10:27:00Z" w16du:dateUtc="2025-09-11T09:27:00Z">
              <w:tcPr>
                <w:tcW w:w="2884" w:type="dxa"/>
              </w:tcPr>
            </w:tcPrChange>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Change w:id="1832" w:author="Stuart McLarnon [NESO]" w:date="2025-09-11T10:27:00Z" w16du:dateUtc="2025-09-11T09:27:00Z">
              <w:tcPr>
                <w:tcW w:w="6634" w:type="dxa"/>
              </w:tcPr>
            </w:tcPrChange>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4D563B">
        <w:trPr>
          <w:cantSplit/>
          <w:trPrChange w:id="1833" w:author="Stuart McLarnon [NESO]" w:date="2025-09-11T10:27:00Z" w16du:dateUtc="2025-09-11T09:27:00Z">
            <w:trPr>
              <w:gridBefore w:val="1"/>
              <w:wBefore w:w="221" w:type="dxa"/>
              <w:cantSplit/>
            </w:trPr>
          </w:trPrChange>
        </w:trPr>
        <w:tc>
          <w:tcPr>
            <w:tcW w:w="2884" w:type="dxa"/>
            <w:tcPrChange w:id="1834" w:author="Stuart McLarnon [NESO]" w:date="2025-09-11T10:27:00Z" w16du:dateUtc="2025-09-11T09:27:00Z">
              <w:tcPr>
                <w:tcW w:w="2884" w:type="dxa"/>
              </w:tcPr>
            </w:tcPrChange>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Change w:id="1835" w:author="Stuart McLarnon [NESO]" w:date="2025-09-11T10:27:00Z" w16du:dateUtc="2025-09-11T09:27:00Z">
              <w:tcPr>
                <w:tcW w:w="6634" w:type="dxa"/>
              </w:tcPr>
            </w:tcPrChange>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4D563B">
        <w:trPr>
          <w:cantSplit/>
          <w:trPrChange w:id="1836" w:author="Stuart McLarnon [NESO]" w:date="2025-09-11T10:27:00Z" w16du:dateUtc="2025-09-11T09:27:00Z">
            <w:trPr>
              <w:gridBefore w:val="1"/>
              <w:wBefore w:w="221" w:type="dxa"/>
              <w:cantSplit/>
            </w:trPr>
          </w:trPrChange>
        </w:trPr>
        <w:tc>
          <w:tcPr>
            <w:tcW w:w="2884" w:type="dxa"/>
            <w:tcPrChange w:id="1837" w:author="Stuart McLarnon [NESO]" w:date="2025-09-11T10:27:00Z" w16du:dateUtc="2025-09-11T09:27:00Z">
              <w:tcPr>
                <w:tcW w:w="2884" w:type="dxa"/>
              </w:tcPr>
            </w:tcPrChange>
          </w:tcPr>
          <w:p w14:paraId="3489E2F3" w14:textId="4937B4CF" w:rsidR="00EB1E5D" w:rsidRPr="007E0B31" w:rsidRDefault="00EB1E5D" w:rsidP="00EB1E5D">
            <w:pPr>
              <w:pStyle w:val="Arial11Bold"/>
              <w:rPr>
                <w:rFonts w:cs="Arial"/>
              </w:rPr>
            </w:pPr>
            <w:r>
              <w:t>Pumped Storage Generating Unit</w:t>
            </w:r>
          </w:p>
        </w:tc>
        <w:tc>
          <w:tcPr>
            <w:tcW w:w="6634" w:type="dxa"/>
            <w:tcPrChange w:id="1838" w:author="Stuart McLarnon [NESO]" w:date="2025-09-11T10:27:00Z" w16du:dateUtc="2025-09-11T09:27:00Z">
              <w:tcPr>
                <w:tcW w:w="6634" w:type="dxa"/>
              </w:tcPr>
            </w:tcPrChange>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4D563B">
        <w:trPr>
          <w:cantSplit/>
          <w:trPrChange w:id="1839" w:author="Stuart McLarnon [NESO]" w:date="2025-09-11T10:27:00Z" w16du:dateUtc="2025-09-11T09:27:00Z">
            <w:trPr>
              <w:gridBefore w:val="1"/>
              <w:wBefore w:w="221" w:type="dxa"/>
              <w:cantSplit/>
            </w:trPr>
          </w:trPrChange>
        </w:trPr>
        <w:tc>
          <w:tcPr>
            <w:tcW w:w="2884" w:type="dxa"/>
            <w:tcPrChange w:id="1840" w:author="Stuart McLarnon [NESO]" w:date="2025-09-11T10:27:00Z" w16du:dateUtc="2025-09-11T09:27:00Z">
              <w:tcPr>
                <w:tcW w:w="2884" w:type="dxa"/>
              </w:tcPr>
            </w:tcPrChange>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Change w:id="1841" w:author="Stuart McLarnon [NESO]" w:date="2025-09-11T10:27:00Z" w16du:dateUtc="2025-09-11T09:27:00Z">
              <w:tcPr>
                <w:tcW w:w="6634" w:type="dxa"/>
              </w:tcPr>
            </w:tcPrChange>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4D563B">
        <w:trPr>
          <w:cantSplit/>
          <w:trPrChange w:id="1842" w:author="Stuart McLarnon [NESO]" w:date="2025-09-11T10:27:00Z" w16du:dateUtc="2025-09-11T09:27:00Z">
            <w:trPr>
              <w:gridBefore w:val="1"/>
              <w:wBefore w:w="221" w:type="dxa"/>
              <w:cantSplit/>
            </w:trPr>
          </w:trPrChange>
        </w:trPr>
        <w:tc>
          <w:tcPr>
            <w:tcW w:w="2884" w:type="dxa"/>
            <w:tcPrChange w:id="1843" w:author="Stuart McLarnon [NESO]" w:date="2025-09-11T10:27:00Z" w16du:dateUtc="2025-09-11T09:27:00Z">
              <w:tcPr>
                <w:tcW w:w="2884" w:type="dxa"/>
              </w:tcPr>
            </w:tcPrChange>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Change w:id="1844" w:author="Stuart McLarnon [NESO]" w:date="2025-09-11T10:27:00Z" w16du:dateUtc="2025-09-11T09:27:00Z">
              <w:tcPr>
                <w:tcW w:w="6634" w:type="dxa"/>
              </w:tcPr>
            </w:tcPrChange>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4D563B">
        <w:trPr>
          <w:cantSplit/>
          <w:trPrChange w:id="1845" w:author="Stuart McLarnon [NESO]" w:date="2025-09-11T10:27:00Z" w16du:dateUtc="2025-09-11T09:27:00Z">
            <w:trPr>
              <w:gridBefore w:val="1"/>
              <w:wBefore w:w="221" w:type="dxa"/>
              <w:cantSplit/>
            </w:trPr>
          </w:trPrChange>
        </w:trPr>
        <w:tc>
          <w:tcPr>
            <w:tcW w:w="2884" w:type="dxa"/>
            <w:tcPrChange w:id="1846" w:author="Stuart McLarnon [NESO]" w:date="2025-09-11T10:27:00Z" w16du:dateUtc="2025-09-11T09:27:00Z">
              <w:tcPr>
                <w:tcW w:w="2884" w:type="dxa"/>
              </w:tcPr>
            </w:tcPrChange>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Change w:id="1847" w:author="Stuart McLarnon [NESO]" w:date="2025-09-11T10:27:00Z" w16du:dateUtc="2025-09-11T09:27:00Z">
              <w:tcPr>
                <w:tcW w:w="6634" w:type="dxa"/>
              </w:tcPr>
            </w:tcPrChange>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4D563B">
        <w:trPr>
          <w:cantSplit/>
          <w:trPrChange w:id="1848" w:author="Stuart McLarnon [NESO]" w:date="2025-09-11T10:27:00Z" w16du:dateUtc="2025-09-11T09:27:00Z">
            <w:trPr>
              <w:gridBefore w:val="1"/>
              <w:wBefore w:w="221" w:type="dxa"/>
              <w:cantSplit/>
            </w:trPr>
          </w:trPrChange>
        </w:trPr>
        <w:tc>
          <w:tcPr>
            <w:tcW w:w="2884" w:type="dxa"/>
            <w:tcPrChange w:id="1849" w:author="Stuart McLarnon [NESO]" w:date="2025-09-11T10:27:00Z" w16du:dateUtc="2025-09-11T09:27:00Z">
              <w:tcPr>
                <w:tcW w:w="2884" w:type="dxa"/>
              </w:tcPr>
            </w:tcPrChange>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Change w:id="1850" w:author="Stuart McLarnon [NESO]" w:date="2025-09-11T10:27:00Z" w16du:dateUtc="2025-09-11T09:27:00Z">
              <w:tcPr>
                <w:tcW w:w="6634" w:type="dxa"/>
              </w:tcPr>
            </w:tcPrChange>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4D563B">
        <w:trPr>
          <w:cantSplit/>
          <w:trPrChange w:id="1851" w:author="Stuart McLarnon [NESO]" w:date="2025-09-11T10:27:00Z" w16du:dateUtc="2025-09-11T09:27:00Z">
            <w:trPr>
              <w:gridBefore w:val="1"/>
              <w:wBefore w:w="221" w:type="dxa"/>
              <w:cantSplit/>
            </w:trPr>
          </w:trPrChange>
        </w:trPr>
        <w:tc>
          <w:tcPr>
            <w:tcW w:w="2884" w:type="dxa"/>
            <w:tcPrChange w:id="1852" w:author="Stuart McLarnon [NESO]" w:date="2025-09-11T10:27:00Z" w16du:dateUtc="2025-09-11T09:27:00Z">
              <w:tcPr>
                <w:tcW w:w="2884" w:type="dxa"/>
              </w:tcPr>
            </w:tcPrChange>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Change w:id="1853" w:author="Stuart McLarnon [NESO]" w:date="2025-09-11T10:27:00Z" w16du:dateUtc="2025-09-11T09:27:00Z">
              <w:tcPr>
                <w:tcW w:w="6634" w:type="dxa"/>
              </w:tcPr>
            </w:tcPrChange>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4D563B">
        <w:trPr>
          <w:cantSplit/>
          <w:trPrChange w:id="1854" w:author="Stuart McLarnon [NESO]" w:date="2025-09-11T10:27:00Z" w16du:dateUtc="2025-09-11T09:27:00Z">
            <w:trPr>
              <w:gridBefore w:val="1"/>
              <w:wBefore w:w="221" w:type="dxa"/>
              <w:cantSplit/>
            </w:trPr>
          </w:trPrChange>
        </w:trPr>
        <w:tc>
          <w:tcPr>
            <w:tcW w:w="2884" w:type="dxa"/>
            <w:tcPrChange w:id="1855" w:author="Stuart McLarnon [NESO]" w:date="2025-09-11T10:27:00Z" w16du:dateUtc="2025-09-11T09:27:00Z">
              <w:tcPr>
                <w:tcW w:w="2884" w:type="dxa"/>
              </w:tcPr>
            </w:tcPrChange>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Quick Resynchronisation Capability</w:t>
            </w:r>
          </w:p>
        </w:tc>
        <w:tc>
          <w:tcPr>
            <w:tcW w:w="6634" w:type="dxa"/>
            <w:tcPrChange w:id="1856" w:author="Stuart McLarnon [NESO]" w:date="2025-09-11T10:27:00Z" w16du:dateUtc="2025-09-11T09:27:00Z">
              <w:tcPr>
                <w:tcW w:w="6634" w:type="dxa"/>
              </w:tcPr>
            </w:tcPrChange>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004D563B">
        <w:trPr>
          <w:cantSplit/>
          <w:trPrChange w:id="1857" w:author="Stuart McLarnon [NESO]" w:date="2025-09-11T10:27:00Z" w16du:dateUtc="2025-09-11T09:27:00Z">
            <w:trPr>
              <w:gridBefore w:val="1"/>
              <w:wBefore w:w="221" w:type="dxa"/>
              <w:cantSplit/>
            </w:trPr>
          </w:trPrChange>
        </w:trPr>
        <w:tc>
          <w:tcPr>
            <w:tcW w:w="2884" w:type="dxa"/>
            <w:tcPrChange w:id="1858" w:author="Stuart McLarnon [NESO]" w:date="2025-09-11T10:27:00Z" w16du:dateUtc="2025-09-11T09:27:00Z">
              <w:tcPr>
                <w:tcW w:w="2884" w:type="dxa"/>
              </w:tcPr>
            </w:tcPrChange>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Change w:id="1859" w:author="Stuart McLarnon [NESO]" w:date="2025-09-11T10:27:00Z" w16du:dateUtc="2025-09-11T09:27:00Z">
              <w:tcPr>
                <w:tcW w:w="6634" w:type="dxa"/>
              </w:tcPr>
            </w:tcPrChange>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004D563B">
        <w:trPr>
          <w:cantSplit/>
          <w:trPrChange w:id="1860" w:author="Stuart McLarnon [NESO]" w:date="2025-09-11T10:27:00Z" w16du:dateUtc="2025-09-11T09:27:00Z">
            <w:trPr>
              <w:gridBefore w:val="1"/>
              <w:wBefore w:w="221" w:type="dxa"/>
              <w:cantSplit/>
            </w:trPr>
          </w:trPrChange>
        </w:trPr>
        <w:tc>
          <w:tcPr>
            <w:tcW w:w="2884" w:type="dxa"/>
            <w:tcPrChange w:id="1861" w:author="Stuart McLarnon [NESO]" w:date="2025-09-11T10:27:00Z" w16du:dateUtc="2025-09-11T09:27:00Z">
              <w:tcPr>
                <w:tcW w:w="2884" w:type="dxa"/>
              </w:tcPr>
            </w:tcPrChange>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Change w:id="1862" w:author="Stuart McLarnon [NESO]" w:date="2025-09-11T10:27:00Z" w16du:dateUtc="2025-09-11T09:27:00Z">
              <w:tcPr>
                <w:tcW w:w="6634" w:type="dxa"/>
              </w:tcPr>
            </w:tcPrChange>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4D563B">
        <w:trPr>
          <w:cantSplit/>
          <w:trPrChange w:id="1863" w:author="Stuart McLarnon [NESO]" w:date="2025-09-11T10:27:00Z" w16du:dateUtc="2025-09-11T09:27:00Z">
            <w:trPr>
              <w:gridBefore w:val="1"/>
              <w:wBefore w:w="221" w:type="dxa"/>
              <w:cantSplit/>
            </w:trPr>
          </w:trPrChange>
        </w:trPr>
        <w:tc>
          <w:tcPr>
            <w:tcW w:w="2884" w:type="dxa"/>
            <w:tcPrChange w:id="1864" w:author="Stuart McLarnon [NESO]" w:date="2025-09-11T10:27:00Z" w16du:dateUtc="2025-09-11T09:27:00Z">
              <w:tcPr>
                <w:tcW w:w="2884" w:type="dxa"/>
              </w:tcPr>
            </w:tcPrChange>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Change w:id="1865" w:author="Stuart McLarnon [NESO]" w:date="2025-09-11T10:27:00Z" w16du:dateUtc="2025-09-11T09:27:00Z">
              <w:tcPr>
                <w:tcW w:w="6634" w:type="dxa"/>
              </w:tcPr>
            </w:tcPrChange>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4D563B">
        <w:trPr>
          <w:cantSplit/>
          <w:trPrChange w:id="1866" w:author="Stuart McLarnon [NESO]" w:date="2025-09-11T10:27:00Z" w16du:dateUtc="2025-09-11T09:27:00Z">
            <w:trPr>
              <w:gridBefore w:val="1"/>
              <w:wBefore w:w="221" w:type="dxa"/>
              <w:cantSplit/>
            </w:trPr>
          </w:trPrChange>
        </w:trPr>
        <w:tc>
          <w:tcPr>
            <w:tcW w:w="2884" w:type="dxa"/>
            <w:tcPrChange w:id="1867" w:author="Stuart McLarnon [NESO]" w:date="2025-09-11T10:27:00Z" w16du:dateUtc="2025-09-11T09:27:00Z">
              <w:tcPr>
                <w:tcW w:w="2884" w:type="dxa"/>
              </w:tcPr>
            </w:tcPrChange>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Change w:id="1868" w:author="Stuart McLarnon [NESO]" w:date="2025-09-11T10:27:00Z" w16du:dateUtc="2025-09-11T09:27:00Z">
              <w:tcPr>
                <w:tcW w:w="6634" w:type="dxa"/>
              </w:tcPr>
            </w:tcPrChange>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4D563B">
        <w:trPr>
          <w:cantSplit/>
          <w:trPrChange w:id="1869" w:author="Stuart McLarnon [NESO]" w:date="2025-09-11T10:27:00Z" w16du:dateUtc="2025-09-11T09:27:00Z">
            <w:trPr>
              <w:gridBefore w:val="1"/>
              <w:wBefore w:w="221" w:type="dxa"/>
              <w:cantSplit/>
            </w:trPr>
          </w:trPrChange>
        </w:trPr>
        <w:tc>
          <w:tcPr>
            <w:tcW w:w="2884" w:type="dxa"/>
            <w:tcPrChange w:id="1870" w:author="Stuart McLarnon [NESO]" w:date="2025-09-11T10:27:00Z" w16du:dateUtc="2025-09-11T09:27:00Z">
              <w:tcPr>
                <w:tcW w:w="2884" w:type="dxa"/>
              </w:tcPr>
            </w:tcPrChange>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Change w:id="1871" w:author="Stuart McLarnon [NESO]" w:date="2025-09-11T10:27:00Z" w16du:dateUtc="2025-09-11T09:27:00Z">
              <w:tcPr>
                <w:tcW w:w="6634" w:type="dxa"/>
              </w:tcPr>
            </w:tcPrChange>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4D563B">
        <w:trPr>
          <w:cantSplit/>
          <w:trPrChange w:id="1872" w:author="Stuart McLarnon [NESO]" w:date="2025-09-11T10:27:00Z" w16du:dateUtc="2025-09-11T09:27:00Z">
            <w:trPr>
              <w:gridBefore w:val="1"/>
              <w:wBefore w:w="221" w:type="dxa"/>
              <w:cantSplit/>
            </w:trPr>
          </w:trPrChange>
        </w:trPr>
        <w:tc>
          <w:tcPr>
            <w:tcW w:w="2884" w:type="dxa"/>
            <w:tcPrChange w:id="1873" w:author="Stuart McLarnon [NESO]" w:date="2025-09-11T10:27:00Z" w16du:dateUtc="2025-09-11T09:27:00Z">
              <w:tcPr>
                <w:tcW w:w="2884" w:type="dxa"/>
              </w:tcPr>
            </w:tcPrChange>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Change w:id="1874" w:author="Stuart McLarnon [NESO]" w:date="2025-09-11T10:27:00Z" w16du:dateUtc="2025-09-11T09:27:00Z">
              <w:tcPr>
                <w:tcW w:w="6634" w:type="dxa"/>
              </w:tcPr>
            </w:tcPrChange>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004D563B">
        <w:trPr>
          <w:cantSplit/>
          <w:trPrChange w:id="1875" w:author="Stuart McLarnon [NESO]" w:date="2025-09-11T10:27:00Z" w16du:dateUtc="2025-09-11T09:27:00Z">
            <w:trPr>
              <w:gridBefore w:val="1"/>
              <w:wBefore w:w="221" w:type="dxa"/>
              <w:cantSplit/>
            </w:trPr>
          </w:trPrChange>
        </w:trPr>
        <w:tc>
          <w:tcPr>
            <w:tcW w:w="2884" w:type="dxa"/>
            <w:tcPrChange w:id="1876" w:author="Stuart McLarnon [NESO]" w:date="2025-09-11T10:27:00Z" w16du:dateUtc="2025-09-11T09:27:00Z">
              <w:tcPr>
                <w:tcW w:w="2884" w:type="dxa"/>
              </w:tcPr>
            </w:tcPrChange>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Change w:id="1877" w:author="Stuart McLarnon [NESO]" w:date="2025-09-11T10:27:00Z" w16du:dateUtc="2025-09-11T09:27:00Z">
              <w:tcPr>
                <w:tcW w:w="6634" w:type="dxa"/>
              </w:tcPr>
            </w:tcPrChange>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4D563B">
        <w:trPr>
          <w:cantSplit/>
          <w:trPrChange w:id="1878" w:author="Stuart McLarnon [NESO]" w:date="2025-09-11T10:27:00Z" w16du:dateUtc="2025-09-11T09:27:00Z">
            <w:trPr>
              <w:gridBefore w:val="1"/>
              <w:wBefore w:w="221" w:type="dxa"/>
              <w:cantSplit/>
            </w:trPr>
          </w:trPrChange>
        </w:trPr>
        <w:tc>
          <w:tcPr>
            <w:tcW w:w="2884" w:type="dxa"/>
            <w:tcPrChange w:id="1879" w:author="Stuart McLarnon [NESO]" w:date="2025-09-11T10:27:00Z" w16du:dateUtc="2025-09-11T09:27:00Z">
              <w:tcPr>
                <w:tcW w:w="2884" w:type="dxa"/>
              </w:tcPr>
            </w:tcPrChange>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Change w:id="1880" w:author="Stuart McLarnon [NESO]" w:date="2025-09-11T10:27:00Z" w16du:dateUtc="2025-09-11T09:27:00Z">
              <w:tcPr>
                <w:tcW w:w="6634" w:type="dxa"/>
              </w:tcPr>
            </w:tcPrChange>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4D563B">
        <w:trPr>
          <w:cantSplit/>
          <w:trPrChange w:id="1881" w:author="Stuart McLarnon [NESO]" w:date="2025-09-11T10:27:00Z" w16du:dateUtc="2025-09-11T09:27:00Z">
            <w:trPr>
              <w:gridBefore w:val="1"/>
              <w:wBefore w:w="221" w:type="dxa"/>
              <w:cantSplit/>
            </w:trPr>
          </w:trPrChange>
        </w:trPr>
        <w:tc>
          <w:tcPr>
            <w:tcW w:w="2884" w:type="dxa"/>
            <w:tcPrChange w:id="1882" w:author="Stuart McLarnon [NESO]" w:date="2025-09-11T10:27:00Z" w16du:dateUtc="2025-09-11T09:27:00Z">
              <w:tcPr>
                <w:tcW w:w="2884" w:type="dxa"/>
              </w:tcPr>
            </w:tcPrChange>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Change w:id="1883" w:author="Stuart McLarnon [NESO]" w:date="2025-09-11T10:27:00Z" w16du:dateUtc="2025-09-11T09:27:00Z">
              <w:tcPr>
                <w:tcW w:w="6634" w:type="dxa"/>
              </w:tcPr>
            </w:tcPrChange>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004D563B">
        <w:trPr>
          <w:cantSplit/>
          <w:trPrChange w:id="1884" w:author="Stuart McLarnon [NESO]" w:date="2025-09-11T10:27:00Z" w16du:dateUtc="2025-09-11T09:27:00Z">
            <w:trPr>
              <w:gridBefore w:val="1"/>
              <w:wBefore w:w="221" w:type="dxa"/>
              <w:cantSplit/>
            </w:trPr>
          </w:trPrChange>
        </w:trPr>
        <w:tc>
          <w:tcPr>
            <w:tcW w:w="2884" w:type="dxa"/>
            <w:tcPrChange w:id="1885" w:author="Stuart McLarnon [NESO]" w:date="2025-09-11T10:27:00Z" w16du:dateUtc="2025-09-11T09:27:00Z">
              <w:tcPr>
                <w:tcW w:w="2884" w:type="dxa"/>
              </w:tcPr>
            </w:tcPrChange>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Change w:id="1886" w:author="Stuart McLarnon [NESO]" w:date="2025-09-11T10:27:00Z" w16du:dateUtc="2025-09-11T09:27:00Z">
              <w:tcPr>
                <w:tcW w:w="6634" w:type="dxa"/>
              </w:tcPr>
            </w:tcPrChange>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4D563B">
        <w:trPr>
          <w:cantSplit/>
          <w:trPrChange w:id="1887" w:author="Stuart McLarnon [NESO]" w:date="2025-09-11T10:27:00Z" w16du:dateUtc="2025-09-11T09:27:00Z">
            <w:trPr>
              <w:gridBefore w:val="1"/>
              <w:wBefore w:w="221" w:type="dxa"/>
              <w:cantSplit/>
            </w:trPr>
          </w:trPrChange>
        </w:trPr>
        <w:tc>
          <w:tcPr>
            <w:tcW w:w="2884" w:type="dxa"/>
            <w:tcPrChange w:id="1888" w:author="Stuart McLarnon [NESO]" w:date="2025-09-11T10:27:00Z" w16du:dateUtc="2025-09-11T09:27:00Z">
              <w:tcPr>
                <w:tcW w:w="2884" w:type="dxa"/>
              </w:tcPr>
            </w:tcPrChange>
          </w:tcPr>
          <w:p w14:paraId="4CA01335" w14:textId="11F1E4DD" w:rsidR="00EB1E5D" w:rsidRPr="007E0B31" w:rsidRDefault="00EB1E5D" w:rsidP="00EB1E5D">
            <w:pPr>
              <w:pStyle w:val="Arial11Bold"/>
              <w:rPr>
                <w:rFonts w:cs="Arial"/>
              </w:rPr>
            </w:pPr>
            <w:r>
              <w:t>Regenerative Braking</w:t>
            </w:r>
          </w:p>
        </w:tc>
        <w:tc>
          <w:tcPr>
            <w:tcW w:w="6634" w:type="dxa"/>
            <w:tcPrChange w:id="1889" w:author="Stuart McLarnon [NESO]" w:date="2025-09-11T10:27:00Z" w16du:dateUtc="2025-09-11T09:27:00Z">
              <w:tcPr>
                <w:tcW w:w="6634" w:type="dxa"/>
              </w:tcPr>
            </w:tcPrChange>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4D563B">
        <w:trPr>
          <w:cantSplit/>
          <w:trPrChange w:id="1890" w:author="Stuart McLarnon [NESO]" w:date="2025-09-11T10:27:00Z" w16du:dateUtc="2025-09-11T09:27:00Z">
            <w:trPr>
              <w:gridBefore w:val="1"/>
              <w:wBefore w:w="221" w:type="dxa"/>
              <w:cantSplit/>
            </w:trPr>
          </w:trPrChange>
        </w:trPr>
        <w:tc>
          <w:tcPr>
            <w:tcW w:w="2884" w:type="dxa"/>
            <w:tcPrChange w:id="1891" w:author="Stuart McLarnon [NESO]" w:date="2025-09-11T10:27:00Z" w16du:dateUtc="2025-09-11T09:27:00Z">
              <w:tcPr>
                <w:tcW w:w="2884" w:type="dxa"/>
              </w:tcPr>
            </w:tcPrChange>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Change w:id="1892" w:author="Stuart McLarnon [NESO]" w:date="2025-09-11T10:27:00Z" w16du:dateUtc="2025-09-11T09:27:00Z">
              <w:tcPr>
                <w:tcW w:w="6634" w:type="dxa"/>
              </w:tcPr>
            </w:tcPrChange>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4D563B">
        <w:trPr>
          <w:cantSplit/>
          <w:trPrChange w:id="1893" w:author="Stuart McLarnon [NESO]" w:date="2025-09-11T10:27:00Z" w16du:dateUtc="2025-09-11T09:27:00Z">
            <w:trPr>
              <w:gridBefore w:val="1"/>
              <w:wBefore w:w="221" w:type="dxa"/>
              <w:cantSplit/>
            </w:trPr>
          </w:trPrChange>
        </w:trPr>
        <w:tc>
          <w:tcPr>
            <w:tcW w:w="2884" w:type="dxa"/>
            <w:tcPrChange w:id="1894" w:author="Stuart McLarnon [NESO]" w:date="2025-09-11T10:27:00Z" w16du:dateUtc="2025-09-11T09:27:00Z">
              <w:tcPr>
                <w:tcW w:w="2884" w:type="dxa"/>
              </w:tcPr>
            </w:tcPrChange>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Change w:id="1895" w:author="Stuart McLarnon [NESO]" w:date="2025-09-11T10:27:00Z" w16du:dateUtc="2025-09-11T09:27:00Z">
              <w:tcPr>
                <w:tcW w:w="6634" w:type="dxa"/>
              </w:tcPr>
            </w:tcPrChange>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4D563B">
        <w:trPr>
          <w:cantSplit/>
          <w:trPrChange w:id="1896" w:author="Stuart McLarnon [NESO]" w:date="2025-09-11T10:27:00Z" w16du:dateUtc="2025-09-11T09:27:00Z">
            <w:trPr>
              <w:gridBefore w:val="1"/>
              <w:wBefore w:w="221" w:type="dxa"/>
              <w:cantSplit/>
            </w:trPr>
          </w:trPrChange>
        </w:trPr>
        <w:tc>
          <w:tcPr>
            <w:tcW w:w="2884" w:type="dxa"/>
            <w:tcPrChange w:id="1897" w:author="Stuart McLarnon [NESO]" w:date="2025-09-11T10:27:00Z" w16du:dateUtc="2025-09-11T09:27:00Z">
              <w:tcPr>
                <w:tcW w:w="2884" w:type="dxa"/>
              </w:tcPr>
            </w:tcPrChange>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Change w:id="1898" w:author="Stuart McLarnon [NESO]" w:date="2025-09-11T10:27:00Z" w16du:dateUtc="2025-09-11T09:27:00Z">
              <w:tcPr>
                <w:tcW w:w="6634" w:type="dxa"/>
              </w:tcPr>
            </w:tcPrChange>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4D563B">
        <w:trPr>
          <w:cantSplit/>
          <w:trPrChange w:id="1899" w:author="Stuart McLarnon [NESO]" w:date="2025-09-11T10:27:00Z" w16du:dateUtc="2025-09-11T09:27:00Z">
            <w:trPr>
              <w:gridBefore w:val="1"/>
              <w:wBefore w:w="221" w:type="dxa"/>
              <w:cantSplit/>
            </w:trPr>
          </w:trPrChange>
        </w:trPr>
        <w:tc>
          <w:tcPr>
            <w:tcW w:w="2884" w:type="dxa"/>
            <w:tcPrChange w:id="1900" w:author="Stuart McLarnon [NESO]" w:date="2025-09-11T10:27:00Z" w16du:dateUtc="2025-09-11T09:27:00Z">
              <w:tcPr>
                <w:tcW w:w="2884" w:type="dxa"/>
              </w:tcPr>
            </w:tcPrChange>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Change w:id="1901" w:author="Stuart McLarnon [NESO]" w:date="2025-09-11T10:27:00Z" w16du:dateUtc="2025-09-11T09:27:00Z">
              <w:tcPr>
                <w:tcW w:w="6634" w:type="dxa"/>
              </w:tcPr>
            </w:tcPrChange>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4D563B">
        <w:trPr>
          <w:cantSplit/>
          <w:trPrChange w:id="1902" w:author="Stuart McLarnon [NESO]" w:date="2025-09-11T10:27:00Z" w16du:dateUtc="2025-09-11T09:27:00Z">
            <w:trPr>
              <w:gridBefore w:val="1"/>
              <w:wBefore w:w="221" w:type="dxa"/>
              <w:cantSplit/>
            </w:trPr>
          </w:trPrChange>
        </w:trPr>
        <w:tc>
          <w:tcPr>
            <w:tcW w:w="2884" w:type="dxa"/>
            <w:tcPrChange w:id="1903" w:author="Stuart McLarnon [NESO]" w:date="2025-09-11T10:27:00Z" w16du:dateUtc="2025-09-11T09:27:00Z">
              <w:tcPr>
                <w:tcW w:w="2884" w:type="dxa"/>
              </w:tcPr>
            </w:tcPrChange>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Change w:id="1904" w:author="Stuart McLarnon [NESO]" w:date="2025-09-11T10:27:00Z" w16du:dateUtc="2025-09-11T09:27:00Z">
              <w:tcPr>
                <w:tcW w:w="6634" w:type="dxa"/>
              </w:tcPr>
            </w:tcPrChange>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4D563B">
        <w:trPr>
          <w:cantSplit/>
          <w:trPrChange w:id="1905" w:author="Stuart McLarnon [NESO]" w:date="2025-09-11T10:27:00Z" w16du:dateUtc="2025-09-11T09:27:00Z">
            <w:trPr>
              <w:gridBefore w:val="1"/>
              <w:wBefore w:w="221" w:type="dxa"/>
              <w:cantSplit/>
            </w:trPr>
          </w:trPrChange>
        </w:trPr>
        <w:tc>
          <w:tcPr>
            <w:tcW w:w="2884" w:type="dxa"/>
            <w:tcPrChange w:id="1906" w:author="Stuart McLarnon [NESO]" w:date="2025-09-11T10:27:00Z" w16du:dateUtc="2025-09-11T09:27:00Z">
              <w:tcPr>
                <w:tcW w:w="2884" w:type="dxa"/>
              </w:tcPr>
            </w:tcPrChange>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Change w:id="1907" w:author="Stuart McLarnon [NESO]" w:date="2025-09-11T10:27:00Z" w16du:dateUtc="2025-09-11T09:27:00Z">
              <w:tcPr>
                <w:tcW w:w="6634" w:type="dxa"/>
              </w:tcPr>
            </w:tcPrChange>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4D563B">
        <w:trPr>
          <w:cantSplit/>
          <w:trPrChange w:id="1908" w:author="Stuart McLarnon [NESO]" w:date="2025-09-11T10:27:00Z" w16du:dateUtc="2025-09-11T09:27:00Z">
            <w:trPr>
              <w:gridBefore w:val="1"/>
              <w:wBefore w:w="221" w:type="dxa"/>
              <w:cantSplit/>
            </w:trPr>
          </w:trPrChange>
        </w:trPr>
        <w:tc>
          <w:tcPr>
            <w:tcW w:w="2884" w:type="dxa"/>
            <w:tcPrChange w:id="1909" w:author="Stuart McLarnon [NESO]" w:date="2025-09-11T10:27:00Z" w16du:dateUtc="2025-09-11T09:27:00Z">
              <w:tcPr>
                <w:tcW w:w="2884" w:type="dxa"/>
              </w:tcPr>
            </w:tcPrChange>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Change w:id="1910" w:author="Stuart McLarnon [NESO]" w:date="2025-09-11T10:27:00Z" w16du:dateUtc="2025-09-11T09:27:00Z">
              <w:tcPr>
                <w:tcW w:w="6634" w:type="dxa"/>
              </w:tcPr>
            </w:tcPrChange>
          </w:tcPr>
          <w:p w14:paraId="363B7E25" w14:textId="78586E5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F05E3C6" w:rsidRPr="004E64E8">
              <w:rPr>
                <w:rFonts w:cs="Arial"/>
              </w:rPr>
              <w:t xml:space="preserve">the </w:t>
            </w:r>
            <w:r w:rsidR="0F05E3C6" w:rsidRPr="329F1AB0">
              <w:rPr>
                <w:rFonts w:cs="Arial"/>
                <w:b/>
                <w:bCs/>
              </w:rPr>
              <w:t>ESO</w:t>
            </w:r>
            <w:r w:rsidRPr="007E0B31">
              <w:rPr>
                <w:rFonts w:cs="Arial"/>
                <w:b/>
              </w:rPr>
              <w:t xml:space="preserve">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4D563B">
        <w:trPr>
          <w:cantSplit/>
          <w:trPrChange w:id="1911" w:author="Stuart McLarnon [NESO]" w:date="2025-09-11T10:27:00Z" w16du:dateUtc="2025-09-11T09:27:00Z">
            <w:trPr>
              <w:gridBefore w:val="1"/>
              <w:wBefore w:w="221" w:type="dxa"/>
              <w:cantSplit/>
            </w:trPr>
          </w:trPrChange>
        </w:trPr>
        <w:tc>
          <w:tcPr>
            <w:tcW w:w="2884" w:type="dxa"/>
            <w:tcPrChange w:id="1912" w:author="Stuart McLarnon [NESO]" w:date="2025-09-11T10:27:00Z" w16du:dateUtc="2025-09-11T09:27:00Z">
              <w:tcPr>
                <w:tcW w:w="2884" w:type="dxa"/>
              </w:tcPr>
            </w:tcPrChange>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Change w:id="1913" w:author="Stuart McLarnon [NESO]" w:date="2025-09-11T10:27:00Z" w16du:dateUtc="2025-09-11T09:27:00Z">
              <w:tcPr>
                <w:tcW w:w="6634" w:type="dxa"/>
              </w:tcPr>
            </w:tcPrChange>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4D563B">
        <w:trPr>
          <w:cantSplit/>
          <w:trPrChange w:id="1914" w:author="Stuart McLarnon [NESO]" w:date="2025-09-11T10:27:00Z" w16du:dateUtc="2025-09-11T09:27:00Z">
            <w:trPr>
              <w:gridBefore w:val="1"/>
              <w:wBefore w:w="221" w:type="dxa"/>
              <w:cantSplit/>
            </w:trPr>
          </w:trPrChange>
        </w:trPr>
        <w:tc>
          <w:tcPr>
            <w:tcW w:w="2884" w:type="dxa"/>
            <w:tcPrChange w:id="1915" w:author="Stuart McLarnon [NESO]" w:date="2025-09-11T10:27:00Z" w16du:dateUtc="2025-09-11T09:27:00Z">
              <w:tcPr>
                <w:tcW w:w="2884" w:type="dxa"/>
              </w:tcPr>
            </w:tcPrChange>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Change w:id="1916" w:author="Stuart McLarnon [NESO]" w:date="2025-09-11T10:27:00Z" w16du:dateUtc="2025-09-11T09:27:00Z">
              <w:tcPr>
                <w:tcW w:w="6634" w:type="dxa"/>
              </w:tcPr>
            </w:tcPrChange>
          </w:tcPr>
          <w:p w14:paraId="5845D330" w14:textId="1C9C6480"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00477638" w:rsidRPr="00411C8B">
              <w:rPr>
                <w:rFonts w:cs="Arial"/>
              </w:rPr>
              <w:t>,</w:t>
            </w:r>
            <w:r w:rsidR="00477638" w:rsidRPr="00411C8B">
              <w:rPr>
                <w:rFonts w:cs="Arial"/>
                <w:b/>
                <w:bCs/>
              </w:rPr>
              <w:t xml:space="preserve"> </w:t>
            </w:r>
            <w:r w:rsidR="00477638" w:rsidRPr="00411C8B">
              <w:rPr>
                <w:rFonts w:cs="Arial"/>
              </w:rPr>
              <w:t>and/or</w:t>
            </w:r>
            <w:r w:rsidR="00477638" w:rsidRPr="00411C8B">
              <w:rPr>
                <w:rFonts w:cs="Arial"/>
                <w:b/>
                <w:bCs/>
              </w:rPr>
              <w:t xml:space="preserve"> </w:t>
            </w:r>
            <w:r w:rsidR="00477638" w:rsidRPr="00411C8B">
              <w:rPr>
                <w:rFonts w:cs="Arial"/>
              </w:rPr>
              <w:t xml:space="preserve">a </w:t>
            </w:r>
            <w:r w:rsidR="00477638" w:rsidRPr="00411C8B">
              <w:rPr>
                <w:rFonts w:cs="Arial"/>
                <w:b/>
                <w:bCs/>
              </w:rPr>
              <w:t>Competitively Appointed Transmission Licensee</w:t>
            </w:r>
            <w:r w:rsidR="00477638" w:rsidRPr="00411C8B">
              <w:rPr>
                <w:rFonts w:cs="Arial"/>
              </w:rPr>
              <w:t xml:space="preserve"> with</w:t>
            </w:r>
            <w:r w:rsidR="00477638" w:rsidRPr="00411C8B">
              <w:rPr>
                <w:rFonts w:cs="Arial"/>
                <w:b/>
                <w:bCs/>
              </w:rPr>
              <w:t xml:space="preserve"> Plant </w:t>
            </w:r>
            <w:r w:rsidR="00477638" w:rsidRPr="00411C8B">
              <w:rPr>
                <w:rFonts w:cs="Arial"/>
              </w:rPr>
              <w:t>and</w:t>
            </w:r>
            <w:r w:rsidR="00477638" w:rsidRPr="00411C8B">
              <w:rPr>
                <w:rFonts w:cs="Arial"/>
                <w:b/>
                <w:bCs/>
              </w:rPr>
              <w:t xml:space="preserve"> Apparatus</w:t>
            </w:r>
            <w:r w:rsidR="00477638" w:rsidRPr="00411C8B">
              <w:rPr>
                <w:rFonts w:cs="Arial"/>
              </w:rPr>
              <w:t xml:space="preserve"> located in </w:t>
            </w:r>
            <w:r w:rsidR="00477638" w:rsidRPr="00411C8B">
              <w:rPr>
                <w:rFonts w:cs="Arial"/>
                <w:b/>
                <w:bCs/>
              </w:rPr>
              <w:t>NGET’s Transmission</w:t>
            </w:r>
            <w:r w:rsidR="00477638" w:rsidRPr="00411C8B">
              <w:rPr>
                <w:rFonts w:cs="Arial"/>
              </w:rPr>
              <w:t xml:space="preserve"> </w:t>
            </w:r>
            <w:r w:rsidR="00477638" w:rsidRPr="00411C8B">
              <w:rPr>
                <w:rFonts w:cs="Arial"/>
                <w:b/>
                <w:bCs/>
              </w:rPr>
              <w:t>Area</w:t>
            </w:r>
            <w:r w:rsidRPr="007E0B31">
              <w:rPr>
                <w:rFonts w:cs="Arial"/>
              </w:rPr>
              <w:t xml:space="preserve"> and/or an </w:t>
            </w:r>
            <w:r w:rsidRPr="007E0B31">
              <w:rPr>
                <w:rFonts w:cs="Arial"/>
                <w:b/>
              </w:rPr>
              <w:t>E&amp;W Offshore Transmission Licensee</w:t>
            </w:r>
            <w:r w:rsidRPr="007E0B31">
              <w:rPr>
                <w:rFonts w:cs="Arial"/>
              </w:rPr>
              <w:t>.</w:t>
            </w:r>
            <w:r w:rsidR="00477638" w:rsidRPr="00477638">
              <w:rPr>
                <w:rFonts w:cs="Arial"/>
              </w:rPr>
              <w:t> </w:t>
            </w:r>
          </w:p>
        </w:tc>
      </w:tr>
      <w:tr w:rsidR="00EB1E5D" w:rsidRPr="007E0B31" w14:paraId="00495AD3" w14:textId="77777777" w:rsidTr="004D563B">
        <w:trPr>
          <w:cantSplit/>
          <w:trPrChange w:id="1917" w:author="Stuart McLarnon [NESO]" w:date="2025-09-11T10:27:00Z" w16du:dateUtc="2025-09-11T09:27:00Z">
            <w:trPr>
              <w:gridBefore w:val="1"/>
              <w:wBefore w:w="221" w:type="dxa"/>
              <w:cantSplit/>
            </w:trPr>
          </w:trPrChange>
        </w:trPr>
        <w:tc>
          <w:tcPr>
            <w:tcW w:w="2884" w:type="dxa"/>
            <w:tcPrChange w:id="1918" w:author="Stuart McLarnon [NESO]" w:date="2025-09-11T10:27:00Z" w16du:dateUtc="2025-09-11T09:27:00Z">
              <w:tcPr>
                <w:tcW w:w="2884" w:type="dxa"/>
              </w:tcPr>
            </w:tcPrChange>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Change w:id="1919" w:author="Stuart McLarnon [NESO]" w:date="2025-09-11T10:27:00Z" w16du:dateUtc="2025-09-11T09:27:00Z">
              <w:tcPr>
                <w:tcW w:w="6634" w:type="dxa"/>
              </w:tcPr>
            </w:tcPrChange>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4D563B">
        <w:trPr>
          <w:cantSplit/>
          <w:trPrChange w:id="1920" w:author="Stuart McLarnon [NESO]" w:date="2025-09-11T10:27:00Z" w16du:dateUtc="2025-09-11T09:27:00Z">
            <w:trPr>
              <w:gridBefore w:val="1"/>
              <w:wBefore w:w="221" w:type="dxa"/>
              <w:cantSplit/>
            </w:trPr>
          </w:trPrChange>
        </w:trPr>
        <w:tc>
          <w:tcPr>
            <w:tcW w:w="2884" w:type="dxa"/>
            <w:tcPrChange w:id="1921" w:author="Stuart McLarnon [NESO]" w:date="2025-09-11T10:27:00Z" w16du:dateUtc="2025-09-11T09:27:00Z">
              <w:tcPr>
                <w:tcW w:w="2884" w:type="dxa"/>
              </w:tcPr>
            </w:tcPrChange>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Change w:id="1922" w:author="Stuart McLarnon [NESO]" w:date="2025-09-11T10:27:00Z" w16du:dateUtc="2025-09-11T09:27:00Z">
              <w:tcPr>
                <w:tcW w:w="6634" w:type="dxa"/>
              </w:tcPr>
            </w:tcPrChange>
          </w:tcPr>
          <w:p w14:paraId="1721A37D" w14:textId="36C83FCB"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00CF6E74" w:rsidRPr="00411C8B">
              <w:rPr>
                <w:rFonts w:cs="Arial"/>
              </w:rPr>
              <w:t>,</w:t>
            </w:r>
            <w:r w:rsidR="00CF6E74" w:rsidRPr="00411C8B">
              <w:rPr>
                <w:rFonts w:cs="Arial"/>
                <w:b/>
                <w:bCs/>
              </w:rPr>
              <w:t xml:space="preserve"> </w:t>
            </w:r>
            <w:r w:rsidR="00CF6E74" w:rsidRPr="00411C8B">
              <w:rPr>
                <w:rFonts w:cs="Arial"/>
              </w:rPr>
              <w:t xml:space="preserve">and/or a </w:t>
            </w:r>
            <w:r w:rsidR="00CF6E74" w:rsidRPr="00411C8B">
              <w:rPr>
                <w:rFonts w:cs="Arial"/>
                <w:b/>
                <w:bCs/>
              </w:rPr>
              <w:t>Competitively Appointed Transmission</w:t>
            </w:r>
            <w:r w:rsidR="00CF6E74" w:rsidRPr="00411C8B">
              <w:rPr>
                <w:rFonts w:cs="Arial"/>
              </w:rPr>
              <w:t xml:space="preserve"> </w:t>
            </w:r>
            <w:r w:rsidR="00CF6E74" w:rsidRPr="00411C8B">
              <w:rPr>
                <w:rFonts w:cs="Arial"/>
                <w:b/>
                <w:bCs/>
              </w:rPr>
              <w:t>Licensee</w:t>
            </w:r>
            <w:r w:rsidR="00CF6E74" w:rsidRPr="00411C8B">
              <w:rPr>
                <w:rFonts w:cs="Arial"/>
              </w:rPr>
              <w:t xml:space="preserve"> with</w:t>
            </w:r>
            <w:r w:rsidR="00CF6E74" w:rsidRPr="00411C8B">
              <w:rPr>
                <w:rFonts w:cs="Arial"/>
                <w:b/>
                <w:bCs/>
              </w:rPr>
              <w:t xml:space="preserve"> Plant </w:t>
            </w:r>
            <w:r w:rsidR="00CF6E74" w:rsidRPr="00411C8B">
              <w:rPr>
                <w:rFonts w:cs="Arial"/>
              </w:rPr>
              <w:t>and</w:t>
            </w:r>
            <w:r w:rsidR="00CF6E74" w:rsidRPr="00411C8B">
              <w:rPr>
                <w:rFonts w:cs="Arial"/>
                <w:b/>
                <w:bCs/>
              </w:rPr>
              <w:t xml:space="preserve"> Apparatus </w:t>
            </w:r>
            <w:r w:rsidR="00CF6E74" w:rsidRPr="00411C8B">
              <w:rPr>
                <w:rFonts w:cs="Arial"/>
              </w:rPr>
              <w:t>located in either</w:t>
            </w:r>
            <w:r w:rsidR="00CF6E74" w:rsidRPr="00411C8B">
              <w:rPr>
                <w:rFonts w:cs="Arial"/>
                <w:b/>
                <w:bCs/>
              </w:rPr>
              <w:t xml:space="preserve"> SPT’s </w:t>
            </w:r>
            <w:r w:rsidR="00CF6E74" w:rsidRPr="00411C8B">
              <w:rPr>
                <w:rFonts w:cs="Arial"/>
              </w:rPr>
              <w:t>or</w:t>
            </w:r>
            <w:r w:rsidR="00CF6E74" w:rsidRPr="00411C8B">
              <w:rPr>
                <w:rFonts w:cs="Arial"/>
                <w:b/>
                <w:bCs/>
              </w:rPr>
              <w:t xml:space="preserve"> SHETL’s Transmission Area</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4D563B">
        <w:trPr>
          <w:cantSplit/>
          <w:trPrChange w:id="1923" w:author="Stuart McLarnon [NESO]" w:date="2025-09-11T10:27:00Z" w16du:dateUtc="2025-09-11T09:27:00Z">
            <w:trPr>
              <w:gridBefore w:val="1"/>
              <w:wBefore w:w="221" w:type="dxa"/>
              <w:cantSplit/>
            </w:trPr>
          </w:trPrChange>
        </w:trPr>
        <w:tc>
          <w:tcPr>
            <w:tcW w:w="2884" w:type="dxa"/>
            <w:tcPrChange w:id="1924" w:author="Stuart McLarnon [NESO]" w:date="2025-09-11T10:27:00Z" w16du:dateUtc="2025-09-11T09:27:00Z">
              <w:tcPr>
                <w:tcW w:w="2884" w:type="dxa"/>
              </w:tcPr>
            </w:tcPrChange>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Change w:id="1925" w:author="Stuart McLarnon [NESO]" w:date="2025-09-11T10:27:00Z" w16du:dateUtc="2025-09-11T09:27:00Z">
              <w:tcPr>
                <w:tcW w:w="6634" w:type="dxa"/>
              </w:tcPr>
            </w:tcPrChange>
          </w:tcPr>
          <w:p w14:paraId="027002BE" w14:textId="555D5572"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00EE6B10" w:rsidRPr="00CB0BEF">
              <w:rPr>
                <w:rFonts w:cs="Arial"/>
              </w:rPr>
              <w:t xml:space="preserve"> or any </w:t>
            </w:r>
            <w:r w:rsidR="00EE6B10" w:rsidRPr="00CB0BEF">
              <w:rPr>
                <w:rFonts w:cs="Arial"/>
                <w:b/>
                <w:bCs/>
              </w:rPr>
              <w:t>Competitively Appointed Transmission Licensee</w:t>
            </w:r>
            <w:r w:rsidR="00EE6B10" w:rsidRPr="00CB0BEF">
              <w:rPr>
                <w:rFonts w:cs="Arial"/>
              </w:rPr>
              <w:t xml:space="preserve"> with </w:t>
            </w:r>
            <w:r w:rsidR="00EE6B10" w:rsidRPr="00CB0BEF">
              <w:rPr>
                <w:rFonts w:cs="Arial"/>
                <w:b/>
                <w:bCs/>
              </w:rPr>
              <w:t>Plant</w:t>
            </w:r>
            <w:r w:rsidR="00EE6B10" w:rsidRPr="00CB0BEF">
              <w:rPr>
                <w:rFonts w:cs="Arial"/>
              </w:rPr>
              <w:t xml:space="preserve"> and </w:t>
            </w:r>
            <w:r w:rsidR="00EE6B10" w:rsidRPr="00CB0BEF">
              <w:rPr>
                <w:rFonts w:cs="Arial"/>
                <w:b/>
                <w:bCs/>
              </w:rPr>
              <w:t>Apparatus</w:t>
            </w:r>
            <w:r w:rsidR="00EE6B10" w:rsidRPr="00CB0BEF">
              <w:rPr>
                <w:rFonts w:cs="Arial"/>
              </w:rPr>
              <w:t xml:space="preserve"> located in </w:t>
            </w:r>
            <w:r w:rsidR="00EE6B10" w:rsidRPr="00CB0BEF">
              <w:rPr>
                <w:rFonts w:cs="Arial"/>
                <w:b/>
                <w:bCs/>
              </w:rPr>
              <w:t>NGET’s</w:t>
            </w:r>
            <w:r w:rsidR="00EE6B10" w:rsidRPr="00CB0BEF">
              <w:rPr>
                <w:rFonts w:cs="Arial"/>
              </w:rPr>
              <w:t xml:space="preserve">, </w:t>
            </w:r>
            <w:r w:rsidR="00EE6B10" w:rsidRPr="00CB0BEF">
              <w:rPr>
                <w:rFonts w:cs="Arial"/>
                <w:b/>
                <w:bCs/>
              </w:rPr>
              <w:t>SPT’s</w:t>
            </w:r>
            <w:r w:rsidR="00EE6B10" w:rsidRPr="00CB0BEF">
              <w:rPr>
                <w:rFonts w:cs="Arial"/>
              </w:rPr>
              <w:t xml:space="preserve"> or </w:t>
            </w:r>
            <w:r w:rsidR="00EE6B10" w:rsidRPr="00CB0BEF">
              <w:rPr>
                <w:rFonts w:cs="Arial"/>
                <w:b/>
                <w:bCs/>
              </w:rPr>
              <w:t>SHETL’s</w:t>
            </w:r>
            <w:r w:rsidR="00EE6B10" w:rsidRPr="00CB0BEF">
              <w:rPr>
                <w:rFonts w:cs="Arial"/>
              </w:rPr>
              <w:t xml:space="preserve"> </w:t>
            </w:r>
            <w:r w:rsidR="00EE6B10" w:rsidRPr="00CB0BEF">
              <w:rPr>
                <w:rFonts w:cs="Arial"/>
                <w:b/>
                <w:bCs/>
              </w:rPr>
              <w:t>Transmission Area</w:t>
            </w:r>
            <w:r w:rsidR="00EE6B10" w:rsidRPr="00CB0BEF">
              <w:rPr>
                <w:rFonts w:cs="Arial"/>
              </w:rPr>
              <w:t xml:space="preserve"> as appropriate</w:t>
            </w:r>
            <w:r w:rsidR="00EE6B10" w:rsidRPr="00EE6B10">
              <w:rPr>
                <w:rFonts w:cs="Arial"/>
              </w:rPr>
              <w:t>.</w:t>
            </w:r>
          </w:p>
        </w:tc>
      </w:tr>
      <w:tr w:rsidR="00EB1E5D" w:rsidRPr="007E0B31" w14:paraId="2C38A6A1" w14:textId="77777777" w:rsidTr="004D563B">
        <w:trPr>
          <w:cantSplit/>
          <w:trPrChange w:id="1926" w:author="Stuart McLarnon [NESO]" w:date="2025-09-11T10:27:00Z" w16du:dateUtc="2025-09-11T09:27:00Z">
            <w:trPr>
              <w:gridBefore w:val="1"/>
              <w:wBefore w:w="221" w:type="dxa"/>
              <w:cantSplit/>
            </w:trPr>
          </w:trPrChange>
        </w:trPr>
        <w:tc>
          <w:tcPr>
            <w:tcW w:w="2884" w:type="dxa"/>
            <w:tcPrChange w:id="1927" w:author="Stuart McLarnon [NESO]" w:date="2025-09-11T10:27:00Z" w16du:dateUtc="2025-09-11T09:27:00Z">
              <w:tcPr>
                <w:tcW w:w="2884" w:type="dxa"/>
              </w:tcPr>
            </w:tcPrChange>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Change w:id="1928" w:author="Stuart McLarnon [NESO]" w:date="2025-09-11T10:27:00Z" w16du:dateUtc="2025-09-11T09:27:00Z">
              <w:tcPr>
                <w:tcW w:w="6634" w:type="dxa"/>
              </w:tcPr>
            </w:tcPrChange>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4D563B">
        <w:trPr>
          <w:cantSplit/>
          <w:trPrChange w:id="1929" w:author="Stuart McLarnon [NESO]" w:date="2025-09-11T10:27:00Z" w16du:dateUtc="2025-09-11T09:27:00Z">
            <w:trPr>
              <w:gridBefore w:val="1"/>
              <w:wBefore w:w="221" w:type="dxa"/>
              <w:cantSplit/>
            </w:trPr>
          </w:trPrChange>
        </w:trPr>
        <w:tc>
          <w:tcPr>
            <w:tcW w:w="2884" w:type="dxa"/>
            <w:tcPrChange w:id="1930" w:author="Stuart McLarnon [NESO]" w:date="2025-09-11T10:27:00Z" w16du:dateUtc="2025-09-11T09:27:00Z">
              <w:tcPr>
                <w:tcW w:w="2884" w:type="dxa"/>
              </w:tcPr>
            </w:tcPrChange>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Change w:id="1931" w:author="Stuart McLarnon [NESO]" w:date="2025-09-11T10:27:00Z" w16du:dateUtc="2025-09-11T09:27:00Z">
              <w:tcPr>
                <w:tcW w:w="6634" w:type="dxa"/>
              </w:tcPr>
            </w:tcPrChange>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4D563B">
        <w:trPr>
          <w:cantSplit/>
          <w:trPrChange w:id="1932" w:author="Stuart McLarnon [NESO]" w:date="2025-09-11T10:27:00Z" w16du:dateUtc="2025-09-11T09:27:00Z">
            <w:trPr>
              <w:gridBefore w:val="1"/>
              <w:wBefore w:w="221" w:type="dxa"/>
              <w:cantSplit/>
            </w:trPr>
          </w:trPrChange>
        </w:trPr>
        <w:tc>
          <w:tcPr>
            <w:tcW w:w="2884" w:type="dxa"/>
            <w:tcPrChange w:id="1933" w:author="Stuart McLarnon [NESO]" w:date="2025-09-11T10:27:00Z" w16du:dateUtc="2025-09-11T09:27:00Z">
              <w:tcPr>
                <w:tcW w:w="2884" w:type="dxa"/>
              </w:tcPr>
            </w:tcPrChange>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Change w:id="1934" w:author="Stuart McLarnon [NESO]" w:date="2025-09-11T10:27:00Z" w16du:dateUtc="2025-09-11T09:27:00Z">
              <w:tcPr>
                <w:tcW w:w="6634" w:type="dxa"/>
              </w:tcPr>
            </w:tcPrChange>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4D563B">
        <w:trPr>
          <w:cantSplit/>
          <w:trPrChange w:id="1935" w:author="Stuart McLarnon [NESO]" w:date="2025-09-11T10:27:00Z" w16du:dateUtc="2025-09-11T09:27:00Z">
            <w:trPr>
              <w:gridBefore w:val="1"/>
              <w:wBefore w:w="221" w:type="dxa"/>
              <w:cantSplit/>
            </w:trPr>
          </w:trPrChange>
        </w:trPr>
        <w:tc>
          <w:tcPr>
            <w:tcW w:w="2884" w:type="dxa"/>
            <w:tcPrChange w:id="1936" w:author="Stuart McLarnon [NESO]" w:date="2025-09-11T10:27:00Z" w16du:dateUtc="2025-09-11T09:27:00Z">
              <w:tcPr>
                <w:tcW w:w="2884" w:type="dxa"/>
              </w:tcPr>
            </w:tcPrChange>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Change w:id="1937" w:author="Stuart McLarnon [NESO]" w:date="2025-09-11T10:27:00Z" w16du:dateUtc="2025-09-11T09:27:00Z">
              <w:tcPr>
                <w:tcW w:w="6634" w:type="dxa"/>
              </w:tcPr>
            </w:tcPrChange>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4D563B">
        <w:trPr>
          <w:cantSplit/>
          <w:trPrChange w:id="1938" w:author="Stuart McLarnon [NESO]" w:date="2025-09-11T10:27:00Z" w16du:dateUtc="2025-09-11T09:27:00Z">
            <w:trPr>
              <w:gridBefore w:val="1"/>
              <w:wBefore w:w="221" w:type="dxa"/>
              <w:cantSplit/>
            </w:trPr>
          </w:trPrChange>
        </w:trPr>
        <w:tc>
          <w:tcPr>
            <w:tcW w:w="2884" w:type="dxa"/>
            <w:tcPrChange w:id="1939" w:author="Stuart McLarnon [NESO]" w:date="2025-09-11T10:27:00Z" w16du:dateUtc="2025-09-11T09:27:00Z">
              <w:tcPr>
                <w:tcW w:w="2884" w:type="dxa"/>
              </w:tcPr>
            </w:tcPrChange>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Change w:id="1940" w:author="Stuart McLarnon [NESO]" w:date="2025-09-11T10:27:00Z" w16du:dateUtc="2025-09-11T09:27:00Z">
              <w:tcPr>
                <w:tcW w:w="6634" w:type="dxa"/>
              </w:tcPr>
            </w:tcPrChange>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4D563B">
        <w:trPr>
          <w:cantSplit/>
          <w:trPrChange w:id="1941" w:author="Stuart McLarnon [NESO]" w:date="2025-09-11T10:27:00Z" w16du:dateUtc="2025-09-11T09:27:00Z">
            <w:trPr>
              <w:gridBefore w:val="1"/>
              <w:wBefore w:w="221" w:type="dxa"/>
              <w:cantSplit/>
            </w:trPr>
          </w:trPrChange>
        </w:trPr>
        <w:tc>
          <w:tcPr>
            <w:tcW w:w="2884" w:type="dxa"/>
            <w:tcPrChange w:id="1942" w:author="Stuart McLarnon [NESO]" w:date="2025-09-11T10:27:00Z" w16du:dateUtc="2025-09-11T09:27:00Z">
              <w:tcPr>
                <w:tcW w:w="2884" w:type="dxa"/>
              </w:tcPr>
            </w:tcPrChange>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Change w:id="1943" w:author="Stuart McLarnon [NESO]" w:date="2025-09-11T10:27:00Z" w16du:dateUtc="2025-09-11T09:27:00Z">
              <w:tcPr>
                <w:tcW w:w="6634" w:type="dxa"/>
              </w:tcPr>
            </w:tcPrChange>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4D563B">
        <w:trPr>
          <w:cantSplit/>
          <w:trPrChange w:id="1944" w:author="Stuart McLarnon [NESO]" w:date="2025-09-11T10:27:00Z" w16du:dateUtc="2025-09-11T09:27:00Z">
            <w:trPr>
              <w:gridBefore w:val="1"/>
              <w:wBefore w:w="221" w:type="dxa"/>
              <w:cantSplit/>
            </w:trPr>
          </w:trPrChange>
        </w:trPr>
        <w:tc>
          <w:tcPr>
            <w:tcW w:w="2884" w:type="dxa"/>
            <w:tcPrChange w:id="1945" w:author="Stuart McLarnon [NESO]" w:date="2025-09-11T10:27:00Z" w16du:dateUtc="2025-09-11T09:27:00Z">
              <w:tcPr>
                <w:tcW w:w="2884" w:type="dxa"/>
              </w:tcPr>
            </w:tcPrChange>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Change w:id="1946" w:author="Stuart McLarnon [NESO]" w:date="2025-09-11T10:27:00Z" w16du:dateUtc="2025-09-11T09:27:00Z">
              <w:tcPr>
                <w:tcW w:w="6634" w:type="dxa"/>
              </w:tcPr>
            </w:tcPrChange>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4D563B">
        <w:trPr>
          <w:cantSplit/>
          <w:trPrChange w:id="1947" w:author="Stuart McLarnon [NESO]" w:date="2025-09-11T10:27:00Z" w16du:dateUtc="2025-09-11T09:27:00Z">
            <w:trPr>
              <w:gridBefore w:val="1"/>
              <w:wBefore w:w="221" w:type="dxa"/>
              <w:cantSplit/>
            </w:trPr>
          </w:trPrChange>
        </w:trPr>
        <w:tc>
          <w:tcPr>
            <w:tcW w:w="2884" w:type="dxa"/>
            <w:tcPrChange w:id="1948" w:author="Stuart McLarnon [NESO]" w:date="2025-09-11T10:27:00Z" w16du:dateUtc="2025-09-11T09:27:00Z">
              <w:tcPr>
                <w:tcW w:w="2884" w:type="dxa"/>
              </w:tcPr>
            </w:tcPrChange>
          </w:tcPr>
          <w:p w14:paraId="78C5A95A" w14:textId="03432A01" w:rsidR="00C83F84" w:rsidRPr="007E0B31" w:rsidRDefault="00C83F84" w:rsidP="00EB1E5D">
            <w:pPr>
              <w:pStyle w:val="Arial11Bold"/>
              <w:rPr>
                <w:rFonts w:cs="Arial"/>
              </w:rPr>
            </w:pPr>
            <w:r>
              <w:rPr>
                <w:rFonts w:cs="Arial"/>
              </w:rPr>
              <w:t>Restoration Contractor</w:t>
            </w:r>
          </w:p>
        </w:tc>
        <w:tc>
          <w:tcPr>
            <w:tcW w:w="6634" w:type="dxa"/>
            <w:tcPrChange w:id="1949" w:author="Stuart McLarnon [NESO]" w:date="2025-09-11T10:27:00Z" w16du:dateUtc="2025-09-11T09:27:00Z">
              <w:tcPr>
                <w:tcW w:w="6634" w:type="dxa"/>
              </w:tcPr>
            </w:tcPrChange>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004D563B">
        <w:trPr>
          <w:cantSplit/>
          <w:trPrChange w:id="1950" w:author="Stuart McLarnon [NESO]" w:date="2025-09-11T10:27:00Z" w16du:dateUtc="2025-09-11T09:27:00Z">
            <w:trPr>
              <w:gridBefore w:val="1"/>
              <w:wBefore w:w="221" w:type="dxa"/>
              <w:cantSplit/>
            </w:trPr>
          </w:trPrChange>
        </w:trPr>
        <w:tc>
          <w:tcPr>
            <w:tcW w:w="2884" w:type="dxa"/>
            <w:tcPrChange w:id="1951" w:author="Stuart McLarnon [NESO]" w:date="2025-09-11T10:27:00Z" w16du:dateUtc="2025-09-11T09:27:00Z">
              <w:tcPr>
                <w:tcW w:w="2884" w:type="dxa"/>
              </w:tcPr>
            </w:tcPrChange>
          </w:tcPr>
          <w:p w14:paraId="40195733" w14:textId="7E5F900B" w:rsidR="00EB1E5D" w:rsidRPr="007E0B31" w:rsidRDefault="00EB1E5D" w:rsidP="00EB1E5D">
            <w:pPr>
              <w:pStyle w:val="Arial11Bold"/>
              <w:rPr>
                <w:rFonts w:cs="Arial"/>
              </w:rPr>
            </w:pPr>
            <w:r>
              <w:rPr>
                <w:rFonts w:cs="Arial"/>
              </w:rPr>
              <w:t>Restoration Plan</w:t>
            </w:r>
          </w:p>
        </w:tc>
        <w:tc>
          <w:tcPr>
            <w:tcW w:w="6634" w:type="dxa"/>
            <w:tcPrChange w:id="1952" w:author="Stuart McLarnon [NESO]" w:date="2025-09-11T10:27:00Z" w16du:dateUtc="2025-09-11T09:27:00Z">
              <w:tcPr>
                <w:tcW w:w="6634" w:type="dxa"/>
              </w:tcPr>
            </w:tcPrChange>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004D563B">
        <w:trPr>
          <w:cantSplit/>
          <w:trPrChange w:id="1953" w:author="Stuart McLarnon [NESO]" w:date="2025-09-11T10:27:00Z" w16du:dateUtc="2025-09-11T09:27:00Z">
            <w:trPr>
              <w:gridBefore w:val="1"/>
              <w:wBefore w:w="221" w:type="dxa"/>
              <w:cantSplit/>
            </w:trPr>
          </w:trPrChange>
        </w:trPr>
        <w:tc>
          <w:tcPr>
            <w:tcW w:w="2884" w:type="dxa"/>
            <w:tcPrChange w:id="1954" w:author="Stuart McLarnon [NESO]" w:date="2025-09-11T10:27:00Z" w16du:dateUtc="2025-09-11T09:27:00Z">
              <w:tcPr>
                <w:tcW w:w="2884" w:type="dxa"/>
              </w:tcPr>
            </w:tcPrChange>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Change w:id="1955" w:author="Stuart McLarnon [NESO]" w:date="2025-09-11T10:27:00Z" w16du:dateUtc="2025-09-11T09:27:00Z">
              <w:tcPr>
                <w:tcW w:w="6634" w:type="dxa"/>
              </w:tcPr>
            </w:tcPrChange>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004D563B">
        <w:trPr>
          <w:cantSplit/>
          <w:trPrChange w:id="1956" w:author="Stuart McLarnon [NESO]" w:date="2025-09-11T10:27:00Z" w16du:dateUtc="2025-09-11T09:27:00Z">
            <w:trPr>
              <w:gridBefore w:val="1"/>
              <w:wBefore w:w="221" w:type="dxa"/>
              <w:cantSplit/>
            </w:trPr>
          </w:trPrChange>
        </w:trPr>
        <w:tc>
          <w:tcPr>
            <w:tcW w:w="2884" w:type="dxa"/>
            <w:tcPrChange w:id="1957" w:author="Stuart McLarnon [NESO]" w:date="2025-09-11T10:27:00Z" w16du:dateUtc="2025-09-11T09:27:00Z">
              <w:tcPr>
                <w:tcW w:w="2884" w:type="dxa"/>
              </w:tcPr>
            </w:tcPrChange>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Change w:id="1958" w:author="Stuart McLarnon [NESO]" w:date="2025-09-11T10:27:00Z" w16du:dateUtc="2025-09-11T09:27:00Z">
              <w:tcPr>
                <w:tcW w:w="6634" w:type="dxa"/>
              </w:tcPr>
            </w:tcPrChange>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004D563B">
        <w:trPr>
          <w:cantSplit/>
          <w:trPrChange w:id="1959" w:author="Stuart McLarnon [NESO]" w:date="2025-09-11T10:27:00Z" w16du:dateUtc="2025-09-11T09:27:00Z">
            <w:trPr>
              <w:gridBefore w:val="1"/>
              <w:wBefore w:w="221" w:type="dxa"/>
              <w:cantSplit/>
            </w:trPr>
          </w:trPrChange>
        </w:trPr>
        <w:tc>
          <w:tcPr>
            <w:tcW w:w="2884" w:type="dxa"/>
            <w:tcPrChange w:id="1960" w:author="Stuart McLarnon [NESO]" w:date="2025-09-11T10:27:00Z" w16du:dateUtc="2025-09-11T09:27:00Z">
              <w:tcPr>
                <w:tcW w:w="2884" w:type="dxa"/>
              </w:tcPr>
            </w:tcPrChange>
          </w:tcPr>
          <w:p w14:paraId="645AFB45" w14:textId="77777777" w:rsidR="00EB1E5D" w:rsidRPr="007E0B31" w:rsidRDefault="00EB1E5D" w:rsidP="00EB1E5D">
            <w:pPr>
              <w:pStyle w:val="Arial11Bold"/>
              <w:rPr>
                <w:rFonts w:cs="Arial"/>
              </w:rPr>
            </w:pPr>
            <w:r w:rsidRPr="008B64D0">
              <w:rPr>
                <w:rFonts w:cs="Arial"/>
              </w:rPr>
              <w:lastRenderedPageBreak/>
              <w:t>Re-synchronisation</w:t>
            </w:r>
          </w:p>
        </w:tc>
        <w:tc>
          <w:tcPr>
            <w:tcW w:w="6634" w:type="dxa"/>
            <w:tcPrChange w:id="1961" w:author="Stuart McLarnon [NESO]" w:date="2025-09-11T10:27:00Z" w16du:dateUtc="2025-09-11T09:27:00Z">
              <w:tcPr>
                <w:tcW w:w="6634" w:type="dxa"/>
              </w:tcPr>
            </w:tcPrChange>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4D563B">
        <w:trPr>
          <w:cantSplit/>
          <w:trPrChange w:id="1962" w:author="Stuart McLarnon [NESO]" w:date="2025-09-11T10:27:00Z" w16du:dateUtc="2025-09-11T09:27:00Z">
            <w:trPr>
              <w:gridBefore w:val="1"/>
              <w:wBefore w:w="221" w:type="dxa"/>
              <w:cantSplit/>
            </w:trPr>
          </w:trPrChange>
        </w:trPr>
        <w:tc>
          <w:tcPr>
            <w:tcW w:w="2884" w:type="dxa"/>
            <w:tcPrChange w:id="1963" w:author="Stuart McLarnon [NESO]" w:date="2025-09-11T10:27:00Z" w16du:dateUtc="2025-09-11T09:27:00Z">
              <w:tcPr>
                <w:tcW w:w="2884" w:type="dxa"/>
              </w:tcPr>
            </w:tcPrChange>
          </w:tcPr>
          <w:p w14:paraId="7A0A7098" w14:textId="02AB466E" w:rsidR="00EB1E5D" w:rsidRPr="00A24C6C" w:rsidRDefault="00EB1E5D" w:rsidP="00EB1E5D">
            <w:pPr>
              <w:pStyle w:val="Arial11Bold"/>
              <w:rPr>
                <w:rFonts w:cs="Arial"/>
              </w:rPr>
            </w:pPr>
          </w:p>
        </w:tc>
        <w:tc>
          <w:tcPr>
            <w:tcW w:w="6634" w:type="dxa"/>
            <w:tcPrChange w:id="1964" w:author="Stuart McLarnon [NESO]" w:date="2025-09-11T10:27:00Z" w16du:dateUtc="2025-09-11T09:27:00Z">
              <w:tcPr>
                <w:tcW w:w="6634" w:type="dxa"/>
              </w:tcPr>
            </w:tcPrChange>
          </w:tcPr>
          <w:p w14:paraId="7D8E70D3" w14:textId="0FDAB80C" w:rsidR="00EB1E5D" w:rsidRPr="00A24C6C" w:rsidRDefault="00EB1E5D" w:rsidP="00EB1E5D">
            <w:pPr>
              <w:pStyle w:val="TableArial11"/>
              <w:rPr>
                <w:rFonts w:cs="Arial"/>
              </w:rPr>
            </w:pPr>
          </w:p>
        </w:tc>
      </w:tr>
      <w:tr w:rsidR="00EB1E5D" w:rsidRPr="007E0B31" w14:paraId="6CA184A0" w14:textId="77777777" w:rsidTr="004D563B">
        <w:trPr>
          <w:cantSplit/>
          <w:trPrChange w:id="1965" w:author="Stuart McLarnon [NESO]" w:date="2025-09-11T10:27:00Z" w16du:dateUtc="2025-09-11T09:27:00Z">
            <w:trPr>
              <w:gridBefore w:val="1"/>
              <w:wBefore w:w="221" w:type="dxa"/>
              <w:cantSplit/>
            </w:trPr>
          </w:trPrChange>
        </w:trPr>
        <w:tc>
          <w:tcPr>
            <w:tcW w:w="2884" w:type="dxa"/>
            <w:tcPrChange w:id="1966" w:author="Stuart McLarnon [NESO]" w:date="2025-09-11T10:27:00Z" w16du:dateUtc="2025-09-11T09:27:00Z">
              <w:tcPr>
                <w:tcW w:w="2884" w:type="dxa"/>
              </w:tcPr>
            </w:tcPrChange>
          </w:tcPr>
          <w:p w14:paraId="0F616CE0" w14:textId="68331982" w:rsidR="00EB1E5D" w:rsidRPr="007E0B31" w:rsidRDefault="00EB1E5D" w:rsidP="00EB1E5D">
            <w:pPr>
              <w:pStyle w:val="Arial11Bold"/>
              <w:rPr>
                <w:rFonts w:cs="Arial"/>
              </w:rPr>
            </w:pPr>
            <w:r>
              <w:rPr>
                <w:rFonts w:cs="Arial"/>
              </w:rPr>
              <w:t>RR Acceptance</w:t>
            </w:r>
          </w:p>
        </w:tc>
        <w:tc>
          <w:tcPr>
            <w:tcW w:w="6634" w:type="dxa"/>
            <w:tcPrChange w:id="1967" w:author="Stuart McLarnon [NESO]" w:date="2025-09-11T10:27:00Z" w16du:dateUtc="2025-09-11T09:27:00Z">
              <w:tcPr>
                <w:tcW w:w="6634" w:type="dxa"/>
              </w:tcPr>
            </w:tcPrChange>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4D563B">
        <w:trPr>
          <w:cantSplit/>
          <w:trPrChange w:id="1968" w:author="Stuart McLarnon [NESO]" w:date="2025-09-11T10:27:00Z" w16du:dateUtc="2025-09-11T09:27:00Z">
            <w:trPr>
              <w:gridBefore w:val="1"/>
              <w:wBefore w:w="221" w:type="dxa"/>
              <w:cantSplit/>
            </w:trPr>
          </w:trPrChange>
        </w:trPr>
        <w:tc>
          <w:tcPr>
            <w:tcW w:w="2884" w:type="dxa"/>
            <w:tcPrChange w:id="1969" w:author="Stuart McLarnon [NESO]" w:date="2025-09-11T10:27:00Z" w16du:dateUtc="2025-09-11T09:27:00Z">
              <w:tcPr>
                <w:tcW w:w="2884" w:type="dxa"/>
              </w:tcPr>
            </w:tcPrChange>
          </w:tcPr>
          <w:p w14:paraId="1EAC68C5" w14:textId="2FCFB406" w:rsidR="00EB1E5D" w:rsidRDefault="00EB1E5D" w:rsidP="00EB1E5D">
            <w:pPr>
              <w:pStyle w:val="Arial11Bold"/>
              <w:rPr>
                <w:rFonts w:cs="Arial"/>
              </w:rPr>
            </w:pPr>
            <w:r>
              <w:rPr>
                <w:rFonts w:cs="Arial"/>
              </w:rPr>
              <w:t>Restricted</w:t>
            </w:r>
          </w:p>
        </w:tc>
        <w:tc>
          <w:tcPr>
            <w:tcW w:w="6634" w:type="dxa"/>
            <w:tcPrChange w:id="1970" w:author="Stuart McLarnon [NESO]" w:date="2025-09-11T10:27:00Z" w16du:dateUtc="2025-09-11T09:27:00Z">
              <w:tcPr>
                <w:tcW w:w="6634" w:type="dxa"/>
              </w:tcPr>
            </w:tcPrChange>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4D563B">
        <w:trPr>
          <w:cantSplit/>
          <w:trPrChange w:id="1971" w:author="Stuart McLarnon [NESO]" w:date="2025-09-11T10:27:00Z" w16du:dateUtc="2025-09-11T09:27:00Z">
            <w:trPr>
              <w:gridBefore w:val="1"/>
              <w:wBefore w:w="221" w:type="dxa"/>
              <w:cantSplit/>
            </w:trPr>
          </w:trPrChange>
        </w:trPr>
        <w:tc>
          <w:tcPr>
            <w:tcW w:w="2884" w:type="dxa"/>
            <w:tcPrChange w:id="1972" w:author="Stuart McLarnon [NESO]" w:date="2025-09-11T10:27:00Z" w16du:dateUtc="2025-09-11T09:27:00Z">
              <w:tcPr>
                <w:tcW w:w="2884" w:type="dxa"/>
              </w:tcPr>
            </w:tcPrChange>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Change w:id="1973" w:author="Stuart McLarnon [NESO]" w:date="2025-09-11T10:27:00Z" w16du:dateUtc="2025-09-11T09:27:00Z">
              <w:tcPr>
                <w:tcW w:w="6634" w:type="dxa"/>
              </w:tcPr>
            </w:tcPrChange>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4D563B">
        <w:trPr>
          <w:cantSplit/>
          <w:trPrChange w:id="1974" w:author="Stuart McLarnon [NESO]" w:date="2025-09-11T10:27:00Z" w16du:dateUtc="2025-09-11T09:27:00Z">
            <w:trPr>
              <w:gridBefore w:val="1"/>
              <w:wBefore w:w="221" w:type="dxa"/>
              <w:cantSplit/>
            </w:trPr>
          </w:trPrChange>
        </w:trPr>
        <w:tc>
          <w:tcPr>
            <w:tcW w:w="2884" w:type="dxa"/>
            <w:tcPrChange w:id="1975" w:author="Stuart McLarnon [NESO]" w:date="2025-09-11T10:27:00Z" w16du:dateUtc="2025-09-11T09:27:00Z">
              <w:tcPr>
                <w:tcW w:w="2884" w:type="dxa"/>
              </w:tcPr>
            </w:tcPrChange>
          </w:tcPr>
          <w:p w14:paraId="389CD79A" w14:textId="38EDBFB4" w:rsidR="00EB1E5D" w:rsidRDefault="00EB1E5D" w:rsidP="00EB1E5D">
            <w:pPr>
              <w:pStyle w:val="Arial11Bold"/>
              <w:rPr>
                <w:rFonts w:cs="Arial"/>
              </w:rPr>
            </w:pPr>
            <w:r>
              <w:rPr>
                <w:rFonts w:cs="Arial"/>
              </w:rPr>
              <w:t>RR Instruction</w:t>
            </w:r>
          </w:p>
        </w:tc>
        <w:tc>
          <w:tcPr>
            <w:tcW w:w="6634" w:type="dxa"/>
            <w:tcPrChange w:id="1976" w:author="Stuart McLarnon [NESO]" w:date="2025-09-11T10:27:00Z" w16du:dateUtc="2025-09-11T09:27:00Z">
              <w:tcPr>
                <w:tcW w:w="6634" w:type="dxa"/>
              </w:tcPr>
            </w:tcPrChange>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4D563B">
        <w:trPr>
          <w:cantSplit/>
          <w:trPrChange w:id="1977" w:author="Stuart McLarnon [NESO]" w:date="2025-09-11T10:27:00Z" w16du:dateUtc="2025-09-11T09:27:00Z">
            <w:trPr>
              <w:gridBefore w:val="1"/>
              <w:wBefore w:w="221" w:type="dxa"/>
              <w:cantSplit/>
            </w:trPr>
          </w:trPrChange>
        </w:trPr>
        <w:tc>
          <w:tcPr>
            <w:tcW w:w="2884" w:type="dxa"/>
            <w:tcPrChange w:id="1978" w:author="Stuart McLarnon [NESO]" w:date="2025-09-11T10:27:00Z" w16du:dateUtc="2025-09-11T09:27:00Z">
              <w:tcPr>
                <w:tcW w:w="2884" w:type="dxa"/>
              </w:tcPr>
            </w:tcPrChange>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Change w:id="1979" w:author="Stuart McLarnon [NESO]" w:date="2025-09-11T10:27:00Z" w16du:dateUtc="2025-09-11T09:27:00Z">
              <w:tcPr>
                <w:tcW w:w="6634" w:type="dxa"/>
              </w:tcPr>
            </w:tcPrChange>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4D563B">
        <w:trPr>
          <w:cantSplit/>
          <w:trPrChange w:id="1980" w:author="Stuart McLarnon [NESO]" w:date="2025-09-11T10:27:00Z" w16du:dateUtc="2025-09-11T09:27:00Z">
            <w:trPr>
              <w:gridBefore w:val="1"/>
              <w:wBefore w:w="221" w:type="dxa"/>
              <w:cantSplit/>
            </w:trPr>
          </w:trPrChange>
        </w:trPr>
        <w:tc>
          <w:tcPr>
            <w:tcW w:w="2884" w:type="dxa"/>
            <w:tcPrChange w:id="1981" w:author="Stuart McLarnon [NESO]" w:date="2025-09-11T10:27:00Z" w16du:dateUtc="2025-09-11T09:27:00Z">
              <w:tcPr>
                <w:tcW w:w="2884" w:type="dxa"/>
              </w:tcPr>
            </w:tcPrChange>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Change w:id="1982" w:author="Stuart McLarnon [NESO]" w:date="2025-09-11T10:27:00Z" w16du:dateUtc="2025-09-11T09:27:00Z">
              <w:tcPr>
                <w:tcW w:w="6634" w:type="dxa"/>
              </w:tcPr>
            </w:tcPrChange>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4D563B">
        <w:trPr>
          <w:cantSplit/>
          <w:trPrChange w:id="1983" w:author="Stuart McLarnon [NESO]" w:date="2025-09-11T10:27:00Z" w16du:dateUtc="2025-09-11T09:27:00Z">
            <w:trPr>
              <w:gridBefore w:val="1"/>
              <w:wBefore w:w="221" w:type="dxa"/>
              <w:cantSplit/>
            </w:trPr>
          </w:trPrChange>
        </w:trPr>
        <w:tc>
          <w:tcPr>
            <w:tcW w:w="2884" w:type="dxa"/>
            <w:tcPrChange w:id="1984" w:author="Stuart McLarnon [NESO]" w:date="2025-09-11T10:27:00Z" w16du:dateUtc="2025-09-11T09:27:00Z">
              <w:tcPr>
                <w:tcW w:w="2884" w:type="dxa"/>
              </w:tcPr>
            </w:tcPrChange>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Change w:id="1985" w:author="Stuart McLarnon [NESO]" w:date="2025-09-11T10:27:00Z" w16du:dateUtc="2025-09-11T09:27:00Z">
              <w:tcPr>
                <w:tcW w:w="6634" w:type="dxa"/>
              </w:tcPr>
            </w:tcPrChange>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4D563B">
        <w:trPr>
          <w:cantSplit/>
          <w:trPrChange w:id="1986" w:author="Stuart McLarnon [NESO]" w:date="2025-09-11T10:27:00Z" w16du:dateUtc="2025-09-11T09:27:00Z">
            <w:trPr>
              <w:gridBefore w:val="1"/>
              <w:wBefore w:w="221" w:type="dxa"/>
              <w:cantSplit/>
            </w:trPr>
          </w:trPrChange>
        </w:trPr>
        <w:tc>
          <w:tcPr>
            <w:tcW w:w="2884" w:type="dxa"/>
            <w:tcPrChange w:id="1987" w:author="Stuart McLarnon [NESO]" w:date="2025-09-11T10:27:00Z" w16du:dateUtc="2025-09-11T09:27:00Z">
              <w:tcPr>
                <w:tcW w:w="2884" w:type="dxa"/>
              </w:tcPr>
            </w:tcPrChange>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Change w:id="1988" w:author="Stuart McLarnon [NESO]" w:date="2025-09-11T10:27:00Z" w16du:dateUtc="2025-09-11T09:27:00Z">
              <w:tcPr>
                <w:tcW w:w="6634" w:type="dxa"/>
              </w:tcPr>
            </w:tcPrChange>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4D563B">
        <w:trPr>
          <w:cantSplit/>
          <w:trPrChange w:id="1989" w:author="Stuart McLarnon [NESO]" w:date="2025-09-11T10:27:00Z" w16du:dateUtc="2025-09-11T09:27:00Z">
            <w:trPr>
              <w:gridBefore w:val="1"/>
              <w:wBefore w:w="221" w:type="dxa"/>
              <w:cantSplit/>
            </w:trPr>
          </w:trPrChange>
        </w:trPr>
        <w:tc>
          <w:tcPr>
            <w:tcW w:w="2884" w:type="dxa"/>
            <w:tcPrChange w:id="1990" w:author="Stuart McLarnon [NESO]" w:date="2025-09-11T10:27:00Z" w16du:dateUtc="2025-09-11T09:27:00Z">
              <w:tcPr>
                <w:tcW w:w="2884" w:type="dxa"/>
              </w:tcPr>
            </w:tcPrChange>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Change w:id="1991" w:author="Stuart McLarnon [NESO]" w:date="2025-09-11T10:27:00Z" w16du:dateUtc="2025-09-11T09:27:00Z">
              <w:tcPr>
                <w:tcW w:w="6634" w:type="dxa"/>
              </w:tcPr>
            </w:tcPrChange>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004D563B">
        <w:trPr>
          <w:cantSplit/>
          <w:trPrChange w:id="1992" w:author="Stuart McLarnon [NESO]" w:date="2025-09-11T10:27:00Z" w16du:dateUtc="2025-09-11T09:27:00Z">
            <w:trPr>
              <w:gridBefore w:val="1"/>
              <w:wBefore w:w="221" w:type="dxa"/>
              <w:cantSplit/>
            </w:trPr>
          </w:trPrChange>
        </w:trPr>
        <w:tc>
          <w:tcPr>
            <w:tcW w:w="2884" w:type="dxa"/>
            <w:tcPrChange w:id="1993" w:author="Stuart McLarnon [NESO]" w:date="2025-09-11T10:27:00Z" w16du:dateUtc="2025-09-11T09:27:00Z">
              <w:tcPr>
                <w:tcW w:w="2884" w:type="dxa"/>
              </w:tcPr>
            </w:tcPrChange>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Change w:id="1994" w:author="Stuart McLarnon [NESO]" w:date="2025-09-11T10:27:00Z" w16du:dateUtc="2025-09-11T09:27:00Z">
              <w:tcPr>
                <w:tcW w:w="6634" w:type="dxa"/>
              </w:tcPr>
            </w:tcPrChange>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4D563B">
        <w:trPr>
          <w:cantSplit/>
          <w:trPrChange w:id="1995" w:author="Stuart McLarnon [NESO]" w:date="2025-09-11T10:27:00Z" w16du:dateUtc="2025-09-11T09:27:00Z">
            <w:trPr>
              <w:gridBefore w:val="1"/>
              <w:wBefore w:w="221" w:type="dxa"/>
              <w:cantSplit/>
            </w:trPr>
          </w:trPrChange>
        </w:trPr>
        <w:tc>
          <w:tcPr>
            <w:tcW w:w="2884" w:type="dxa"/>
            <w:tcPrChange w:id="1996" w:author="Stuart McLarnon [NESO]" w:date="2025-09-11T10:27:00Z" w16du:dateUtc="2025-09-11T09:27:00Z">
              <w:tcPr>
                <w:tcW w:w="2884" w:type="dxa"/>
              </w:tcPr>
            </w:tcPrChange>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Change w:id="1997" w:author="Stuart McLarnon [NESO]" w:date="2025-09-11T10:27:00Z" w16du:dateUtc="2025-09-11T09:27:00Z">
              <w:tcPr>
                <w:tcW w:w="6634" w:type="dxa"/>
              </w:tcPr>
            </w:tcPrChange>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4D563B">
        <w:trPr>
          <w:cantSplit/>
          <w:trPrChange w:id="1998" w:author="Stuart McLarnon [NESO]" w:date="2025-09-11T10:27:00Z" w16du:dateUtc="2025-09-11T09:27:00Z">
            <w:trPr>
              <w:gridBefore w:val="1"/>
              <w:wBefore w:w="221" w:type="dxa"/>
              <w:cantSplit/>
            </w:trPr>
          </w:trPrChange>
        </w:trPr>
        <w:tc>
          <w:tcPr>
            <w:tcW w:w="2884" w:type="dxa"/>
            <w:tcPrChange w:id="1999" w:author="Stuart McLarnon [NESO]" w:date="2025-09-11T10:27:00Z" w16du:dateUtc="2025-09-11T09:27:00Z">
              <w:tcPr>
                <w:tcW w:w="2884" w:type="dxa"/>
              </w:tcPr>
            </w:tcPrChange>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Change w:id="2000" w:author="Stuart McLarnon [NESO]" w:date="2025-09-11T10:27:00Z" w16du:dateUtc="2025-09-11T09:27:00Z">
              <w:tcPr>
                <w:tcW w:w="6634" w:type="dxa"/>
              </w:tcPr>
            </w:tcPrChange>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4D563B">
        <w:trPr>
          <w:cantSplit/>
          <w:trPrChange w:id="2001" w:author="Stuart McLarnon [NESO]" w:date="2025-09-11T10:27:00Z" w16du:dateUtc="2025-09-11T09:27:00Z">
            <w:trPr>
              <w:gridBefore w:val="1"/>
              <w:wBefore w:w="221" w:type="dxa"/>
              <w:cantSplit/>
            </w:trPr>
          </w:trPrChange>
        </w:trPr>
        <w:tc>
          <w:tcPr>
            <w:tcW w:w="2884" w:type="dxa"/>
            <w:tcPrChange w:id="2002" w:author="Stuart McLarnon [NESO]" w:date="2025-09-11T10:27:00Z" w16du:dateUtc="2025-09-11T09:27:00Z">
              <w:tcPr>
                <w:tcW w:w="2884" w:type="dxa"/>
              </w:tcPr>
            </w:tcPrChange>
          </w:tcPr>
          <w:p w14:paraId="3B59A20D" w14:textId="77777777" w:rsidR="00EB1E5D" w:rsidRPr="007E0B31" w:rsidRDefault="00EB1E5D" w:rsidP="00EB1E5D">
            <w:pPr>
              <w:pStyle w:val="Arial11Bold"/>
              <w:rPr>
                <w:rFonts w:cs="Arial"/>
              </w:rPr>
            </w:pPr>
            <w:r w:rsidRPr="007E0B31">
              <w:rPr>
                <w:rFonts w:cs="Arial"/>
              </w:rPr>
              <w:lastRenderedPageBreak/>
              <w:t>Scottish Transmission System</w:t>
            </w:r>
          </w:p>
        </w:tc>
        <w:tc>
          <w:tcPr>
            <w:tcW w:w="6634" w:type="dxa"/>
            <w:tcPrChange w:id="2003" w:author="Stuart McLarnon [NESO]" w:date="2025-09-11T10:27:00Z" w16du:dateUtc="2025-09-11T09:27:00Z">
              <w:tcPr>
                <w:tcW w:w="6634" w:type="dxa"/>
              </w:tcPr>
            </w:tcPrChange>
          </w:tcPr>
          <w:p w14:paraId="78AAAC1A" w14:textId="375CA40C"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00AA3C6A" w:rsidRPr="00411C8B">
              <w:rPr>
                <w:rFonts w:cs="Arial"/>
              </w:rPr>
              <w:t>, any</w:t>
            </w:r>
            <w:r w:rsidR="00AA3C6A" w:rsidRPr="00411C8B">
              <w:rPr>
                <w:rFonts w:cs="Arial"/>
                <w:b/>
                <w:bCs/>
              </w:rPr>
              <w:t> Competitively Appointed Transmission Licensee’s Transmission System</w:t>
            </w:r>
            <w:r w:rsidR="00AA3C6A" w:rsidRPr="00411C8B">
              <w:rPr>
                <w:rFonts w:cs="Arial"/>
              </w:rPr>
              <w:t xml:space="preserve"> with</w:t>
            </w:r>
            <w:r w:rsidR="00AA3C6A" w:rsidRPr="00411C8B">
              <w:rPr>
                <w:rFonts w:cs="Arial"/>
                <w:b/>
                <w:bCs/>
              </w:rPr>
              <w:t xml:space="preserve"> Plant </w:t>
            </w:r>
            <w:r w:rsidR="00AA3C6A" w:rsidRPr="00411C8B">
              <w:rPr>
                <w:rFonts w:cs="Arial"/>
              </w:rPr>
              <w:t xml:space="preserve">and </w:t>
            </w:r>
            <w:r w:rsidR="00AA3C6A" w:rsidRPr="00411C8B">
              <w:rPr>
                <w:rFonts w:cs="Arial"/>
                <w:b/>
                <w:bCs/>
              </w:rPr>
              <w:t xml:space="preserve">Apparatus </w:t>
            </w:r>
            <w:r w:rsidR="00AA3C6A" w:rsidRPr="00411C8B">
              <w:rPr>
                <w:rFonts w:cs="Arial"/>
              </w:rPr>
              <w:t>located in</w:t>
            </w:r>
            <w:r w:rsidR="00AA3C6A" w:rsidRPr="00411C8B">
              <w:rPr>
                <w:rFonts w:cs="Arial"/>
                <w:b/>
                <w:bCs/>
              </w:rPr>
              <w:t xml:space="preserve"> SPT’s </w:t>
            </w:r>
            <w:r w:rsidR="00AA3C6A" w:rsidRPr="00411C8B">
              <w:rPr>
                <w:rFonts w:cs="Arial"/>
              </w:rPr>
              <w:t>or</w:t>
            </w:r>
            <w:r w:rsidR="00AA3C6A" w:rsidRPr="00411C8B">
              <w:rPr>
                <w:rFonts w:cs="Arial"/>
                <w:b/>
                <w:bCs/>
              </w:rPr>
              <w:t xml:space="preserve"> SHETL's Transmission Area</w:t>
            </w:r>
            <w:r w:rsidRPr="007E0B31">
              <w:rPr>
                <w:rFonts w:cs="Arial"/>
              </w:rPr>
              <w:t xml:space="preserve"> and any </w:t>
            </w:r>
            <w:r w:rsidRPr="007E0B31">
              <w:rPr>
                <w:rFonts w:cs="Arial"/>
                <w:b/>
              </w:rPr>
              <w:t>Scottish Offshore Transmission Systems</w:t>
            </w:r>
            <w:r w:rsidRPr="007E0B31">
              <w:rPr>
                <w:rFonts w:cs="Arial"/>
              </w:rPr>
              <w:t>.</w:t>
            </w:r>
            <w:r w:rsidR="00AA3C6A" w:rsidRPr="00AA3C6A">
              <w:rPr>
                <w:rFonts w:cs="Arial"/>
              </w:rPr>
              <w:t> </w:t>
            </w:r>
          </w:p>
        </w:tc>
      </w:tr>
      <w:tr w:rsidR="00EB1E5D" w:rsidRPr="007E0B31" w14:paraId="51287B91" w14:textId="77777777" w:rsidTr="004D563B">
        <w:trPr>
          <w:cantSplit/>
          <w:trPrChange w:id="2004" w:author="Stuart McLarnon [NESO]" w:date="2025-09-11T10:27:00Z" w16du:dateUtc="2025-09-11T09:27:00Z">
            <w:trPr>
              <w:gridBefore w:val="1"/>
              <w:wBefore w:w="221" w:type="dxa"/>
              <w:cantSplit/>
            </w:trPr>
          </w:trPrChange>
        </w:trPr>
        <w:tc>
          <w:tcPr>
            <w:tcW w:w="2884" w:type="dxa"/>
            <w:tcPrChange w:id="2005" w:author="Stuart McLarnon [NESO]" w:date="2025-09-11T10:27:00Z" w16du:dateUtc="2025-09-11T09:27:00Z">
              <w:tcPr>
                <w:tcW w:w="2884" w:type="dxa"/>
              </w:tcPr>
            </w:tcPrChange>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Change w:id="2006" w:author="Stuart McLarnon [NESO]" w:date="2025-09-11T10:27:00Z" w16du:dateUtc="2025-09-11T09:27:00Z">
              <w:tcPr>
                <w:tcW w:w="6634" w:type="dxa"/>
              </w:tcPr>
            </w:tcPrChange>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4D563B">
        <w:trPr>
          <w:cantSplit/>
          <w:trPrChange w:id="2007" w:author="Stuart McLarnon [NESO]" w:date="2025-09-11T10:27:00Z" w16du:dateUtc="2025-09-11T09:27:00Z">
            <w:trPr>
              <w:gridBefore w:val="1"/>
              <w:wBefore w:w="221" w:type="dxa"/>
              <w:cantSplit/>
            </w:trPr>
          </w:trPrChange>
        </w:trPr>
        <w:tc>
          <w:tcPr>
            <w:tcW w:w="2884" w:type="dxa"/>
            <w:tcPrChange w:id="2008" w:author="Stuart McLarnon [NESO]" w:date="2025-09-11T10:27:00Z" w16du:dateUtc="2025-09-11T09:27:00Z">
              <w:tcPr>
                <w:tcW w:w="2884" w:type="dxa"/>
              </w:tcPr>
            </w:tcPrChange>
          </w:tcPr>
          <w:p w14:paraId="0790467A" w14:textId="0FEE74A2" w:rsidR="00EB1E5D" w:rsidRPr="007E0B31" w:rsidRDefault="00EB1E5D" w:rsidP="00EB1E5D">
            <w:pPr>
              <w:pStyle w:val="Arial11Bold"/>
              <w:rPr>
                <w:rFonts w:cs="Arial"/>
              </w:rPr>
            </w:pPr>
            <w:r>
              <w:rPr>
                <w:rFonts w:cs="Arial"/>
              </w:rPr>
              <w:t>Secondary BM Unit</w:t>
            </w:r>
          </w:p>
        </w:tc>
        <w:tc>
          <w:tcPr>
            <w:tcW w:w="6634" w:type="dxa"/>
            <w:tcPrChange w:id="2009" w:author="Stuart McLarnon [NESO]" w:date="2025-09-11T10:27:00Z" w16du:dateUtc="2025-09-11T09:27:00Z">
              <w:tcPr>
                <w:tcW w:w="6634" w:type="dxa"/>
              </w:tcPr>
            </w:tcPrChange>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4D563B">
        <w:trPr>
          <w:cantSplit/>
          <w:trPrChange w:id="2010" w:author="Stuart McLarnon [NESO]" w:date="2025-09-11T10:27:00Z" w16du:dateUtc="2025-09-11T09:27:00Z">
            <w:trPr>
              <w:gridBefore w:val="1"/>
              <w:wBefore w:w="221" w:type="dxa"/>
              <w:cantSplit/>
            </w:trPr>
          </w:trPrChange>
        </w:trPr>
        <w:tc>
          <w:tcPr>
            <w:tcW w:w="2884" w:type="dxa"/>
            <w:tcPrChange w:id="2011" w:author="Stuart McLarnon [NESO]" w:date="2025-09-11T10:27:00Z" w16du:dateUtc="2025-09-11T09:27:00Z">
              <w:tcPr>
                <w:tcW w:w="2884" w:type="dxa"/>
              </w:tcPr>
            </w:tcPrChange>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Change w:id="2012" w:author="Stuart McLarnon [NESO]" w:date="2025-09-11T10:27:00Z" w16du:dateUtc="2025-09-11T09:27:00Z">
              <w:tcPr>
                <w:tcW w:w="6634" w:type="dxa"/>
              </w:tcPr>
            </w:tcPrChange>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4D563B">
        <w:trPr>
          <w:cantSplit/>
          <w:trPrChange w:id="2013" w:author="Stuart McLarnon [NESO]" w:date="2025-09-11T10:27:00Z" w16du:dateUtc="2025-09-11T09:27:00Z">
            <w:trPr>
              <w:gridBefore w:val="1"/>
              <w:wBefore w:w="221" w:type="dxa"/>
              <w:cantSplit/>
            </w:trPr>
          </w:trPrChange>
        </w:trPr>
        <w:tc>
          <w:tcPr>
            <w:tcW w:w="2884" w:type="dxa"/>
            <w:tcPrChange w:id="2014" w:author="Stuart McLarnon [NESO]" w:date="2025-09-11T10:27:00Z" w16du:dateUtc="2025-09-11T09:27:00Z">
              <w:tcPr>
                <w:tcW w:w="2884" w:type="dxa"/>
              </w:tcPr>
            </w:tcPrChange>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Change w:id="2015" w:author="Stuart McLarnon [NESO]" w:date="2025-09-11T10:27:00Z" w16du:dateUtc="2025-09-11T09:27:00Z">
              <w:tcPr>
                <w:tcW w:w="6634" w:type="dxa"/>
              </w:tcPr>
            </w:tcPrChange>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4D563B">
        <w:trPr>
          <w:cantSplit/>
          <w:trPrChange w:id="2016" w:author="Stuart McLarnon [NESO]" w:date="2025-09-11T10:27:00Z" w16du:dateUtc="2025-09-11T09:27:00Z">
            <w:trPr>
              <w:gridBefore w:val="1"/>
              <w:wBefore w:w="221" w:type="dxa"/>
              <w:cantSplit/>
            </w:trPr>
          </w:trPrChange>
        </w:trPr>
        <w:tc>
          <w:tcPr>
            <w:tcW w:w="2884" w:type="dxa"/>
            <w:tcPrChange w:id="2017" w:author="Stuart McLarnon [NESO]" w:date="2025-09-11T10:27:00Z" w16du:dateUtc="2025-09-11T09:27:00Z">
              <w:tcPr>
                <w:tcW w:w="2884" w:type="dxa"/>
              </w:tcPr>
            </w:tcPrChange>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Change w:id="2018" w:author="Stuart McLarnon [NESO]" w:date="2025-09-11T10:27:00Z" w16du:dateUtc="2025-09-11T09:27:00Z">
              <w:tcPr>
                <w:tcW w:w="6634" w:type="dxa"/>
              </w:tcPr>
            </w:tcPrChange>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4D563B">
        <w:trPr>
          <w:cantSplit/>
          <w:trPrChange w:id="2019" w:author="Stuart McLarnon [NESO]" w:date="2025-09-11T10:27:00Z" w16du:dateUtc="2025-09-11T09:27:00Z">
            <w:trPr>
              <w:gridBefore w:val="1"/>
              <w:wBefore w:w="221" w:type="dxa"/>
              <w:cantSplit/>
            </w:trPr>
          </w:trPrChange>
        </w:trPr>
        <w:tc>
          <w:tcPr>
            <w:tcW w:w="2884" w:type="dxa"/>
            <w:tcPrChange w:id="2020" w:author="Stuart McLarnon [NESO]" w:date="2025-09-11T10:27:00Z" w16du:dateUtc="2025-09-11T09:27:00Z">
              <w:tcPr>
                <w:tcW w:w="2884" w:type="dxa"/>
              </w:tcPr>
            </w:tcPrChange>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Change w:id="2021" w:author="Stuart McLarnon [NESO]" w:date="2025-09-11T10:27:00Z" w16du:dateUtc="2025-09-11T09:27:00Z">
              <w:tcPr>
                <w:tcW w:w="6634" w:type="dxa"/>
              </w:tcPr>
            </w:tcPrChange>
          </w:tcPr>
          <w:p w14:paraId="1F7B9DEC" w14:textId="780E2B22"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w:t>
            </w:r>
            <w:r w:rsidR="2C5C7B1A" w:rsidRPr="38E6A229">
              <w:rPr>
                <w:rFonts w:cs="Arial"/>
              </w:rPr>
              <w:t xml:space="preserve">and the </w:t>
            </w:r>
            <w:r w:rsidR="2C5C7B1A" w:rsidRPr="38E6A229">
              <w:rPr>
                <w:rFonts w:cs="Arial"/>
                <w:b/>
                <w:bCs/>
              </w:rPr>
              <w:t xml:space="preserve">ESO Licence </w:t>
            </w:r>
            <w:r w:rsidRPr="007E0B31">
              <w:rPr>
                <w:rFonts w:cs="Arial"/>
              </w:rPr>
              <w:t xml:space="preserve">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4D563B">
        <w:trPr>
          <w:cantSplit/>
          <w:trPrChange w:id="2022" w:author="Stuart McLarnon [NESO]" w:date="2025-09-11T10:27:00Z" w16du:dateUtc="2025-09-11T09:27:00Z">
            <w:trPr>
              <w:gridBefore w:val="1"/>
              <w:wBefore w:w="221" w:type="dxa"/>
              <w:cantSplit/>
            </w:trPr>
          </w:trPrChange>
        </w:trPr>
        <w:tc>
          <w:tcPr>
            <w:tcW w:w="2884" w:type="dxa"/>
            <w:tcPrChange w:id="2023" w:author="Stuart McLarnon [NESO]" w:date="2025-09-11T10:27:00Z" w16du:dateUtc="2025-09-11T09:27:00Z">
              <w:tcPr>
                <w:tcW w:w="2884" w:type="dxa"/>
              </w:tcPr>
            </w:tcPrChange>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Change w:id="2024" w:author="Stuart McLarnon [NESO]" w:date="2025-09-11T10:27:00Z" w16du:dateUtc="2025-09-11T09:27:00Z">
              <w:tcPr>
                <w:tcW w:w="6634" w:type="dxa"/>
              </w:tcPr>
            </w:tcPrChange>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4D563B">
        <w:trPr>
          <w:cantSplit/>
          <w:trPrChange w:id="2025" w:author="Stuart McLarnon [NESO]" w:date="2025-09-11T10:27:00Z" w16du:dateUtc="2025-09-11T09:27:00Z">
            <w:trPr>
              <w:gridBefore w:val="1"/>
              <w:wBefore w:w="221" w:type="dxa"/>
              <w:cantSplit/>
            </w:trPr>
          </w:trPrChange>
        </w:trPr>
        <w:tc>
          <w:tcPr>
            <w:tcW w:w="2884" w:type="dxa"/>
            <w:tcPrChange w:id="2026" w:author="Stuart McLarnon [NESO]" w:date="2025-09-11T10:27:00Z" w16du:dateUtc="2025-09-11T09:27:00Z">
              <w:tcPr>
                <w:tcW w:w="2884" w:type="dxa"/>
              </w:tcPr>
            </w:tcPrChange>
          </w:tcPr>
          <w:p w14:paraId="6FE46427" w14:textId="77777777" w:rsidR="00EB1E5D" w:rsidRPr="007E0B31" w:rsidRDefault="00EB1E5D" w:rsidP="00EB1E5D">
            <w:pPr>
              <w:pStyle w:val="Arial11Bold"/>
              <w:rPr>
                <w:rFonts w:cs="Arial"/>
              </w:rPr>
            </w:pPr>
            <w:r w:rsidRPr="007E0B31">
              <w:rPr>
                <w:rFonts w:cs="Arial"/>
              </w:rPr>
              <w:lastRenderedPageBreak/>
              <w:t>Self-Governance Modifications</w:t>
            </w:r>
          </w:p>
        </w:tc>
        <w:tc>
          <w:tcPr>
            <w:tcW w:w="6634" w:type="dxa"/>
            <w:tcPrChange w:id="2027" w:author="Stuart McLarnon [NESO]" w:date="2025-09-11T10:27:00Z" w16du:dateUtc="2025-09-11T09:27:00Z">
              <w:tcPr>
                <w:tcW w:w="6634" w:type="dxa"/>
              </w:tcPr>
            </w:tcPrChange>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4D563B">
        <w:trPr>
          <w:cantSplit/>
          <w:trPrChange w:id="2028" w:author="Stuart McLarnon [NESO]" w:date="2025-09-11T10:27:00Z" w16du:dateUtc="2025-09-11T09:27:00Z">
            <w:trPr>
              <w:gridBefore w:val="1"/>
              <w:wBefore w:w="221" w:type="dxa"/>
              <w:cantSplit/>
            </w:trPr>
          </w:trPrChange>
        </w:trPr>
        <w:tc>
          <w:tcPr>
            <w:tcW w:w="2884" w:type="dxa"/>
            <w:tcPrChange w:id="2029" w:author="Stuart McLarnon [NESO]" w:date="2025-09-11T10:27:00Z" w16du:dateUtc="2025-09-11T09:27:00Z">
              <w:tcPr>
                <w:tcW w:w="2884" w:type="dxa"/>
              </w:tcPr>
            </w:tcPrChange>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Change w:id="2030" w:author="Stuart McLarnon [NESO]" w:date="2025-09-11T10:27:00Z" w16du:dateUtc="2025-09-11T09:27:00Z">
              <w:tcPr>
                <w:tcW w:w="6634" w:type="dxa"/>
              </w:tcPr>
            </w:tcPrChange>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4D563B">
        <w:trPr>
          <w:cantSplit/>
          <w:trPrChange w:id="2031" w:author="Stuart McLarnon [NESO]" w:date="2025-09-11T10:27:00Z" w16du:dateUtc="2025-09-11T09:27:00Z">
            <w:trPr>
              <w:gridBefore w:val="1"/>
              <w:wBefore w:w="221" w:type="dxa"/>
              <w:cantSplit/>
            </w:trPr>
          </w:trPrChange>
        </w:trPr>
        <w:tc>
          <w:tcPr>
            <w:tcW w:w="2884" w:type="dxa"/>
            <w:tcPrChange w:id="2032" w:author="Stuart McLarnon [NESO]" w:date="2025-09-11T10:27:00Z" w16du:dateUtc="2025-09-11T09:27:00Z">
              <w:tcPr>
                <w:tcW w:w="2884" w:type="dxa"/>
              </w:tcPr>
            </w:tcPrChange>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Change w:id="2033" w:author="Stuart McLarnon [NESO]" w:date="2025-09-11T10:27:00Z" w16du:dateUtc="2025-09-11T09:27:00Z">
              <w:tcPr>
                <w:tcW w:w="6634" w:type="dxa"/>
              </w:tcPr>
            </w:tcPrChange>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004D563B">
        <w:trPr>
          <w:cantSplit/>
          <w:trPrChange w:id="2034" w:author="Stuart McLarnon [NESO]" w:date="2025-09-11T10:27:00Z" w16du:dateUtc="2025-09-11T09:27:00Z">
            <w:trPr>
              <w:gridBefore w:val="1"/>
              <w:wBefore w:w="221" w:type="dxa"/>
              <w:cantSplit/>
            </w:trPr>
          </w:trPrChange>
        </w:trPr>
        <w:tc>
          <w:tcPr>
            <w:tcW w:w="2884" w:type="dxa"/>
            <w:tcPrChange w:id="2035" w:author="Stuart McLarnon [NESO]" w:date="2025-09-11T10:27:00Z" w16du:dateUtc="2025-09-11T09:27:00Z">
              <w:tcPr>
                <w:tcW w:w="2884" w:type="dxa"/>
              </w:tcPr>
            </w:tcPrChange>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Change w:id="2036" w:author="Stuart McLarnon [NESO]" w:date="2025-09-11T10:27:00Z" w16du:dateUtc="2025-09-11T09:27:00Z">
              <w:tcPr>
                <w:tcW w:w="6634" w:type="dxa"/>
              </w:tcPr>
            </w:tcPrChange>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4D563B">
        <w:trPr>
          <w:cantSplit/>
          <w:trPrChange w:id="2037" w:author="Stuart McLarnon [NESO]" w:date="2025-09-11T10:27:00Z" w16du:dateUtc="2025-09-11T09:27:00Z">
            <w:trPr>
              <w:gridBefore w:val="1"/>
              <w:wBefore w:w="221" w:type="dxa"/>
              <w:cantSplit/>
            </w:trPr>
          </w:trPrChange>
        </w:trPr>
        <w:tc>
          <w:tcPr>
            <w:tcW w:w="2884" w:type="dxa"/>
            <w:tcPrChange w:id="2038" w:author="Stuart McLarnon [NESO]" w:date="2025-09-11T10:27:00Z" w16du:dateUtc="2025-09-11T09:27:00Z">
              <w:tcPr>
                <w:tcW w:w="2884" w:type="dxa"/>
              </w:tcPr>
            </w:tcPrChange>
          </w:tcPr>
          <w:p w14:paraId="3E931984" w14:textId="0D4956AE" w:rsidR="00EB1E5D" w:rsidRPr="007E0B31" w:rsidRDefault="00EB1E5D" w:rsidP="00EB1E5D">
            <w:pPr>
              <w:pStyle w:val="Arial11Bold"/>
              <w:rPr>
                <w:rFonts w:cs="Arial"/>
              </w:rPr>
            </w:pPr>
          </w:p>
        </w:tc>
        <w:tc>
          <w:tcPr>
            <w:tcW w:w="6634" w:type="dxa"/>
            <w:tcPrChange w:id="2039" w:author="Stuart McLarnon [NESO]" w:date="2025-09-11T10:27:00Z" w16du:dateUtc="2025-09-11T09:27:00Z">
              <w:tcPr>
                <w:tcW w:w="6634" w:type="dxa"/>
              </w:tcPr>
            </w:tcPrChange>
          </w:tcPr>
          <w:p w14:paraId="2C46A0D7" w14:textId="658347BE" w:rsidR="00EB1E5D" w:rsidRPr="007E0B31" w:rsidRDefault="00EB1E5D" w:rsidP="00EB1E5D">
            <w:pPr>
              <w:pStyle w:val="TableArial11"/>
              <w:rPr>
                <w:rFonts w:cs="Arial"/>
              </w:rPr>
            </w:pPr>
          </w:p>
        </w:tc>
      </w:tr>
      <w:tr w:rsidR="00EB1E5D" w:rsidRPr="007E0B31" w14:paraId="6A64B863" w14:textId="77777777" w:rsidTr="004D563B">
        <w:trPr>
          <w:cantSplit/>
          <w:trPrChange w:id="2040" w:author="Stuart McLarnon [NESO]" w:date="2025-09-11T10:27:00Z" w16du:dateUtc="2025-09-11T09:27:00Z">
            <w:trPr>
              <w:gridBefore w:val="1"/>
              <w:wBefore w:w="221" w:type="dxa"/>
              <w:cantSplit/>
            </w:trPr>
          </w:trPrChange>
        </w:trPr>
        <w:tc>
          <w:tcPr>
            <w:tcW w:w="2884" w:type="dxa"/>
            <w:tcPrChange w:id="2041" w:author="Stuart McLarnon [NESO]" w:date="2025-09-11T10:27:00Z" w16du:dateUtc="2025-09-11T09:27:00Z">
              <w:tcPr>
                <w:tcW w:w="2884" w:type="dxa"/>
              </w:tcPr>
            </w:tcPrChange>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Change w:id="2042" w:author="Stuart McLarnon [NESO]" w:date="2025-09-11T10:27:00Z" w16du:dateUtc="2025-09-11T09:27:00Z">
              <w:tcPr>
                <w:tcW w:w="6634" w:type="dxa"/>
              </w:tcPr>
            </w:tcPrChange>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4D563B">
        <w:trPr>
          <w:cantSplit/>
          <w:trPrChange w:id="2043" w:author="Stuart McLarnon [NESO]" w:date="2025-09-11T10:27:00Z" w16du:dateUtc="2025-09-11T09:27:00Z">
            <w:trPr>
              <w:gridBefore w:val="1"/>
              <w:wBefore w:w="221" w:type="dxa"/>
              <w:cantSplit/>
            </w:trPr>
          </w:trPrChange>
        </w:trPr>
        <w:tc>
          <w:tcPr>
            <w:tcW w:w="2884" w:type="dxa"/>
            <w:tcPrChange w:id="2044" w:author="Stuart McLarnon [NESO]" w:date="2025-09-11T10:27:00Z" w16du:dateUtc="2025-09-11T09:27:00Z">
              <w:tcPr>
                <w:tcW w:w="2884" w:type="dxa"/>
              </w:tcPr>
            </w:tcPrChange>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Change w:id="2045" w:author="Stuart McLarnon [NESO]" w:date="2025-09-11T10:27:00Z" w16du:dateUtc="2025-09-11T09:27:00Z">
              <w:tcPr>
                <w:tcW w:w="6634" w:type="dxa"/>
              </w:tcPr>
            </w:tcPrChange>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4D563B">
        <w:trPr>
          <w:cantSplit/>
          <w:trPrChange w:id="2046" w:author="Stuart McLarnon [NESO]" w:date="2025-09-11T10:27:00Z" w16du:dateUtc="2025-09-11T09:27:00Z">
            <w:trPr>
              <w:gridBefore w:val="1"/>
              <w:wBefore w:w="221" w:type="dxa"/>
              <w:cantSplit/>
            </w:trPr>
          </w:trPrChange>
        </w:trPr>
        <w:tc>
          <w:tcPr>
            <w:tcW w:w="2884" w:type="dxa"/>
            <w:tcPrChange w:id="2047" w:author="Stuart McLarnon [NESO]" w:date="2025-09-11T10:27:00Z" w16du:dateUtc="2025-09-11T09:27:00Z">
              <w:tcPr>
                <w:tcW w:w="2884" w:type="dxa"/>
              </w:tcPr>
            </w:tcPrChange>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Change w:id="2048" w:author="Stuart McLarnon [NESO]" w:date="2025-09-11T10:27:00Z" w16du:dateUtc="2025-09-11T09:27:00Z">
              <w:tcPr>
                <w:tcW w:w="6634" w:type="dxa"/>
              </w:tcPr>
            </w:tcPrChange>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004D563B">
        <w:trPr>
          <w:cantSplit/>
          <w:trPrChange w:id="2049" w:author="Stuart McLarnon [NESO]" w:date="2025-09-11T10:27:00Z" w16du:dateUtc="2025-09-11T09:27:00Z">
            <w:trPr>
              <w:gridBefore w:val="1"/>
              <w:wBefore w:w="221" w:type="dxa"/>
              <w:cantSplit/>
            </w:trPr>
          </w:trPrChange>
        </w:trPr>
        <w:tc>
          <w:tcPr>
            <w:tcW w:w="2884" w:type="dxa"/>
            <w:tcPrChange w:id="2050" w:author="Stuart McLarnon [NESO]" w:date="2025-09-11T10:27:00Z" w16du:dateUtc="2025-09-11T09:27:00Z">
              <w:tcPr>
                <w:tcW w:w="2884" w:type="dxa"/>
              </w:tcPr>
            </w:tcPrChange>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Change w:id="2051" w:author="Stuart McLarnon [NESO]" w:date="2025-09-11T10:27:00Z" w16du:dateUtc="2025-09-11T09:27:00Z">
              <w:tcPr>
                <w:tcW w:w="6634" w:type="dxa"/>
              </w:tcPr>
            </w:tcPrChange>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4D563B">
        <w:trPr>
          <w:cantSplit/>
          <w:trHeight w:val="844"/>
          <w:trPrChange w:id="2052" w:author="Stuart McLarnon [NESO]" w:date="2025-09-11T10:27:00Z" w16du:dateUtc="2025-09-11T09:27:00Z">
            <w:trPr>
              <w:gridBefore w:val="1"/>
              <w:wBefore w:w="221" w:type="dxa"/>
              <w:cantSplit/>
              <w:trHeight w:val="844"/>
            </w:trPr>
          </w:trPrChange>
        </w:trPr>
        <w:tc>
          <w:tcPr>
            <w:tcW w:w="2884" w:type="dxa"/>
            <w:tcPrChange w:id="2053" w:author="Stuart McLarnon [NESO]" w:date="2025-09-11T10:27:00Z" w16du:dateUtc="2025-09-11T09:27:00Z">
              <w:tcPr>
                <w:tcW w:w="2884" w:type="dxa"/>
              </w:tcPr>
            </w:tcPrChange>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Change w:id="2054" w:author="Stuart McLarnon [NESO]" w:date="2025-09-11T10:27:00Z" w16du:dateUtc="2025-09-11T09:27:00Z">
              <w:tcPr>
                <w:tcW w:w="6634" w:type="dxa"/>
              </w:tcPr>
            </w:tcPrChange>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4D563B">
        <w:trPr>
          <w:cantSplit/>
          <w:trHeight w:val="391"/>
          <w:trPrChange w:id="2055" w:author="Stuart McLarnon [NESO]" w:date="2025-09-11T10:27:00Z" w16du:dateUtc="2025-09-11T09:27:00Z">
            <w:trPr>
              <w:gridBefore w:val="1"/>
              <w:wBefore w:w="221" w:type="dxa"/>
              <w:cantSplit/>
              <w:trHeight w:val="391"/>
            </w:trPr>
          </w:trPrChange>
        </w:trPr>
        <w:tc>
          <w:tcPr>
            <w:tcW w:w="2884" w:type="dxa"/>
            <w:tcPrChange w:id="2056" w:author="Stuart McLarnon [NESO]" w:date="2025-09-11T10:27:00Z" w16du:dateUtc="2025-09-11T09:27:00Z">
              <w:tcPr>
                <w:tcW w:w="2884" w:type="dxa"/>
              </w:tcPr>
            </w:tcPrChange>
          </w:tcPr>
          <w:p w14:paraId="7F34926A" w14:textId="77777777" w:rsidR="00EB1E5D" w:rsidRPr="005A3DF9" w:rsidRDefault="00EB1E5D" w:rsidP="005A3DF9">
            <w:pPr>
              <w:rPr>
                <w:b/>
                <w:bCs/>
              </w:rPr>
            </w:pPr>
            <w:r w:rsidRPr="005A3DF9">
              <w:rPr>
                <w:b/>
                <w:bCs/>
              </w:rPr>
              <w:t>Significant Event</w:t>
            </w:r>
          </w:p>
        </w:tc>
        <w:tc>
          <w:tcPr>
            <w:tcW w:w="6634" w:type="dxa"/>
            <w:tcPrChange w:id="2057" w:author="Stuart McLarnon [NESO]" w:date="2025-09-11T10:27:00Z" w16du:dateUtc="2025-09-11T09:27:00Z">
              <w:tcPr>
                <w:tcW w:w="6634" w:type="dxa"/>
              </w:tcPr>
            </w:tcPrChange>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004D563B">
        <w:trPr>
          <w:cantSplit/>
          <w:trPrChange w:id="2058" w:author="Stuart McLarnon [NESO]" w:date="2025-09-11T10:27:00Z" w16du:dateUtc="2025-09-11T09:27:00Z">
            <w:trPr>
              <w:gridBefore w:val="1"/>
              <w:wBefore w:w="221" w:type="dxa"/>
              <w:cantSplit/>
            </w:trPr>
          </w:trPrChange>
        </w:trPr>
        <w:tc>
          <w:tcPr>
            <w:tcW w:w="2884" w:type="dxa"/>
            <w:tcPrChange w:id="2059" w:author="Stuart McLarnon [NESO]" w:date="2025-09-11T10:27:00Z" w16du:dateUtc="2025-09-11T09:27:00Z">
              <w:tcPr>
                <w:tcW w:w="2884" w:type="dxa"/>
              </w:tcPr>
            </w:tcPrChange>
          </w:tcPr>
          <w:p w14:paraId="7DDF6CE8" w14:textId="77777777" w:rsidR="00EB1E5D" w:rsidRPr="007E0B31" w:rsidRDefault="00EB1E5D" w:rsidP="00EB1E5D">
            <w:pPr>
              <w:pStyle w:val="Arial11Bold"/>
              <w:rPr>
                <w:rFonts w:cs="Arial"/>
              </w:rPr>
            </w:pPr>
            <w:r w:rsidRPr="007E0B31">
              <w:rPr>
                <w:rFonts w:cs="Arial"/>
              </w:rPr>
              <w:lastRenderedPageBreak/>
              <w:t>Significant Incident</w:t>
            </w:r>
          </w:p>
        </w:tc>
        <w:tc>
          <w:tcPr>
            <w:tcW w:w="6634" w:type="dxa"/>
            <w:tcPrChange w:id="2060" w:author="Stuart McLarnon [NESO]" w:date="2025-09-11T10:27:00Z" w16du:dateUtc="2025-09-11T09:27:00Z">
              <w:tcPr>
                <w:tcW w:w="6634" w:type="dxa"/>
              </w:tcPr>
            </w:tcPrChange>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4D563B">
        <w:trPr>
          <w:cantSplit/>
          <w:trPrChange w:id="2061" w:author="Stuart McLarnon [NESO]" w:date="2025-09-11T10:27:00Z" w16du:dateUtc="2025-09-11T09:27:00Z">
            <w:trPr>
              <w:gridBefore w:val="1"/>
              <w:wBefore w:w="221" w:type="dxa"/>
              <w:cantSplit/>
            </w:trPr>
          </w:trPrChange>
        </w:trPr>
        <w:tc>
          <w:tcPr>
            <w:tcW w:w="2884" w:type="dxa"/>
            <w:tcPrChange w:id="2062" w:author="Stuart McLarnon [NESO]" w:date="2025-09-11T10:27:00Z" w16du:dateUtc="2025-09-11T09:27:00Z">
              <w:tcPr>
                <w:tcW w:w="2884" w:type="dxa"/>
              </w:tcPr>
            </w:tcPrChange>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Change w:id="2063" w:author="Stuart McLarnon [NESO]" w:date="2025-09-11T10:27:00Z" w16du:dateUtc="2025-09-11T09:27:00Z">
              <w:tcPr>
                <w:tcW w:w="6634" w:type="dxa"/>
              </w:tcPr>
            </w:tcPrChange>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4D563B">
        <w:trPr>
          <w:cantSplit/>
          <w:trPrChange w:id="2064" w:author="Stuart McLarnon [NESO]" w:date="2025-09-11T10:27:00Z" w16du:dateUtc="2025-09-11T09:27:00Z">
            <w:trPr>
              <w:gridBefore w:val="1"/>
              <w:wBefore w:w="221" w:type="dxa"/>
              <w:cantSplit/>
            </w:trPr>
          </w:trPrChange>
        </w:trPr>
        <w:tc>
          <w:tcPr>
            <w:tcW w:w="2884" w:type="dxa"/>
            <w:tcPrChange w:id="2065" w:author="Stuart McLarnon [NESO]" w:date="2025-09-11T10:27:00Z" w16du:dateUtc="2025-09-11T09:27:00Z">
              <w:tcPr>
                <w:tcW w:w="2884" w:type="dxa"/>
              </w:tcPr>
            </w:tcPrChange>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Change w:id="2066" w:author="Stuart McLarnon [NESO]" w:date="2025-09-11T10:27:00Z" w16du:dateUtc="2025-09-11T09:27:00Z">
              <w:tcPr>
                <w:tcW w:w="6634" w:type="dxa"/>
              </w:tcPr>
            </w:tcPrChange>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4D563B">
        <w:trPr>
          <w:cantSplit/>
          <w:trPrChange w:id="2067" w:author="Stuart McLarnon [NESO]" w:date="2025-09-11T10:27:00Z" w16du:dateUtc="2025-09-11T09:27:00Z">
            <w:trPr>
              <w:gridBefore w:val="1"/>
              <w:wBefore w:w="221" w:type="dxa"/>
              <w:cantSplit/>
            </w:trPr>
          </w:trPrChange>
        </w:trPr>
        <w:tc>
          <w:tcPr>
            <w:tcW w:w="2884" w:type="dxa"/>
            <w:tcPrChange w:id="2068" w:author="Stuart McLarnon [NESO]" w:date="2025-09-11T10:27:00Z" w16du:dateUtc="2025-09-11T09:27:00Z">
              <w:tcPr>
                <w:tcW w:w="2884" w:type="dxa"/>
              </w:tcPr>
            </w:tcPrChange>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Change w:id="2069" w:author="Stuart McLarnon [NESO]" w:date="2025-09-11T10:27:00Z" w16du:dateUtc="2025-09-11T09:27:00Z">
              <w:tcPr>
                <w:tcW w:w="6634" w:type="dxa"/>
              </w:tcPr>
            </w:tcPrChange>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4D563B">
        <w:trPr>
          <w:cantSplit/>
          <w:trPrChange w:id="2070" w:author="Stuart McLarnon [NESO]" w:date="2025-09-11T10:27:00Z" w16du:dateUtc="2025-09-11T09:27:00Z">
            <w:trPr>
              <w:gridBefore w:val="1"/>
              <w:wBefore w:w="221" w:type="dxa"/>
              <w:cantSplit/>
            </w:trPr>
          </w:trPrChange>
        </w:trPr>
        <w:tc>
          <w:tcPr>
            <w:tcW w:w="2884" w:type="dxa"/>
            <w:tcPrChange w:id="2071" w:author="Stuart McLarnon [NESO]" w:date="2025-09-11T10:27:00Z" w16du:dateUtc="2025-09-11T09:27:00Z">
              <w:tcPr>
                <w:tcW w:w="2884" w:type="dxa"/>
              </w:tcPr>
            </w:tcPrChange>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Change w:id="2072" w:author="Stuart McLarnon [NESO]" w:date="2025-09-11T10:27:00Z" w16du:dateUtc="2025-09-11T09:27:00Z">
              <w:tcPr>
                <w:tcW w:w="6634" w:type="dxa"/>
              </w:tcPr>
            </w:tcPrChange>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4D563B">
        <w:trPr>
          <w:cantSplit/>
          <w:trPrChange w:id="2073" w:author="Stuart McLarnon [NESO]" w:date="2025-09-11T10:27:00Z" w16du:dateUtc="2025-09-11T09:27:00Z">
            <w:trPr>
              <w:gridBefore w:val="1"/>
              <w:wBefore w:w="221" w:type="dxa"/>
              <w:cantSplit/>
            </w:trPr>
          </w:trPrChange>
        </w:trPr>
        <w:tc>
          <w:tcPr>
            <w:tcW w:w="2884" w:type="dxa"/>
            <w:tcPrChange w:id="2074" w:author="Stuart McLarnon [NESO]" w:date="2025-09-11T10:27:00Z" w16du:dateUtc="2025-09-11T09:27:00Z">
              <w:tcPr>
                <w:tcW w:w="2884" w:type="dxa"/>
              </w:tcPr>
            </w:tcPrChange>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Change w:id="2075" w:author="Stuart McLarnon [NESO]" w:date="2025-09-11T10:27:00Z" w16du:dateUtc="2025-09-11T09:27:00Z">
              <w:tcPr>
                <w:tcW w:w="6634" w:type="dxa"/>
              </w:tcPr>
            </w:tcPrChange>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4D563B">
        <w:trPr>
          <w:cantSplit/>
          <w:trPrChange w:id="2076" w:author="Stuart McLarnon [NESO]" w:date="2025-09-11T10:27:00Z" w16du:dateUtc="2025-09-11T09:27:00Z">
            <w:trPr>
              <w:gridBefore w:val="1"/>
              <w:wBefore w:w="221" w:type="dxa"/>
              <w:cantSplit/>
            </w:trPr>
          </w:trPrChange>
        </w:trPr>
        <w:tc>
          <w:tcPr>
            <w:tcW w:w="2884" w:type="dxa"/>
            <w:tcPrChange w:id="2077" w:author="Stuart McLarnon [NESO]" w:date="2025-09-11T10:27:00Z" w16du:dateUtc="2025-09-11T09:27:00Z">
              <w:tcPr>
                <w:tcW w:w="2884" w:type="dxa"/>
              </w:tcPr>
            </w:tcPrChange>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Change w:id="2078" w:author="Stuart McLarnon [NESO]" w:date="2025-09-11T10:27:00Z" w16du:dateUtc="2025-09-11T09:27:00Z">
              <w:tcPr>
                <w:tcW w:w="6634" w:type="dxa"/>
              </w:tcPr>
            </w:tcPrChange>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4D563B">
        <w:trPr>
          <w:cantSplit/>
          <w:trPrChange w:id="2079" w:author="Stuart McLarnon [NESO]" w:date="2025-09-11T10:27:00Z" w16du:dateUtc="2025-09-11T09:27:00Z">
            <w:trPr>
              <w:gridBefore w:val="1"/>
              <w:wBefore w:w="221" w:type="dxa"/>
              <w:cantSplit/>
            </w:trPr>
          </w:trPrChange>
        </w:trPr>
        <w:tc>
          <w:tcPr>
            <w:tcW w:w="2884" w:type="dxa"/>
            <w:tcPrChange w:id="2080" w:author="Stuart McLarnon [NESO]" w:date="2025-09-11T10:27:00Z" w16du:dateUtc="2025-09-11T09:27:00Z">
              <w:tcPr>
                <w:tcW w:w="2884" w:type="dxa"/>
              </w:tcPr>
            </w:tcPrChange>
          </w:tcPr>
          <w:p w14:paraId="46B439EE" w14:textId="77777777" w:rsidR="00EB1E5D" w:rsidRPr="007E0B31" w:rsidRDefault="00EB1E5D" w:rsidP="00EB1E5D">
            <w:pPr>
              <w:pStyle w:val="Arial11Bold"/>
              <w:rPr>
                <w:rFonts w:cs="Arial"/>
              </w:rPr>
            </w:pPr>
            <w:r w:rsidRPr="007E0B31">
              <w:rPr>
                <w:rFonts w:cs="Arial"/>
              </w:rPr>
              <w:t>Slope</w:t>
            </w:r>
          </w:p>
        </w:tc>
        <w:tc>
          <w:tcPr>
            <w:tcW w:w="6634" w:type="dxa"/>
            <w:tcPrChange w:id="2081" w:author="Stuart McLarnon [NESO]" w:date="2025-09-11T10:27:00Z" w16du:dateUtc="2025-09-11T09:27:00Z">
              <w:tcPr>
                <w:tcW w:w="6634" w:type="dxa"/>
              </w:tcPr>
            </w:tcPrChange>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4D563B">
        <w:trPr>
          <w:cantSplit/>
          <w:trPrChange w:id="2082" w:author="Stuart McLarnon [NESO]" w:date="2025-09-11T10:27:00Z" w16du:dateUtc="2025-09-11T09:27:00Z">
            <w:trPr>
              <w:gridBefore w:val="1"/>
              <w:wBefore w:w="221" w:type="dxa"/>
              <w:cantSplit/>
            </w:trPr>
          </w:trPrChange>
        </w:trPr>
        <w:tc>
          <w:tcPr>
            <w:tcW w:w="2884" w:type="dxa"/>
            <w:tcPrChange w:id="2083" w:author="Stuart McLarnon [NESO]" w:date="2025-09-11T10:27:00Z" w16du:dateUtc="2025-09-11T09:27:00Z">
              <w:tcPr>
                <w:tcW w:w="2884" w:type="dxa"/>
              </w:tcPr>
            </w:tcPrChange>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Change w:id="2084" w:author="Stuart McLarnon [NESO]" w:date="2025-09-11T10:27:00Z" w16du:dateUtc="2025-09-11T09:27:00Z">
              <w:tcPr>
                <w:tcW w:w="6634" w:type="dxa"/>
              </w:tcPr>
            </w:tcPrChange>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4D563B">
        <w:trPr>
          <w:cantSplit/>
          <w:trPrChange w:id="2085" w:author="Stuart McLarnon [NESO]" w:date="2025-09-11T10:27:00Z" w16du:dateUtc="2025-09-11T09:27:00Z">
            <w:trPr>
              <w:gridBefore w:val="1"/>
              <w:wBefore w:w="221" w:type="dxa"/>
              <w:cantSplit/>
            </w:trPr>
          </w:trPrChange>
        </w:trPr>
        <w:tc>
          <w:tcPr>
            <w:tcW w:w="2884" w:type="dxa"/>
            <w:tcPrChange w:id="2086" w:author="Stuart McLarnon [NESO]" w:date="2025-09-11T10:27:00Z" w16du:dateUtc="2025-09-11T09:27:00Z">
              <w:tcPr>
                <w:tcW w:w="2884" w:type="dxa"/>
              </w:tcPr>
            </w:tcPrChange>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Change w:id="2087" w:author="Stuart McLarnon [NESO]" w:date="2025-09-11T10:27:00Z" w16du:dateUtc="2025-09-11T09:27:00Z">
              <w:tcPr>
                <w:tcW w:w="6634" w:type="dxa"/>
              </w:tcPr>
            </w:tcPrChange>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D563B" w:rsidRPr="00540AC8" w14:paraId="5B1EC264" w14:textId="77777777" w:rsidTr="004D563B">
        <w:trPr>
          <w:cantSplit/>
          <w:ins w:id="2088" w:author="Stuart McLarnon [NESO]" w:date="2025-09-11T10:26:00Z" w16du:dateUtc="2025-09-11T09:26:00Z"/>
          <w:trPrChange w:id="2089" w:author="Stuart McLarnon [NESO]" w:date="2025-09-11T10:27:00Z" w16du:dateUtc="2025-09-11T09:27:00Z">
            <w:trPr>
              <w:cantSplit/>
            </w:trPr>
          </w:trPrChange>
        </w:trPr>
        <w:tc>
          <w:tcPr>
            <w:tcW w:w="2884" w:type="dxa"/>
            <w:tcPrChange w:id="2090" w:author="Stuart McLarnon [NESO]" w:date="2025-09-11T10:27:00Z" w16du:dateUtc="2025-09-11T09:27:00Z">
              <w:tcPr>
                <w:tcW w:w="3105" w:type="dxa"/>
                <w:gridSpan w:val="2"/>
              </w:tcPr>
            </w:tcPrChange>
          </w:tcPr>
          <w:p w14:paraId="08A5BC75" w14:textId="77777777" w:rsidR="004D563B" w:rsidRPr="00090C5D" w:rsidRDefault="004D563B" w:rsidP="00616B5F">
            <w:pPr>
              <w:pStyle w:val="Arial11Bold"/>
              <w:rPr>
                <w:ins w:id="2091" w:author="Stuart McLarnon [NESO]" w:date="2025-09-11T10:26:00Z" w16du:dateUtc="2025-09-11T09:26:00Z"/>
                <w:bCs/>
              </w:rPr>
            </w:pPr>
            <w:ins w:id="2092" w:author="Stuart McLarnon [NESO]" w:date="2025-09-11T10:26:00Z" w16du:dateUtc="2025-09-11T09:26:00Z">
              <w:r>
                <w:rPr>
                  <w:bCs/>
                </w:rPr>
                <w:t>Space Weather Advisory Statement</w:t>
              </w:r>
            </w:ins>
          </w:p>
        </w:tc>
        <w:tc>
          <w:tcPr>
            <w:tcW w:w="6634" w:type="dxa"/>
            <w:tcPrChange w:id="2093" w:author="Stuart McLarnon [NESO]" w:date="2025-09-11T10:27:00Z" w16du:dateUtc="2025-09-11T09:27:00Z">
              <w:tcPr>
                <w:tcW w:w="6634" w:type="dxa"/>
              </w:tcPr>
            </w:tcPrChange>
          </w:tcPr>
          <w:p w14:paraId="593B8308" w14:textId="77777777" w:rsidR="004D563B" w:rsidRPr="00540AC8" w:rsidRDefault="004D563B" w:rsidP="00616B5F">
            <w:pPr>
              <w:pStyle w:val="TableArial11"/>
              <w:ind w:left="15" w:hanging="15"/>
              <w:rPr>
                <w:ins w:id="2094" w:author="Stuart McLarnon [NESO]" w:date="2025-09-11T10:26:00Z" w16du:dateUtc="2025-09-11T09:26:00Z"/>
              </w:rPr>
            </w:pPr>
            <w:ins w:id="2095" w:author="Stuart McLarnon [NESO]" w:date="2025-09-11T10:26:00Z" w16du:dateUtc="2025-09-11T09:26:00Z">
              <w:r w:rsidRPr="00462B86">
                <w:t xml:space="preserve">A statement issued by </w:t>
              </w:r>
              <w:r w:rsidRPr="00462B86">
                <w:rPr>
                  <w:b/>
                  <w:bCs/>
                </w:rPr>
                <w:t xml:space="preserve">The Company </w:t>
              </w:r>
              <w:r w:rsidRPr="00462B86">
                <w:t>to advise of a space weather related matter for information and further consideration.</w:t>
              </w:r>
            </w:ins>
          </w:p>
        </w:tc>
      </w:tr>
      <w:tr w:rsidR="004D563B" w:rsidRPr="00540AC8" w14:paraId="3D0CC943" w14:textId="77777777" w:rsidTr="004D563B">
        <w:trPr>
          <w:cantSplit/>
          <w:ins w:id="2096" w:author="Stuart McLarnon [NESO]" w:date="2025-09-11T10:26:00Z" w16du:dateUtc="2025-09-11T09:26:00Z"/>
          <w:trPrChange w:id="2097" w:author="Stuart McLarnon [NESO]" w:date="2025-09-11T10:27:00Z" w16du:dateUtc="2025-09-11T09:27:00Z">
            <w:trPr>
              <w:cantSplit/>
            </w:trPr>
          </w:trPrChange>
        </w:trPr>
        <w:tc>
          <w:tcPr>
            <w:tcW w:w="2884" w:type="dxa"/>
            <w:tcPrChange w:id="2098" w:author="Stuart McLarnon [NESO]" w:date="2025-09-11T10:27:00Z" w16du:dateUtc="2025-09-11T09:27:00Z">
              <w:tcPr>
                <w:tcW w:w="3105" w:type="dxa"/>
                <w:gridSpan w:val="2"/>
              </w:tcPr>
            </w:tcPrChange>
          </w:tcPr>
          <w:p w14:paraId="4614532A" w14:textId="77777777" w:rsidR="004D563B" w:rsidRPr="00090C5D" w:rsidRDefault="004D563B" w:rsidP="00616B5F">
            <w:pPr>
              <w:pStyle w:val="Arial11Bold"/>
              <w:rPr>
                <w:ins w:id="2099" w:author="Stuart McLarnon [NESO]" w:date="2025-09-11T10:26:00Z" w16du:dateUtc="2025-09-11T09:26:00Z"/>
                <w:bCs/>
              </w:rPr>
            </w:pPr>
            <w:ins w:id="2100" w:author="Stuart McLarnon [NESO]" w:date="2025-09-11T10:26:00Z" w16du:dateUtc="2025-09-11T09:26:00Z">
              <w:r>
                <w:rPr>
                  <w:rFonts w:cs="Arial"/>
                  <w:bCs/>
                </w:rPr>
                <w:t>Space Weather Cancellation Notification</w:t>
              </w:r>
            </w:ins>
          </w:p>
        </w:tc>
        <w:tc>
          <w:tcPr>
            <w:tcW w:w="6634" w:type="dxa"/>
            <w:tcPrChange w:id="2101" w:author="Stuart McLarnon [NESO]" w:date="2025-09-11T10:27:00Z" w16du:dateUtc="2025-09-11T09:27:00Z">
              <w:tcPr>
                <w:tcW w:w="6634" w:type="dxa"/>
              </w:tcPr>
            </w:tcPrChange>
          </w:tcPr>
          <w:p w14:paraId="14C74E1F" w14:textId="77777777" w:rsidR="004D563B" w:rsidRPr="00540AC8" w:rsidRDefault="004D563B" w:rsidP="00616B5F">
            <w:pPr>
              <w:pStyle w:val="TableArial11"/>
              <w:ind w:left="15" w:hanging="15"/>
              <w:rPr>
                <w:ins w:id="2102" w:author="Stuart McLarnon [NESO]" w:date="2025-09-11T10:26:00Z" w16du:dateUtc="2025-09-11T09:26:00Z"/>
              </w:rPr>
            </w:pPr>
            <w:ins w:id="2103" w:author="Stuart McLarnon [NESO]" w:date="2025-09-11T10:26:00Z" w16du:dateUtc="2025-09-11T09:26:00Z">
              <w:r>
                <w:t xml:space="preserve">A notification issued by </w:t>
              </w:r>
              <w:r w:rsidRPr="744CE868">
                <w:rPr>
                  <w:b/>
                  <w:bCs/>
                </w:rPr>
                <w:t>The Company</w:t>
              </w:r>
              <w:r>
                <w:t xml:space="preserve"> following Met Office guidance signalling that a space weather situation has concluded.</w:t>
              </w:r>
            </w:ins>
          </w:p>
        </w:tc>
      </w:tr>
      <w:tr w:rsidR="004D563B" w:rsidRPr="00540AC8" w14:paraId="613E3512" w14:textId="77777777" w:rsidTr="004D563B">
        <w:trPr>
          <w:cantSplit/>
          <w:ins w:id="2104" w:author="Stuart McLarnon [NESO]" w:date="2025-09-11T10:26:00Z" w16du:dateUtc="2025-09-11T09:26:00Z"/>
          <w:trPrChange w:id="2105" w:author="Stuart McLarnon [NESO]" w:date="2025-09-11T10:27:00Z" w16du:dateUtc="2025-09-11T09:27:00Z">
            <w:trPr>
              <w:cantSplit/>
            </w:trPr>
          </w:trPrChange>
        </w:trPr>
        <w:tc>
          <w:tcPr>
            <w:tcW w:w="2884" w:type="dxa"/>
            <w:tcPrChange w:id="2106" w:author="Stuart McLarnon [NESO]" w:date="2025-09-11T10:27:00Z" w16du:dateUtc="2025-09-11T09:27:00Z">
              <w:tcPr>
                <w:tcW w:w="3105" w:type="dxa"/>
                <w:gridSpan w:val="2"/>
              </w:tcPr>
            </w:tcPrChange>
          </w:tcPr>
          <w:p w14:paraId="2E91EC8D" w14:textId="77777777" w:rsidR="004D563B" w:rsidRPr="00090C5D" w:rsidRDefault="004D563B" w:rsidP="00616B5F">
            <w:pPr>
              <w:pStyle w:val="Arial11Bold"/>
              <w:rPr>
                <w:ins w:id="2107" w:author="Stuart McLarnon [NESO]" w:date="2025-09-11T10:26:00Z" w16du:dateUtc="2025-09-11T09:26:00Z"/>
                <w:bCs/>
              </w:rPr>
            </w:pPr>
            <w:ins w:id="2108" w:author="Stuart McLarnon [NESO]" w:date="2025-09-11T10:26:00Z" w16du:dateUtc="2025-09-11T09:26:00Z">
              <w:r w:rsidRPr="00B550B5">
                <w:rPr>
                  <w:rFonts w:cs="Arial"/>
                  <w:bCs/>
                </w:rPr>
                <w:t>Space Weather Cessation Notification</w:t>
              </w:r>
            </w:ins>
          </w:p>
        </w:tc>
        <w:tc>
          <w:tcPr>
            <w:tcW w:w="6634" w:type="dxa"/>
            <w:tcPrChange w:id="2109" w:author="Stuart McLarnon [NESO]" w:date="2025-09-11T10:27:00Z" w16du:dateUtc="2025-09-11T09:27:00Z">
              <w:tcPr>
                <w:tcW w:w="6634" w:type="dxa"/>
              </w:tcPr>
            </w:tcPrChange>
          </w:tcPr>
          <w:p w14:paraId="2F2CB591" w14:textId="77777777" w:rsidR="004D563B" w:rsidRPr="00540AC8" w:rsidRDefault="004D563B" w:rsidP="00616B5F">
            <w:pPr>
              <w:pStyle w:val="TableArial11"/>
              <w:ind w:left="15" w:hanging="15"/>
              <w:rPr>
                <w:ins w:id="2110" w:author="Stuart McLarnon [NESO]" w:date="2025-09-11T10:26:00Z" w16du:dateUtc="2025-09-11T09:26:00Z"/>
              </w:rPr>
            </w:pPr>
            <w:ins w:id="2111" w:author="Stuart McLarnon [NESO]" w:date="2025-09-11T10:26:00Z" w16du:dateUtc="2025-09-11T09:26:00Z">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ins>
          </w:p>
        </w:tc>
      </w:tr>
      <w:tr w:rsidR="004D563B" w:rsidRPr="00540AC8" w14:paraId="06EC5F62" w14:textId="77777777" w:rsidTr="004D563B">
        <w:trPr>
          <w:cantSplit/>
          <w:ins w:id="2112" w:author="Stuart McLarnon [NESO]" w:date="2025-09-11T10:26:00Z" w16du:dateUtc="2025-09-11T09:26:00Z"/>
          <w:trPrChange w:id="2113" w:author="Stuart McLarnon [NESO]" w:date="2025-09-11T10:27:00Z" w16du:dateUtc="2025-09-11T09:27:00Z">
            <w:trPr>
              <w:cantSplit/>
            </w:trPr>
          </w:trPrChange>
        </w:trPr>
        <w:tc>
          <w:tcPr>
            <w:tcW w:w="2884" w:type="dxa"/>
            <w:tcPrChange w:id="2114" w:author="Stuart McLarnon [NESO]" w:date="2025-09-11T10:27:00Z" w16du:dateUtc="2025-09-11T09:27:00Z">
              <w:tcPr>
                <w:tcW w:w="3105" w:type="dxa"/>
                <w:gridSpan w:val="2"/>
              </w:tcPr>
            </w:tcPrChange>
          </w:tcPr>
          <w:p w14:paraId="2A86D2A0" w14:textId="77777777" w:rsidR="004D563B" w:rsidRPr="00090C5D" w:rsidRDefault="004D563B" w:rsidP="00616B5F">
            <w:pPr>
              <w:pStyle w:val="Arial11Bold"/>
              <w:rPr>
                <w:ins w:id="2115" w:author="Stuart McLarnon [NESO]" w:date="2025-09-11T10:26:00Z" w16du:dateUtc="2025-09-11T09:26:00Z"/>
                <w:bCs/>
              </w:rPr>
            </w:pPr>
            <w:ins w:id="2116" w:author="Stuart McLarnon [NESO]" w:date="2025-09-11T10:26:00Z" w16du:dateUtc="2025-09-11T09:26:00Z">
              <w:r w:rsidRPr="00B550B5">
                <w:rPr>
                  <w:rFonts w:cs="Arial"/>
                  <w:bCs/>
                </w:rPr>
                <w:t xml:space="preserve">Space Weather </w:t>
              </w:r>
              <w:r>
                <w:rPr>
                  <w:rFonts w:cs="Arial"/>
                  <w:bCs/>
                </w:rPr>
                <w:t>Experienced</w:t>
              </w:r>
              <w:r w:rsidRPr="00B550B5">
                <w:rPr>
                  <w:rFonts w:cs="Arial"/>
                  <w:bCs/>
                </w:rPr>
                <w:t xml:space="preserve"> Notification</w:t>
              </w:r>
            </w:ins>
          </w:p>
        </w:tc>
        <w:tc>
          <w:tcPr>
            <w:tcW w:w="6634" w:type="dxa"/>
            <w:tcPrChange w:id="2117" w:author="Stuart McLarnon [NESO]" w:date="2025-09-11T10:27:00Z" w16du:dateUtc="2025-09-11T09:27:00Z">
              <w:tcPr>
                <w:tcW w:w="6634" w:type="dxa"/>
              </w:tcPr>
            </w:tcPrChange>
          </w:tcPr>
          <w:p w14:paraId="114B0ADC" w14:textId="77777777" w:rsidR="004D563B" w:rsidRPr="00540AC8" w:rsidRDefault="004D563B" w:rsidP="00616B5F">
            <w:pPr>
              <w:pStyle w:val="TableArial11"/>
              <w:ind w:left="15" w:hanging="15"/>
              <w:rPr>
                <w:ins w:id="2118" w:author="Stuart McLarnon [NESO]" w:date="2025-09-11T10:26:00Z" w16du:dateUtc="2025-09-11T09:26:00Z"/>
              </w:rPr>
            </w:pPr>
            <w:ins w:id="2119" w:author="Stuart McLarnon [NESO]" w:date="2025-09-11T10:26:00Z" w16du:dateUtc="2025-09-11T09:26:00Z">
              <w:r w:rsidRPr="00462B86">
                <w:t xml:space="preserve">A notification issued by </w:t>
              </w:r>
              <w:r w:rsidRPr="00462B86">
                <w:rPr>
                  <w:b/>
                  <w:bCs/>
                </w:rPr>
                <w:t xml:space="preserve">The Company </w:t>
              </w:r>
              <w:r>
                <w:t>following Met Office 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ins>
          </w:p>
        </w:tc>
      </w:tr>
      <w:tr w:rsidR="004D563B" w:rsidRPr="00540AC8" w14:paraId="3FDF9F42" w14:textId="77777777" w:rsidTr="004D563B">
        <w:trPr>
          <w:cantSplit/>
          <w:ins w:id="2120" w:author="Stuart McLarnon [NESO]" w:date="2025-09-11T10:26:00Z" w16du:dateUtc="2025-09-11T09:26:00Z"/>
          <w:trPrChange w:id="2121" w:author="Stuart McLarnon [NESO]" w:date="2025-09-11T10:27:00Z" w16du:dateUtc="2025-09-11T09:27:00Z">
            <w:trPr>
              <w:cantSplit/>
            </w:trPr>
          </w:trPrChange>
        </w:trPr>
        <w:tc>
          <w:tcPr>
            <w:tcW w:w="2884" w:type="dxa"/>
            <w:tcPrChange w:id="2122" w:author="Stuart McLarnon [NESO]" w:date="2025-09-11T10:27:00Z" w16du:dateUtc="2025-09-11T09:27:00Z">
              <w:tcPr>
                <w:tcW w:w="3105" w:type="dxa"/>
                <w:gridSpan w:val="2"/>
              </w:tcPr>
            </w:tcPrChange>
          </w:tcPr>
          <w:p w14:paraId="3513F4B0" w14:textId="77777777" w:rsidR="004D563B" w:rsidRPr="00090C5D" w:rsidRDefault="004D563B" w:rsidP="00616B5F">
            <w:pPr>
              <w:pStyle w:val="Arial11Bold"/>
              <w:rPr>
                <w:ins w:id="2123" w:author="Stuart McLarnon [NESO]" w:date="2025-09-11T10:26:00Z" w16du:dateUtc="2025-09-11T09:26:00Z"/>
                <w:bCs/>
              </w:rPr>
            </w:pPr>
            <w:ins w:id="2124" w:author="Stuart McLarnon [NESO]" w:date="2025-09-11T10:26:00Z" w16du:dateUtc="2025-09-11T09:26:00Z">
              <w:r w:rsidRPr="00EC334A">
                <w:rPr>
                  <w:bCs/>
                </w:rPr>
                <w:lastRenderedPageBreak/>
                <w:t xml:space="preserve">Space Weather </w:t>
              </w:r>
              <w:r>
                <w:rPr>
                  <w:bCs/>
                </w:rPr>
                <w:t>Imminent</w:t>
              </w:r>
              <w:r w:rsidRPr="00EC334A">
                <w:rPr>
                  <w:bCs/>
                </w:rPr>
                <w:t xml:space="preserve"> Notification</w:t>
              </w:r>
            </w:ins>
          </w:p>
        </w:tc>
        <w:tc>
          <w:tcPr>
            <w:tcW w:w="6634" w:type="dxa"/>
            <w:tcPrChange w:id="2125" w:author="Stuart McLarnon [NESO]" w:date="2025-09-11T10:27:00Z" w16du:dateUtc="2025-09-11T09:27:00Z">
              <w:tcPr>
                <w:tcW w:w="6634" w:type="dxa"/>
              </w:tcPr>
            </w:tcPrChange>
          </w:tcPr>
          <w:p w14:paraId="599EE5B8" w14:textId="77777777" w:rsidR="004D563B" w:rsidRPr="00540AC8" w:rsidRDefault="004D563B" w:rsidP="00616B5F">
            <w:pPr>
              <w:pStyle w:val="TableArial11"/>
              <w:ind w:left="15" w:hanging="15"/>
              <w:rPr>
                <w:ins w:id="2126" w:author="Stuart McLarnon [NESO]" w:date="2025-09-11T10:26:00Z" w16du:dateUtc="2025-09-11T09:26:00Z"/>
              </w:rPr>
            </w:pPr>
            <w:ins w:id="2127" w:author="Stuart McLarnon [NESO]" w:date="2025-09-11T10:26:00Z" w16du:dateUtc="2025-09-11T09:26:00Z">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(by </w:t>
              </w:r>
              <w:r w:rsidRPr="00462B86">
                <w:rPr>
                  <w:b/>
                  <w:bCs/>
                </w:rPr>
                <w:t>The Company</w:t>
              </w:r>
              <w:r w:rsidRPr="00462B86">
                <w:t xml:space="preserve">) </w:t>
              </w:r>
              <w:r>
                <w:t>20</w:t>
              </w:r>
              <w:r w:rsidRPr="00462B86">
                <w:t xml:space="preserve"> to </w:t>
              </w:r>
              <w:r>
                <w:t>60</w:t>
              </w:r>
              <w:r w:rsidRPr="00462B86">
                <w:t xml:space="preserve"> minutes ahead of a space weather event being forecast to impact the </w:t>
              </w:r>
              <w:r w:rsidRPr="00462B86">
                <w:rPr>
                  <w:b/>
                  <w:bCs/>
                </w:rPr>
                <w:t>NETS</w:t>
              </w:r>
              <w:r w:rsidRPr="00462B86">
                <w:t>.</w:t>
              </w:r>
            </w:ins>
          </w:p>
        </w:tc>
      </w:tr>
      <w:tr w:rsidR="004D563B" w:rsidRPr="00540AC8" w14:paraId="393B9C47" w14:textId="77777777" w:rsidTr="004D563B">
        <w:trPr>
          <w:cantSplit/>
          <w:ins w:id="2128" w:author="Stuart McLarnon [NESO]" w:date="2025-09-11T10:26:00Z" w16du:dateUtc="2025-09-11T09:26:00Z"/>
          <w:trPrChange w:id="2129" w:author="Stuart McLarnon [NESO]" w:date="2025-09-11T10:27:00Z" w16du:dateUtc="2025-09-11T09:27:00Z">
            <w:trPr>
              <w:cantSplit/>
            </w:trPr>
          </w:trPrChange>
        </w:trPr>
        <w:tc>
          <w:tcPr>
            <w:tcW w:w="2884" w:type="dxa"/>
            <w:tcPrChange w:id="2130" w:author="Stuart McLarnon [NESO]" w:date="2025-09-11T10:27:00Z" w16du:dateUtc="2025-09-11T09:27:00Z">
              <w:tcPr>
                <w:tcW w:w="3105" w:type="dxa"/>
                <w:gridSpan w:val="2"/>
              </w:tcPr>
            </w:tcPrChange>
          </w:tcPr>
          <w:p w14:paraId="00ED7189" w14:textId="77777777" w:rsidR="004D563B" w:rsidRPr="00090C5D" w:rsidRDefault="004D563B" w:rsidP="00616B5F">
            <w:pPr>
              <w:pStyle w:val="Arial11Bold"/>
              <w:rPr>
                <w:ins w:id="2131" w:author="Stuart McLarnon [NESO]" w:date="2025-09-11T10:26:00Z" w16du:dateUtc="2025-09-11T09:26:00Z"/>
                <w:bCs/>
              </w:rPr>
            </w:pPr>
            <w:ins w:id="2132" w:author="Stuart McLarnon [NESO]" w:date="2025-09-11T10:26:00Z" w16du:dateUtc="2025-09-11T09:26:00Z">
              <w:r w:rsidRPr="008B75E4">
                <w:rPr>
                  <w:rFonts w:cs="Arial"/>
                  <w:bCs/>
                </w:rPr>
                <w:t>Space Weather Outcome Statement</w:t>
              </w:r>
            </w:ins>
          </w:p>
        </w:tc>
        <w:tc>
          <w:tcPr>
            <w:tcW w:w="6634" w:type="dxa"/>
            <w:tcPrChange w:id="2133" w:author="Stuart McLarnon [NESO]" w:date="2025-09-11T10:27:00Z" w16du:dateUtc="2025-09-11T09:27:00Z">
              <w:tcPr>
                <w:tcW w:w="6634" w:type="dxa"/>
              </w:tcPr>
            </w:tcPrChange>
          </w:tcPr>
          <w:p w14:paraId="30293DFB" w14:textId="77777777" w:rsidR="004D563B" w:rsidRPr="00540AC8" w:rsidRDefault="004D563B" w:rsidP="00616B5F">
            <w:pPr>
              <w:pStyle w:val="TableArial11"/>
              <w:ind w:left="15" w:hanging="15"/>
              <w:rPr>
                <w:ins w:id="2134" w:author="Stuart McLarnon [NESO]" w:date="2025-09-11T10:26:00Z" w16du:dateUtc="2025-09-11T09:26:00Z"/>
              </w:rPr>
            </w:pPr>
            <w:ins w:id="2135" w:author="Stuart McLarnon [NESO]" w:date="2025-09-11T10:26:00Z" w16du:dateUtc="2025-09-11T09:26:00Z">
              <w:r w:rsidRPr="005165D2">
                <w:t xml:space="preserve">A statement that is issued by the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r>
                <w:t xml:space="preserve"> or </w:t>
              </w:r>
              <w:r>
                <w:rPr>
                  <w:b/>
                  <w:bCs/>
                </w:rPr>
                <w:t>Apparatus</w:t>
              </w:r>
              <w:r w:rsidRPr="005165D2">
                <w:t xml:space="preserve"> ha</w:t>
              </w:r>
              <w:r>
                <w:t>s</w:t>
              </w:r>
              <w:r w:rsidRPr="005165D2">
                <w:t xml:space="preserve"> seen or experienced impacts that they believe, at the time, are or may</w:t>
              </w:r>
              <w:r>
                <w:t xml:space="preserve"> </w:t>
              </w:r>
              <w:r w:rsidRPr="005165D2">
                <w:t>be of a nature consistent with a space weather event.</w:t>
              </w:r>
            </w:ins>
          </w:p>
        </w:tc>
      </w:tr>
      <w:tr w:rsidR="004D563B" w:rsidRPr="00540AC8" w14:paraId="309D6FDD" w14:textId="77777777" w:rsidTr="004D563B">
        <w:trPr>
          <w:cantSplit/>
          <w:ins w:id="2136" w:author="Stuart McLarnon [NESO]" w:date="2025-09-11T10:26:00Z" w16du:dateUtc="2025-09-11T09:26:00Z"/>
          <w:trPrChange w:id="2137" w:author="Stuart McLarnon [NESO]" w:date="2025-09-11T10:27:00Z" w16du:dateUtc="2025-09-11T09:27:00Z">
            <w:trPr>
              <w:cantSplit/>
            </w:trPr>
          </w:trPrChange>
        </w:trPr>
        <w:tc>
          <w:tcPr>
            <w:tcW w:w="2884" w:type="dxa"/>
            <w:tcPrChange w:id="2138" w:author="Stuart McLarnon [NESO]" w:date="2025-09-11T10:27:00Z" w16du:dateUtc="2025-09-11T09:27:00Z">
              <w:tcPr>
                <w:tcW w:w="3105" w:type="dxa"/>
                <w:gridSpan w:val="2"/>
              </w:tcPr>
            </w:tcPrChange>
          </w:tcPr>
          <w:p w14:paraId="3EE729D2" w14:textId="77777777" w:rsidR="004D563B" w:rsidRPr="00090C5D" w:rsidRDefault="004D563B" w:rsidP="00616B5F">
            <w:pPr>
              <w:pStyle w:val="Arial11Bold"/>
              <w:rPr>
                <w:ins w:id="2139" w:author="Stuart McLarnon [NESO]" w:date="2025-09-11T10:26:00Z" w16du:dateUtc="2025-09-11T09:26:00Z"/>
                <w:bCs/>
              </w:rPr>
            </w:pPr>
            <w:ins w:id="2140" w:author="Stuart McLarnon [NESO]" w:date="2025-09-11T10:26:00Z" w16du:dateUtc="2025-09-11T09:26:00Z">
              <w:r w:rsidRPr="0DEE1E6E">
                <w:rPr>
                  <w:rFonts w:cs="Arial"/>
                </w:rPr>
                <w:t>Space Weather Output Usable</w:t>
              </w:r>
              <w:r>
                <w:rPr>
                  <w:rFonts w:cs="Arial"/>
                </w:rPr>
                <w:t xml:space="preserve"> </w:t>
              </w:r>
              <w:r w:rsidRPr="0DEE1E6E">
                <w:rPr>
                  <w:rFonts w:cs="Arial"/>
                </w:rPr>
                <w:t>Declaration</w:t>
              </w:r>
            </w:ins>
          </w:p>
        </w:tc>
        <w:tc>
          <w:tcPr>
            <w:tcW w:w="6634" w:type="dxa"/>
            <w:tcPrChange w:id="2141" w:author="Stuart McLarnon [NESO]" w:date="2025-09-11T10:27:00Z" w16du:dateUtc="2025-09-11T09:27:00Z">
              <w:tcPr>
                <w:tcW w:w="6634" w:type="dxa"/>
              </w:tcPr>
            </w:tcPrChange>
          </w:tcPr>
          <w:p w14:paraId="453C2D2A" w14:textId="77777777" w:rsidR="004D563B" w:rsidRPr="00540AC8" w:rsidRDefault="004D563B" w:rsidP="00616B5F">
            <w:pPr>
              <w:pStyle w:val="TableArial11"/>
              <w:ind w:left="15" w:hanging="15"/>
              <w:rPr>
                <w:ins w:id="2142" w:author="Stuart McLarnon [NESO]" w:date="2025-09-11T10:26:00Z" w16du:dateUtc="2025-09-11T09:26:00Z"/>
              </w:rPr>
            </w:pPr>
            <w:ins w:id="2143" w:author="Stuart McLarnon [NESO]" w:date="2025-09-11T10:26:00Z" w16du:dateUtc="2025-09-11T09:26:00Z">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ins>
          </w:p>
        </w:tc>
      </w:tr>
      <w:tr w:rsidR="004D563B" w:rsidRPr="00540AC8" w14:paraId="7BBBB38F" w14:textId="77777777" w:rsidTr="004D563B">
        <w:trPr>
          <w:cantSplit/>
          <w:ins w:id="2144" w:author="Stuart McLarnon [NESO]" w:date="2025-09-11T10:26:00Z" w16du:dateUtc="2025-09-11T09:26:00Z"/>
          <w:trPrChange w:id="2145" w:author="Stuart McLarnon [NESO]" w:date="2025-09-11T10:27:00Z" w16du:dateUtc="2025-09-11T09:27:00Z">
            <w:trPr>
              <w:cantSplit/>
            </w:trPr>
          </w:trPrChange>
        </w:trPr>
        <w:tc>
          <w:tcPr>
            <w:tcW w:w="2884" w:type="dxa"/>
            <w:tcPrChange w:id="2146" w:author="Stuart McLarnon [NESO]" w:date="2025-09-11T10:27:00Z" w16du:dateUtc="2025-09-11T09:27:00Z">
              <w:tcPr>
                <w:tcW w:w="3105" w:type="dxa"/>
                <w:gridSpan w:val="2"/>
              </w:tcPr>
            </w:tcPrChange>
          </w:tcPr>
          <w:p w14:paraId="22D92F54" w14:textId="77777777" w:rsidR="004D563B" w:rsidRPr="00090C5D" w:rsidRDefault="004D563B" w:rsidP="00616B5F">
            <w:pPr>
              <w:pStyle w:val="Arial11Bold"/>
              <w:rPr>
                <w:ins w:id="2147" w:author="Stuart McLarnon [NESO]" w:date="2025-09-11T10:26:00Z" w16du:dateUtc="2025-09-11T09:26:00Z"/>
                <w:bCs/>
              </w:rPr>
            </w:pPr>
            <w:ins w:id="2148" w:author="Stuart McLarnon [NESO]" w:date="2025-09-11T10:26:00Z" w16du:dateUtc="2025-09-11T09:26:00Z">
              <w:r w:rsidRPr="00090C5D">
                <w:rPr>
                  <w:bCs/>
                </w:rPr>
                <w:t>Space Weather Prepare Notification</w:t>
              </w:r>
            </w:ins>
          </w:p>
        </w:tc>
        <w:tc>
          <w:tcPr>
            <w:tcW w:w="6634" w:type="dxa"/>
            <w:tcPrChange w:id="2149" w:author="Stuart McLarnon [NESO]" w:date="2025-09-11T10:27:00Z" w16du:dateUtc="2025-09-11T09:27:00Z">
              <w:tcPr>
                <w:tcW w:w="6634" w:type="dxa"/>
              </w:tcPr>
            </w:tcPrChange>
          </w:tcPr>
          <w:p w14:paraId="00F96C48" w14:textId="77777777" w:rsidR="004D563B" w:rsidRPr="00540AC8" w:rsidRDefault="004D563B" w:rsidP="00616B5F">
            <w:pPr>
              <w:pStyle w:val="TableArial11"/>
              <w:ind w:left="15" w:hanging="15"/>
              <w:rPr>
                <w:ins w:id="2150" w:author="Stuart McLarnon [NESO]" w:date="2025-09-11T10:26:00Z" w16du:dateUtc="2025-09-11T09:26:00Z"/>
              </w:rPr>
            </w:pPr>
            <w:ins w:id="2151" w:author="Stuart McLarnon [NESO]" w:date="2025-09-11T10:26:00Z" w16du:dateUtc="2025-09-11T09:26:00Z">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ins>
          </w:p>
        </w:tc>
      </w:tr>
      <w:tr w:rsidR="00EB1E5D" w:rsidRPr="007E0B31" w14:paraId="7573FBB9" w14:textId="77777777" w:rsidTr="004D563B">
        <w:trPr>
          <w:cantSplit/>
          <w:trPrChange w:id="2152" w:author="Stuart McLarnon [NESO]" w:date="2025-09-11T10:27:00Z" w16du:dateUtc="2025-09-11T09:27:00Z">
            <w:trPr>
              <w:gridBefore w:val="1"/>
              <w:wBefore w:w="221" w:type="dxa"/>
              <w:cantSplit/>
            </w:trPr>
          </w:trPrChange>
        </w:trPr>
        <w:tc>
          <w:tcPr>
            <w:tcW w:w="2884" w:type="dxa"/>
            <w:tcPrChange w:id="2153" w:author="Stuart McLarnon [NESO]" w:date="2025-09-11T10:27:00Z" w16du:dateUtc="2025-09-11T09:27:00Z">
              <w:tcPr>
                <w:tcW w:w="2884" w:type="dxa"/>
              </w:tcPr>
            </w:tcPrChange>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Change w:id="2154" w:author="Stuart McLarnon [NESO]" w:date="2025-09-11T10:27:00Z" w16du:dateUtc="2025-09-11T09:27:00Z">
              <w:tcPr>
                <w:tcW w:w="6634" w:type="dxa"/>
              </w:tcPr>
            </w:tcPrChange>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4D563B">
        <w:trPr>
          <w:cantSplit/>
          <w:trPrChange w:id="2155" w:author="Stuart McLarnon [NESO]" w:date="2025-09-11T10:27:00Z" w16du:dateUtc="2025-09-11T09:27:00Z">
            <w:trPr>
              <w:gridBefore w:val="1"/>
              <w:wBefore w:w="221" w:type="dxa"/>
              <w:cantSplit/>
            </w:trPr>
          </w:trPrChange>
        </w:trPr>
        <w:tc>
          <w:tcPr>
            <w:tcW w:w="2884" w:type="dxa"/>
            <w:tcPrChange w:id="2156" w:author="Stuart McLarnon [NESO]" w:date="2025-09-11T10:27:00Z" w16du:dateUtc="2025-09-11T09:27:00Z">
              <w:tcPr>
                <w:tcW w:w="2884" w:type="dxa"/>
              </w:tcPr>
            </w:tcPrChange>
          </w:tcPr>
          <w:p w14:paraId="7D8CDDFE" w14:textId="77777777" w:rsidR="00EB1E5D" w:rsidRPr="007E0B31" w:rsidRDefault="00EB1E5D" w:rsidP="00EB1E5D">
            <w:pPr>
              <w:pStyle w:val="Arial11Bold"/>
              <w:rPr>
                <w:rFonts w:cs="Arial"/>
              </w:rPr>
            </w:pPr>
            <w:r w:rsidRPr="007E0B31">
              <w:rPr>
                <w:rFonts w:cs="Arial"/>
              </w:rPr>
              <w:t>SPT</w:t>
            </w:r>
          </w:p>
        </w:tc>
        <w:tc>
          <w:tcPr>
            <w:tcW w:w="6634" w:type="dxa"/>
            <w:tcPrChange w:id="2157" w:author="Stuart McLarnon [NESO]" w:date="2025-09-11T10:27:00Z" w16du:dateUtc="2025-09-11T09:27:00Z">
              <w:tcPr>
                <w:tcW w:w="6634" w:type="dxa"/>
              </w:tcPr>
            </w:tcPrChange>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4D563B">
        <w:trPr>
          <w:cantSplit/>
          <w:trPrChange w:id="2158" w:author="Stuart McLarnon [NESO]" w:date="2025-09-11T10:27:00Z" w16du:dateUtc="2025-09-11T09:27:00Z">
            <w:trPr>
              <w:gridBefore w:val="1"/>
              <w:wBefore w:w="221" w:type="dxa"/>
              <w:cantSplit/>
            </w:trPr>
          </w:trPrChange>
        </w:trPr>
        <w:tc>
          <w:tcPr>
            <w:tcW w:w="2884" w:type="dxa"/>
            <w:tcPrChange w:id="2159" w:author="Stuart McLarnon [NESO]" w:date="2025-09-11T10:27:00Z" w16du:dateUtc="2025-09-11T09:27:00Z">
              <w:tcPr>
                <w:tcW w:w="2884" w:type="dxa"/>
              </w:tcPr>
            </w:tcPrChange>
          </w:tcPr>
          <w:p w14:paraId="22F630E2" w14:textId="084D3F3B" w:rsidR="00EB1E5D" w:rsidRPr="004F1DF0" w:rsidRDefault="00EB1E5D" w:rsidP="00EB1E5D">
            <w:pPr>
              <w:rPr>
                <w:b/>
              </w:rPr>
            </w:pPr>
            <w:r w:rsidRPr="004F1DF0">
              <w:rPr>
                <w:rFonts w:cs="Arial"/>
                <w:b/>
              </w:rPr>
              <w:t>Standard Contract Terms</w:t>
            </w:r>
          </w:p>
        </w:tc>
        <w:tc>
          <w:tcPr>
            <w:tcW w:w="6634" w:type="dxa"/>
            <w:tcPrChange w:id="2160" w:author="Stuart McLarnon [NESO]" w:date="2025-09-11T10:27:00Z" w16du:dateUtc="2025-09-11T09:27:00Z">
              <w:tcPr>
                <w:tcW w:w="6634" w:type="dxa"/>
              </w:tcPr>
            </w:tcPrChange>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4D563B">
        <w:trPr>
          <w:cantSplit/>
          <w:trPrChange w:id="2161" w:author="Stuart McLarnon [NESO]" w:date="2025-09-11T10:27:00Z" w16du:dateUtc="2025-09-11T09:27:00Z">
            <w:trPr>
              <w:gridBefore w:val="1"/>
              <w:wBefore w:w="221" w:type="dxa"/>
              <w:cantSplit/>
            </w:trPr>
          </w:trPrChange>
        </w:trPr>
        <w:tc>
          <w:tcPr>
            <w:tcW w:w="2884" w:type="dxa"/>
            <w:tcPrChange w:id="2162" w:author="Stuart McLarnon [NESO]" w:date="2025-09-11T10:27:00Z" w16du:dateUtc="2025-09-11T09:27:00Z">
              <w:tcPr>
                <w:tcW w:w="2884" w:type="dxa"/>
              </w:tcPr>
            </w:tcPrChange>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Change w:id="2163" w:author="Stuart McLarnon [NESO]" w:date="2025-09-11T10:27:00Z" w16du:dateUtc="2025-09-11T09:27:00Z">
              <w:tcPr>
                <w:tcW w:w="6634" w:type="dxa"/>
              </w:tcPr>
            </w:tcPrChange>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004D563B">
        <w:trPr>
          <w:cantSplit/>
          <w:trPrChange w:id="2164" w:author="Stuart McLarnon [NESO]" w:date="2025-09-11T10:27:00Z" w16du:dateUtc="2025-09-11T09:27:00Z">
            <w:trPr>
              <w:gridBefore w:val="1"/>
              <w:wBefore w:w="221" w:type="dxa"/>
              <w:cantSplit/>
            </w:trPr>
          </w:trPrChange>
        </w:trPr>
        <w:tc>
          <w:tcPr>
            <w:tcW w:w="2884" w:type="dxa"/>
            <w:tcPrChange w:id="2165" w:author="Stuart McLarnon [NESO]" w:date="2025-09-11T10:27:00Z" w16du:dateUtc="2025-09-11T09:27:00Z">
              <w:tcPr>
                <w:tcW w:w="2884" w:type="dxa"/>
              </w:tcPr>
            </w:tcPrChange>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Change w:id="2166" w:author="Stuart McLarnon [NESO]" w:date="2025-09-11T10:27:00Z" w16du:dateUtc="2025-09-11T09:27:00Z">
              <w:tcPr>
                <w:tcW w:w="6634" w:type="dxa"/>
              </w:tcPr>
            </w:tcPrChange>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4D563B">
        <w:trPr>
          <w:cantSplit/>
          <w:trPrChange w:id="2167" w:author="Stuart McLarnon [NESO]" w:date="2025-09-11T10:27:00Z" w16du:dateUtc="2025-09-11T09:27:00Z">
            <w:trPr>
              <w:gridBefore w:val="1"/>
              <w:wBefore w:w="221" w:type="dxa"/>
              <w:cantSplit/>
            </w:trPr>
          </w:trPrChange>
        </w:trPr>
        <w:tc>
          <w:tcPr>
            <w:tcW w:w="2884" w:type="dxa"/>
            <w:tcPrChange w:id="2168" w:author="Stuart McLarnon [NESO]" w:date="2025-09-11T10:27:00Z" w16du:dateUtc="2025-09-11T09:27:00Z">
              <w:tcPr>
                <w:tcW w:w="2884" w:type="dxa"/>
              </w:tcPr>
            </w:tcPrChange>
          </w:tcPr>
          <w:p w14:paraId="2AB06ACF" w14:textId="35A4C384" w:rsidR="00EB1E5D" w:rsidRPr="007E0B31" w:rsidRDefault="00EB1E5D" w:rsidP="00EB1E5D">
            <w:pPr>
              <w:pStyle w:val="Arial11Bold"/>
              <w:rPr>
                <w:rFonts w:cs="Arial"/>
              </w:rPr>
            </w:pPr>
            <w:r>
              <w:rPr>
                <w:rFonts w:cs="Arial"/>
              </w:rPr>
              <w:t>Standard Product</w:t>
            </w:r>
          </w:p>
        </w:tc>
        <w:tc>
          <w:tcPr>
            <w:tcW w:w="6634" w:type="dxa"/>
            <w:tcPrChange w:id="2169" w:author="Stuart McLarnon [NESO]" w:date="2025-09-11T10:27:00Z" w16du:dateUtc="2025-09-11T09:27:00Z">
              <w:tcPr>
                <w:tcW w:w="6634" w:type="dxa"/>
              </w:tcPr>
            </w:tcPrChange>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4D563B">
        <w:trPr>
          <w:cantSplit/>
          <w:trPrChange w:id="2170" w:author="Stuart McLarnon [NESO]" w:date="2025-09-11T10:27:00Z" w16du:dateUtc="2025-09-11T09:27:00Z">
            <w:trPr>
              <w:gridBefore w:val="1"/>
              <w:wBefore w:w="221" w:type="dxa"/>
              <w:cantSplit/>
            </w:trPr>
          </w:trPrChange>
        </w:trPr>
        <w:tc>
          <w:tcPr>
            <w:tcW w:w="2884" w:type="dxa"/>
            <w:tcPrChange w:id="2171" w:author="Stuart McLarnon [NESO]" w:date="2025-09-11T10:27:00Z" w16du:dateUtc="2025-09-11T09:27:00Z">
              <w:tcPr>
                <w:tcW w:w="2884" w:type="dxa"/>
              </w:tcPr>
            </w:tcPrChange>
          </w:tcPr>
          <w:p w14:paraId="1595BA77" w14:textId="0A36263B" w:rsidR="00EB1E5D" w:rsidRPr="007E0B31" w:rsidRDefault="00EB1E5D" w:rsidP="00EB1E5D">
            <w:pPr>
              <w:pStyle w:val="Arial11Bold"/>
              <w:rPr>
                <w:rFonts w:cs="Arial"/>
              </w:rPr>
            </w:pPr>
            <w:r>
              <w:rPr>
                <w:rFonts w:cs="Arial"/>
              </w:rPr>
              <w:t>Specific Product</w:t>
            </w:r>
          </w:p>
        </w:tc>
        <w:tc>
          <w:tcPr>
            <w:tcW w:w="6634" w:type="dxa"/>
            <w:tcPrChange w:id="2172" w:author="Stuart McLarnon [NESO]" w:date="2025-09-11T10:27:00Z" w16du:dateUtc="2025-09-11T09:27:00Z">
              <w:tcPr>
                <w:tcW w:w="6634" w:type="dxa"/>
              </w:tcPr>
            </w:tcPrChange>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4D563B">
        <w:trPr>
          <w:cantSplit/>
          <w:trPrChange w:id="2173" w:author="Stuart McLarnon [NESO]" w:date="2025-09-11T10:27:00Z" w16du:dateUtc="2025-09-11T09:27:00Z">
            <w:trPr>
              <w:gridBefore w:val="1"/>
              <w:wBefore w:w="221" w:type="dxa"/>
              <w:cantSplit/>
            </w:trPr>
          </w:trPrChange>
        </w:trPr>
        <w:tc>
          <w:tcPr>
            <w:tcW w:w="2884" w:type="dxa"/>
            <w:tcPrChange w:id="2174" w:author="Stuart McLarnon [NESO]" w:date="2025-09-11T10:27:00Z" w16du:dateUtc="2025-09-11T09:27:00Z">
              <w:tcPr>
                <w:tcW w:w="2884" w:type="dxa"/>
              </w:tcPr>
            </w:tcPrChange>
          </w:tcPr>
          <w:p w14:paraId="24E4CECA" w14:textId="77777777" w:rsidR="00EB1E5D" w:rsidRPr="007E0B31" w:rsidRDefault="00EB1E5D" w:rsidP="00EB1E5D">
            <w:pPr>
              <w:pStyle w:val="Arial11Bold"/>
              <w:rPr>
                <w:rFonts w:cs="Arial"/>
              </w:rPr>
            </w:pPr>
            <w:r w:rsidRPr="007E0B31">
              <w:rPr>
                <w:rFonts w:cs="Arial"/>
              </w:rPr>
              <w:lastRenderedPageBreak/>
              <w:t>Start Time</w:t>
            </w:r>
          </w:p>
        </w:tc>
        <w:tc>
          <w:tcPr>
            <w:tcW w:w="6634" w:type="dxa"/>
            <w:tcPrChange w:id="2175" w:author="Stuart McLarnon [NESO]" w:date="2025-09-11T10:27:00Z" w16du:dateUtc="2025-09-11T09:27:00Z">
              <w:tcPr>
                <w:tcW w:w="6634" w:type="dxa"/>
              </w:tcPr>
            </w:tcPrChange>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4D563B">
        <w:trPr>
          <w:cantSplit/>
          <w:trPrChange w:id="2176" w:author="Stuart McLarnon [NESO]" w:date="2025-09-11T10:27:00Z" w16du:dateUtc="2025-09-11T09:27:00Z">
            <w:trPr>
              <w:gridBefore w:val="1"/>
              <w:wBefore w:w="221" w:type="dxa"/>
              <w:cantSplit/>
            </w:trPr>
          </w:trPrChange>
        </w:trPr>
        <w:tc>
          <w:tcPr>
            <w:tcW w:w="2884" w:type="dxa"/>
            <w:tcPrChange w:id="2177" w:author="Stuart McLarnon [NESO]" w:date="2025-09-11T10:27:00Z" w16du:dateUtc="2025-09-11T09:27:00Z">
              <w:tcPr>
                <w:tcW w:w="2884" w:type="dxa"/>
              </w:tcPr>
            </w:tcPrChange>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Change w:id="2178" w:author="Stuart McLarnon [NESO]" w:date="2025-09-11T10:27:00Z" w16du:dateUtc="2025-09-11T09:27:00Z">
              <w:tcPr>
                <w:tcW w:w="6634" w:type="dxa"/>
              </w:tcPr>
            </w:tcPrChange>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4D563B">
        <w:trPr>
          <w:cantSplit/>
          <w:trPrChange w:id="2179" w:author="Stuart McLarnon [NESO]" w:date="2025-09-11T10:27:00Z" w16du:dateUtc="2025-09-11T09:27:00Z">
            <w:trPr>
              <w:gridBefore w:val="1"/>
              <w:wBefore w:w="221" w:type="dxa"/>
              <w:cantSplit/>
            </w:trPr>
          </w:trPrChange>
        </w:trPr>
        <w:tc>
          <w:tcPr>
            <w:tcW w:w="2884" w:type="dxa"/>
            <w:tcPrChange w:id="2180" w:author="Stuart McLarnon [NESO]" w:date="2025-09-11T10:27:00Z" w16du:dateUtc="2025-09-11T09:27:00Z">
              <w:tcPr>
                <w:tcW w:w="2884" w:type="dxa"/>
              </w:tcPr>
            </w:tcPrChange>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Change w:id="2181" w:author="Stuart McLarnon [NESO]" w:date="2025-09-11T10:27:00Z" w16du:dateUtc="2025-09-11T09:27:00Z">
              <w:tcPr>
                <w:tcW w:w="6634" w:type="dxa"/>
              </w:tcPr>
            </w:tcPrChange>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4D563B">
        <w:trPr>
          <w:cantSplit/>
          <w:trPrChange w:id="2182" w:author="Stuart McLarnon [NESO]" w:date="2025-09-11T10:27:00Z" w16du:dateUtc="2025-09-11T09:27:00Z">
            <w:trPr>
              <w:gridBefore w:val="1"/>
              <w:wBefore w:w="221" w:type="dxa"/>
              <w:cantSplit/>
            </w:trPr>
          </w:trPrChange>
        </w:trPr>
        <w:tc>
          <w:tcPr>
            <w:tcW w:w="2884" w:type="dxa"/>
            <w:tcPrChange w:id="2183" w:author="Stuart McLarnon [NESO]" w:date="2025-09-11T10:27:00Z" w16du:dateUtc="2025-09-11T09:27:00Z">
              <w:tcPr>
                <w:tcW w:w="2884" w:type="dxa"/>
              </w:tcPr>
            </w:tcPrChange>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Change w:id="2184" w:author="Stuart McLarnon [NESO]" w:date="2025-09-11T10:27:00Z" w16du:dateUtc="2025-09-11T09:27:00Z">
              <w:tcPr>
                <w:tcW w:w="6634" w:type="dxa"/>
              </w:tcPr>
            </w:tcPrChange>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4D563B">
        <w:trPr>
          <w:cantSplit/>
          <w:trPrChange w:id="2185" w:author="Stuart McLarnon [NESO]" w:date="2025-09-11T10:27:00Z" w16du:dateUtc="2025-09-11T09:27:00Z">
            <w:trPr>
              <w:gridBefore w:val="1"/>
              <w:wBefore w:w="221" w:type="dxa"/>
              <w:cantSplit/>
            </w:trPr>
          </w:trPrChange>
        </w:trPr>
        <w:tc>
          <w:tcPr>
            <w:tcW w:w="2884" w:type="dxa"/>
            <w:tcPrChange w:id="2186" w:author="Stuart McLarnon [NESO]" w:date="2025-09-11T10:27:00Z" w16du:dateUtc="2025-09-11T09:27:00Z">
              <w:tcPr>
                <w:tcW w:w="2884" w:type="dxa"/>
              </w:tcPr>
            </w:tcPrChange>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Change w:id="2187" w:author="Stuart McLarnon [NESO]" w:date="2025-09-11T10:27:00Z" w16du:dateUtc="2025-09-11T09:27:00Z">
              <w:tcPr>
                <w:tcW w:w="6634" w:type="dxa"/>
              </w:tcPr>
            </w:tcPrChange>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4D563B">
        <w:trPr>
          <w:cantSplit/>
          <w:trPrChange w:id="2188" w:author="Stuart McLarnon [NESO]" w:date="2025-09-11T10:27:00Z" w16du:dateUtc="2025-09-11T09:27:00Z">
            <w:trPr>
              <w:gridBefore w:val="1"/>
              <w:wBefore w:w="221" w:type="dxa"/>
              <w:cantSplit/>
            </w:trPr>
          </w:trPrChange>
        </w:trPr>
        <w:tc>
          <w:tcPr>
            <w:tcW w:w="2884" w:type="dxa"/>
            <w:tcPrChange w:id="2189" w:author="Stuart McLarnon [NESO]" w:date="2025-09-11T10:27:00Z" w16du:dateUtc="2025-09-11T09:27:00Z">
              <w:tcPr>
                <w:tcW w:w="2884" w:type="dxa"/>
              </w:tcPr>
            </w:tcPrChange>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Change w:id="2190" w:author="Stuart McLarnon [NESO]" w:date="2025-09-11T10:27:00Z" w16du:dateUtc="2025-09-11T09:27:00Z">
              <w:tcPr>
                <w:tcW w:w="6634" w:type="dxa"/>
              </w:tcPr>
            </w:tcPrChange>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4D563B">
        <w:trPr>
          <w:cantSplit/>
          <w:trPrChange w:id="2191" w:author="Stuart McLarnon [NESO]" w:date="2025-09-11T10:27:00Z" w16du:dateUtc="2025-09-11T09:27:00Z">
            <w:trPr>
              <w:gridBefore w:val="1"/>
              <w:wBefore w:w="221" w:type="dxa"/>
              <w:cantSplit/>
            </w:trPr>
          </w:trPrChange>
        </w:trPr>
        <w:tc>
          <w:tcPr>
            <w:tcW w:w="2884" w:type="dxa"/>
            <w:tcPrChange w:id="2192" w:author="Stuart McLarnon [NESO]" w:date="2025-09-11T10:27:00Z" w16du:dateUtc="2025-09-11T09:27:00Z">
              <w:tcPr>
                <w:tcW w:w="2884" w:type="dxa"/>
              </w:tcPr>
            </w:tcPrChange>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Change w:id="2193" w:author="Stuart McLarnon [NESO]" w:date="2025-09-11T10:27:00Z" w16du:dateUtc="2025-09-11T09:27:00Z">
              <w:tcPr>
                <w:tcW w:w="6634" w:type="dxa"/>
              </w:tcPr>
            </w:tcPrChange>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4D563B">
        <w:trPr>
          <w:cantSplit/>
          <w:trPrChange w:id="2194" w:author="Stuart McLarnon [NESO]" w:date="2025-09-11T10:27:00Z" w16du:dateUtc="2025-09-11T09:27:00Z">
            <w:trPr>
              <w:gridBefore w:val="1"/>
              <w:wBefore w:w="221" w:type="dxa"/>
              <w:cantSplit/>
            </w:trPr>
          </w:trPrChange>
        </w:trPr>
        <w:tc>
          <w:tcPr>
            <w:tcW w:w="2884" w:type="dxa"/>
            <w:tcPrChange w:id="2195" w:author="Stuart McLarnon [NESO]" w:date="2025-09-11T10:27:00Z" w16du:dateUtc="2025-09-11T09:27:00Z">
              <w:tcPr>
                <w:tcW w:w="2884" w:type="dxa"/>
              </w:tcPr>
            </w:tcPrChange>
          </w:tcPr>
          <w:p w14:paraId="6442283E" w14:textId="77777777" w:rsidR="00EB1E5D" w:rsidRPr="007E0B31" w:rsidRDefault="00EB1E5D" w:rsidP="00EB1E5D">
            <w:pPr>
              <w:pStyle w:val="Arial11Bold"/>
              <w:rPr>
                <w:rFonts w:cs="Arial"/>
              </w:rPr>
            </w:pPr>
            <w:r>
              <w:t>Storage User</w:t>
            </w:r>
          </w:p>
        </w:tc>
        <w:tc>
          <w:tcPr>
            <w:tcW w:w="6634" w:type="dxa"/>
            <w:tcPrChange w:id="2196" w:author="Stuart McLarnon [NESO]" w:date="2025-09-11T10:27:00Z" w16du:dateUtc="2025-09-11T09:27:00Z">
              <w:tcPr>
                <w:tcW w:w="6634" w:type="dxa"/>
              </w:tcPr>
            </w:tcPrChange>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A6A4E42" w:rsidR="00EB1E5D" w:rsidRDefault="00EB1E5D" w:rsidP="00EB1E5D">
            <w:pPr>
              <w:pStyle w:val="TableArial11"/>
              <w:ind w:left="1195" w:hanging="475"/>
            </w:pPr>
            <w:r>
              <w:t xml:space="preserve">(a) </w:t>
            </w:r>
            <w:r>
              <w:tab/>
            </w:r>
            <w:r w:rsidR="43969EBD" w:rsidRPr="38E6A229">
              <w:rPr>
                <w:b/>
                <w:bCs/>
              </w:rPr>
              <w:t>Assimilated</w:t>
            </w:r>
            <w:r w:rsidRPr="00586705">
              <w:rPr>
                <w:b/>
              </w:rPr>
              <w:t xml:space="preserve">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4D563B">
        <w:trPr>
          <w:cantSplit/>
          <w:trPrChange w:id="2197" w:author="Stuart McLarnon [NESO]" w:date="2025-09-11T10:27:00Z" w16du:dateUtc="2025-09-11T09:27:00Z">
            <w:trPr>
              <w:gridBefore w:val="1"/>
              <w:wBefore w:w="221" w:type="dxa"/>
              <w:cantSplit/>
            </w:trPr>
          </w:trPrChange>
        </w:trPr>
        <w:tc>
          <w:tcPr>
            <w:tcW w:w="2884" w:type="dxa"/>
            <w:tcPrChange w:id="2198" w:author="Stuart McLarnon [NESO]" w:date="2025-09-11T10:27:00Z" w16du:dateUtc="2025-09-11T09:27:00Z">
              <w:tcPr>
                <w:tcW w:w="2884" w:type="dxa"/>
              </w:tcPr>
            </w:tcPrChange>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Change w:id="2199" w:author="Stuart McLarnon [NESO]" w:date="2025-09-11T10:27:00Z" w16du:dateUtc="2025-09-11T09:27:00Z">
              <w:tcPr>
                <w:tcW w:w="6634" w:type="dxa"/>
              </w:tcPr>
            </w:tcPrChange>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4D563B">
        <w:trPr>
          <w:cantSplit/>
          <w:trPrChange w:id="2200" w:author="Stuart McLarnon [NESO]" w:date="2025-09-11T10:27:00Z" w16du:dateUtc="2025-09-11T09:27:00Z">
            <w:trPr>
              <w:gridBefore w:val="1"/>
              <w:wBefore w:w="221" w:type="dxa"/>
              <w:cantSplit/>
            </w:trPr>
          </w:trPrChange>
        </w:trPr>
        <w:tc>
          <w:tcPr>
            <w:tcW w:w="2884" w:type="dxa"/>
            <w:tcPrChange w:id="2201" w:author="Stuart McLarnon [NESO]" w:date="2025-09-11T10:27:00Z" w16du:dateUtc="2025-09-11T09:27:00Z">
              <w:tcPr>
                <w:tcW w:w="2884" w:type="dxa"/>
              </w:tcPr>
            </w:tcPrChange>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Change w:id="2202" w:author="Stuart McLarnon [NESO]" w:date="2025-09-11T10:27:00Z" w16du:dateUtc="2025-09-11T09:27:00Z">
              <w:tcPr>
                <w:tcW w:w="6634" w:type="dxa"/>
              </w:tcPr>
            </w:tcPrChange>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technical capabilities, which, followin</w:t>
            </w:r>
            <w:r w:rsidRPr="005C20E3">
              <w:lastRenderedPageBreak/>
              <w:t xml:space="preserve">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4D563B">
        <w:trPr>
          <w:cantSplit/>
          <w:trPrChange w:id="2203" w:author="Stuart McLarnon [NESO]" w:date="2025-09-11T10:27:00Z" w16du:dateUtc="2025-09-11T09:27:00Z">
            <w:trPr>
              <w:gridBefore w:val="1"/>
              <w:wBefore w:w="221" w:type="dxa"/>
              <w:cantSplit/>
            </w:trPr>
          </w:trPrChange>
        </w:trPr>
        <w:tc>
          <w:tcPr>
            <w:tcW w:w="2884" w:type="dxa"/>
            <w:tcPrChange w:id="2204" w:author="Stuart McLarnon [NESO]" w:date="2025-09-11T10:27:00Z" w16du:dateUtc="2025-09-11T09:27:00Z">
              <w:tcPr>
                <w:tcW w:w="2884" w:type="dxa"/>
              </w:tcPr>
            </w:tcPrChange>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Change w:id="2205" w:author="Stuart McLarnon [NESO]" w:date="2025-09-11T10:27:00Z" w16du:dateUtc="2025-09-11T09:27:00Z">
              <w:tcPr>
                <w:tcW w:w="6634" w:type="dxa"/>
              </w:tcPr>
            </w:tcPrChange>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4D563B">
        <w:trPr>
          <w:cantSplit/>
          <w:trPrChange w:id="2206" w:author="Stuart McLarnon [NESO]" w:date="2025-09-11T10:27:00Z" w16du:dateUtc="2025-09-11T09:27:00Z">
            <w:trPr>
              <w:gridBefore w:val="1"/>
              <w:wBefore w:w="221" w:type="dxa"/>
              <w:cantSplit/>
            </w:trPr>
          </w:trPrChange>
        </w:trPr>
        <w:tc>
          <w:tcPr>
            <w:tcW w:w="2884" w:type="dxa"/>
            <w:tcPrChange w:id="2207" w:author="Stuart McLarnon [NESO]" w:date="2025-09-11T10:27:00Z" w16du:dateUtc="2025-09-11T09:27:00Z">
              <w:tcPr>
                <w:tcW w:w="2884" w:type="dxa"/>
              </w:tcPr>
            </w:tcPrChange>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Change w:id="2208" w:author="Stuart McLarnon [NESO]" w:date="2025-09-11T10:27:00Z" w16du:dateUtc="2025-09-11T09:27:00Z">
              <w:tcPr>
                <w:tcW w:w="6634" w:type="dxa"/>
              </w:tcPr>
            </w:tcPrChange>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4D563B">
        <w:trPr>
          <w:cantSplit/>
          <w:trPrChange w:id="2209" w:author="Stuart McLarnon [NESO]" w:date="2025-09-11T10:27:00Z" w16du:dateUtc="2025-09-11T09:27:00Z">
            <w:trPr>
              <w:gridBefore w:val="1"/>
              <w:wBefore w:w="221" w:type="dxa"/>
              <w:cantSplit/>
            </w:trPr>
          </w:trPrChange>
        </w:trPr>
        <w:tc>
          <w:tcPr>
            <w:tcW w:w="2884" w:type="dxa"/>
            <w:tcPrChange w:id="2210" w:author="Stuart McLarnon [NESO]" w:date="2025-09-11T10:27:00Z" w16du:dateUtc="2025-09-11T09:27:00Z">
              <w:tcPr>
                <w:tcW w:w="2884" w:type="dxa"/>
              </w:tcPr>
            </w:tcPrChange>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Change w:id="2211" w:author="Stuart McLarnon [NESO]" w:date="2025-09-11T10:27:00Z" w16du:dateUtc="2025-09-11T09:27:00Z">
              <w:tcPr>
                <w:tcW w:w="6634" w:type="dxa"/>
              </w:tcPr>
            </w:tcPrChange>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004D563B">
        <w:trPr>
          <w:cantSplit/>
          <w:trHeight w:val="2631"/>
          <w:trPrChange w:id="2212" w:author="Stuart McLarnon [NESO]" w:date="2025-09-11T10:27:00Z" w16du:dateUtc="2025-09-11T09:27:00Z">
            <w:trPr>
              <w:gridBefore w:val="1"/>
              <w:wBefore w:w="221" w:type="dxa"/>
              <w:cantSplit/>
              <w:trHeight w:val="2631"/>
            </w:trPr>
          </w:trPrChange>
        </w:trPr>
        <w:tc>
          <w:tcPr>
            <w:tcW w:w="2884" w:type="dxa"/>
            <w:tcPrChange w:id="2213" w:author="Stuart McLarnon [NESO]" w:date="2025-09-11T10:27:00Z" w16du:dateUtc="2025-09-11T09:27:00Z">
              <w:tcPr>
                <w:tcW w:w="2884" w:type="dxa"/>
              </w:tcPr>
            </w:tcPrChange>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Change w:id="2214" w:author="Stuart McLarnon [NESO]" w:date="2025-09-11T10:27:00Z" w16du:dateUtc="2025-09-11T09:27:00Z">
              <w:tcPr>
                <w:tcW w:w="6634" w:type="dxa"/>
              </w:tcPr>
            </w:tcPrChange>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004D563B">
        <w:trPr>
          <w:cantSplit/>
          <w:trPrChange w:id="2215" w:author="Stuart McLarnon [NESO]" w:date="2025-09-11T10:27:00Z" w16du:dateUtc="2025-09-11T09:27:00Z">
            <w:trPr>
              <w:gridBefore w:val="1"/>
              <w:wBefore w:w="221" w:type="dxa"/>
              <w:cantSplit/>
            </w:trPr>
          </w:trPrChange>
        </w:trPr>
        <w:tc>
          <w:tcPr>
            <w:tcW w:w="2884" w:type="dxa"/>
            <w:tcPrChange w:id="2216" w:author="Stuart McLarnon [NESO]" w:date="2025-09-11T10:27:00Z" w16du:dateUtc="2025-09-11T09:27:00Z">
              <w:tcPr>
                <w:tcW w:w="2884" w:type="dxa"/>
              </w:tcPr>
            </w:tcPrChange>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Change w:id="2217" w:author="Stuart McLarnon [NESO]" w:date="2025-09-11T10:27:00Z" w16du:dateUtc="2025-09-11T09:27:00Z">
              <w:tcPr>
                <w:tcW w:w="6634" w:type="dxa"/>
              </w:tcPr>
            </w:tcPrChange>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4D563B">
        <w:trPr>
          <w:cantSplit/>
          <w:trPrChange w:id="2218" w:author="Stuart McLarnon [NESO]" w:date="2025-09-11T10:27:00Z" w16du:dateUtc="2025-09-11T09:27:00Z">
            <w:trPr>
              <w:gridBefore w:val="1"/>
              <w:wBefore w:w="221" w:type="dxa"/>
              <w:cantSplit/>
            </w:trPr>
          </w:trPrChange>
        </w:trPr>
        <w:tc>
          <w:tcPr>
            <w:tcW w:w="2884" w:type="dxa"/>
            <w:tcPrChange w:id="2219" w:author="Stuart McLarnon [NESO]" w:date="2025-09-11T10:27:00Z" w16du:dateUtc="2025-09-11T09:27:00Z">
              <w:tcPr>
                <w:tcW w:w="2884" w:type="dxa"/>
              </w:tcPr>
            </w:tcPrChange>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Change w:id="2220" w:author="Stuart McLarnon [NESO]" w:date="2025-09-11T10:27:00Z" w16du:dateUtc="2025-09-11T09:27:00Z">
              <w:tcPr>
                <w:tcW w:w="6634" w:type="dxa"/>
              </w:tcPr>
            </w:tcPrChange>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4D563B">
        <w:trPr>
          <w:cantSplit/>
          <w:trPrChange w:id="2221" w:author="Stuart McLarnon [NESO]" w:date="2025-09-11T10:27:00Z" w16du:dateUtc="2025-09-11T09:27:00Z">
            <w:trPr>
              <w:gridBefore w:val="1"/>
              <w:wBefore w:w="221" w:type="dxa"/>
              <w:cantSplit/>
            </w:trPr>
          </w:trPrChange>
        </w:trPr>
        <w:tc>
          <w:tcPr>
            <w:tcW w:w="2884" w:type="dxa"/>
            <w:tcPrChange w:id="2222" w:author="Stuart McLarnon [NESO]" w:date="2025-09-11T10:27:00Z" w16du:dateUtc="2025-09-11T09:27:00Z">
              <w:tcPr>
                <w:tcW w:w="2884" w:type="dxa"/>
              </w:tcPr>
            </w:tcPrChange>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Change w:id="2223" w:author="Stuart McLarnon [NESO]" w:date="2025-09-11T10:27:00Z" w16du:dateUtc="2025-09-11T09:27:00Z">
              <w:tcPr>
                <w:tcW w:w="6634" w:type="dxa"/>
              </w:tcPr>
            </w:tcPrChange>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004D563B">
        <w:trPr>
          <w:cantSplit/>
          <w:trPrChange w:id="2224" w:author="Stuart McLarnon [NESO]" w:date="2025-09-11T10:27:00Z" w16du:dateUtc="2025-09-11T09:27:00Z">
            <w:trPr>
              <w:gridBefore w:val="1"/>
              <w:wBefore w:w="221" w:type="dxa"/>
              <w:cantSplit/>
            </w:trPr>
          </w:trPrChange>
        </w:trPr>
        <w:tc>
          <w:tcPr>
            <w:tcW w:w="2884" w:type="dxa"/>
            <w:tcPrChange w:id="2225" w:author="Stuart McLarnon [NESO]" w:date="2025-09-11T10:27:00Z" w16du:dateUtc="2025-09-11T09:27:00Z">
              <w:tcPr>
                <w:tcW w:w="2884" w:type="dxa"/>
              </w:tcPr>
            </w:tcPrChange>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Change w:id="2226" w:author="Stuart McLarnon [NESO]" w:date="2025-09-11T10:27:00Z" w16du:dateUtc="2025-09-11T09:27:00Z">
              <w:tcPr>
                <w:tcW w:w="6634" w:type="dxa"/>
              </w:tcPr>
            </w:tcPrChange>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4D563B">
        <w:trPr>
          <w:cantSplit/>
          <w:trPrChange w:id="2227" w:author="Stuart McLarnon [NESO]" w:date="2025-09-11T10:27:00Z" w16du:dateUtc="2025-09-11T09:27:00Z">
            <w:trPr>
              <w:gridBefore w:val="1"/>
              <w:wBefore w:w="221" w:type="dxa"/>
              <w:cantSplit/>
            </w:trPr>
          </w:trPrChange>
        </w:trPr>
        <w:tc>
          <w:tcPr>
            <w:tcW w:w="2884" w:type="dxa"/>
            <w:tcPrChange w:id="2228" w:author="Stuart McLarnon [NESO]" w:date="2025-09-11T10:27:00Z" w16du:dateUtc="2025-09-11T09:27:00Z">
              <w:tcPr>
                <w:tcW w:w="2884" w:type="dxa"/>
              </w:tcPr>
            </w:tcPrChange>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Change w:id="2229" w:author="Stuart McLarnon [NESO]" w:date="2025-09-11T10:27:00Z" w16du:dateUtc="2025-09-11T09:27:00Z">
              <w:tcPr>
                <w:tcW w:w="6634" w:type="dxa"/>
              </w:tcPr>
            </w:tcPrChange>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4D563B">
        <w:trPr>
          <w:cantSplit/>
          <w:trPrChange w:id="2230" w:author="Stuart McLarnon [NESO]" w:date="2025-09-11T10:27:00Z" w16du:dateUtc="2025-09-11T09:27:00Z">
            <w:trPr>
              <w:gridBefore w:val="1"/>
              <w:wBefore w:w="221" w:type="dxa"/>
              <w:cantSplit/>
            </w:trPr>
          </w:trPrChange>
        </w:trPr>
        <w:tc>
          <w:tcPr>
            <w:tcW w:w="2884" w:type="dxa"/>
            <w:tcPrChange w:id="2231" w:author="Stuart McLarnon [NESO]" w:date="2025-09-11T10:27:00Z" w16du:dateUtc="2025-09-11T09:27:00Z">
              <w:tcPr>
                <w:tcW w:w="2884" w:type="dxa"/>
              </w:tcPr>
            </w:tcPrChange>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Change w:id="2232" w:author="Stuart McLarnon [NESO]" w:date="2025-09-11T10:27:00Z" w16du:dateUtc="2025-09-11T09:27:00Z">
              <w:tcPr>
                <w:tcW w:w="6634" w:type="dxa"/>
              </w:tcPr>
            </w:tcPrChange>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4D563B">
        <w:trPr>
          <w:cantSplit/>
          <w:trPrChange w:id="2233" w:author="Stuart McLarnon [NESO]" w:date="2025-09-11T10:27:00Z" w16du:dateUtc="2025-09-11T09:27:00Z">
            <w:trPr>
              <w:gridBefore w:val="1"/>
              <w:wBefore w:w="221" w:type="dxa"/>
              <w:cantSplit/>
            </w:trPr>
          </w:trPrChange>
        </w:trPr>
        <w:tc>
          <w:tcPr>
            <w:tcW w:w="2884" w:type="dxa"/>
            <w:tcPrChange w:id="2234" w:author="Stuart McLarnon [NESO]" w:date="2025-09-11T10:27:00Z" w16du:dateUtc="2025-09-11T09:27:00Z">
              <w:tcPr>
                <w:tcW w:w="2884" w:type="dxa"/>
              </w:tcPr>
            </w:tcPrChange>
          </w:tcPr>
          <w:p w14:paraId="7AD1E9C5" w14:textId="20EE06FA" w:rsidR="00EB1E5D" w:rsidRPr="007E0B31" w:rsidRDefault="00EB1E5D" w:rsidP="00EB1E5D">
            <w:pPr>
              <w:pStyle w:val="Arial11Bold"/>
              <w:rPr>
                <w:rFonts w:cs="Arial"/>
              </w:rPr>
            </w:pPr>
            <w:r>
              <w:t>Synchronous Compensation Equipment</w:t>
            </w:r>
          </w:p>
        </w:tc>
        <w:tc>
          <w:tcPr>
            <w:tcW w:w="6634" w:type="dxa"/>
            <w:tcPrChange w:id="2235" w:author="Stuart McLarnon [NESO]" w:date="2025-09-11T10:27:00Z" w16du:dateUtc="2025-09-11T09:27:00Z">
              <w:tcPr>
                <w:tcW w:w="6634" w:type="dxa"/>
              </w:tcPr>
            </w:tcPrChange>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4D563B">
        <w:trPr>
          <w:cantSplit/>
          <w:trPrChange w:id="2236" w:author="Stuart McLarnon [NESO]" w:date="2025-09-11T10:27:00Z" w16du:dateUtc="2025-09-11T09:27:00Z">
            <w:trPr>
              <w:gridBefore w:val="1"/>
              <w:wBefore w:w="221" w:type="dxa"/>
              <w:cantSplit/>
            </w:trPr>
          </w:trPrChange>
        </w:trPr>
        <w:tc>
          <w:tcPr>
            <w:tcW w:w="2884" w:type="dxa"/>
            <w:tcPrChange w:id="2237" w:author="Stuart McLarnon [NESO]" w:date="2025-09-11T10:27:00Z" w16du:dateUtc="2025-09-11T09:27:00Z">
              <w:tcPr>
                <w:tcW w:w="2884" w:type="dxa"/>
              </w:tcPr>
            </w:tcPrChange>
          </w:tcPr>
          <w:p w14:paraId="2C8F33FD" w14:textId="6717B83A" w:rsidR="00EB1E5D" w:rsidRPr="007E0B31" w:rsidRDefault="00EB1E5D" w:rsidP="00EB1E5D">
            <w:pPr>
              <w:pStyle w:val="Arial11Bold"/>
              <w:rPr>
                <w:rFonts w:cs="Arial"/>
              </w:rPr>
            </w:pPr>
            <w:r>
              <w:t>Synchronous Electricity Storage Module</w:t>
            </w:r>
          </w:p>
        </w:tc>
        <w:tc>
          <w:tcPr>
            <w:tcW w:w="6634" w:type="dxa"/>
            <w:tcPrChange w:id="2238" w:author="Stuart McLarnon [NESO]" w:date="2025-09-11T10:27:00Z" w16du:dateUtc="2025-09-11T09:27:00Z">
              <w:tcPr>
                <w:tcW w:w="6634" w:type="dxa"/>
              </w:tcPr>
            </w:tcPrChange>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w:t>
            </w:r>
            <w:r>
              <w:lastRenderedPageBreak/>
              <w:t xml:space="preserve">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4D563B">
        <w:trPr>
          <w:cantSplit/>
          <w:trPrChange w:id="2239" w:author="Stuart McLarnon [NESO]" w:date="2025-09-11T10:27:00Z" w16du:dateUtc="2025-09-11T09:27:00Z">
            <w:trPr>
              <w:gridBefore w:val="1"/>
              <w:wBefore w:w="221" w:type="dxa"/>
              <w:cantSplit/>
            </w:trPr>
          </w:trPrChange>
        </w:trPr>
        <w:tc>
          <w:tcPr>
            <w:tcW w:w="2884" w:type="dxa"/>
            <w:tcPrChange w:id="2240" w:author="Stuart McLarnon [NESO]" w:date="2025-09-11T10:27:00Z" w16du:dateUtc="2025-09-11T09:27:00Z">
              <w:tcPr>
                <w:tcW w:w="2884" w:type="dxa"/>
              </w:tcPr>
            </w:tcPrChange>
          </w:tcPr>
          <w:p w14:paraId="4F1100D1" w14:textId="1B9A5EDA" w:rsidR="00EB1E5D" w:rsidRPr="007E0B31" w:rsidRDefault="00EB1E5D" w:rsidP="00EB1E5D">
            <w:pPr>
              <w:pStyle w:val="Arial11Bold"/>
              <w:rPr>
                <w:rFonts w:cs="Arial"/>
              </w:rPr>
            </w:pPr>
            <w:r>
              <w:t>Synchronous Electricity Storage Unit</w:t>
            </w:r>
          </w:p>
        </w:tc>
        <w:tc>
          <w:tcPr>
            <w:tcW w:w="6634" w:type="dxa"/>
            <w:tcPrChange w:id="2241" w:author="Stuart McLarnon [NESO]" w:date="2025-09-11T10:27:00Z" w16du:dateUtc="2025-09-11T09:27:00Z">
              <w:tcPr>
                <w:tcW w:w="6634" w:type="dxa"/>
              </w:tcPr>
            </w:tcPrChange>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4D563B">
        <w:trPr>
          <w:cantSplit/>
          <w:trPrChange w:id="2242" w:author="Stuart McLarnon [NESO]" w:date="2025-09-11T10:27:00Z" w16du:dateUtc="2025-09-11T09:27:00Z">
            <w:trPr>
              <w:gridBefore w:val="1"/>
              <w:wBefore w:w="221" w:type="dxa"/>
              <w:cantSplit/>
            </w:trPr>
          </w:trPrChange>
        </w:trPr>
        <w:tc>
          <w:tcPr>
            <w:tcW w:w="2884" w:type="dxa"/>
            <w:tcPrChange w:id="2243" w:author="Stuart McLarnon [NESO]" w:date="2025-09-11T10:27:00Z" w16du:dateUtc="2025-09-11T09:27:00Z">
              <w:tcPr>
                <w:tcW w:w="2884" w:type="dxa"/>
              </w:tcPr>
            </w:tcPrChange>
          </w:tcPr>
          <w:p w14:paraId="29B76C12" w14:textId="61773681" w:rsidR="00EB1E5D" w:rsidRPr="007E0B31" w:rsidRDefault="00EB1E5D" w:rsidP="00EB1E5D">
            <w:pPr>
              <w:pStyle w:val="Arial11Bold"/>
              <w:rPr>
                <w:rFonts w:cs="Arial"/>
              </w:rPr>
            </w:pPr>
            <w:r>
              <w:t>Synchronous Flywheel</w:t>
            </w:r>
          </w:p>
        </w:tc>
        <w:tc>
          <w:tcPr>
            <w:tcW w:w="6634" w:type="dxa"/>
            <w:tcPrChange w:id="2244" w:author="Stuart McLarnon [NESO]" w:date="2025-09-11T10:27:00Z" w16du:dateUtc="2025-09-11T09:27:00Z">
              <w:tcPr>
                <w:tcW w:w="6634" w:type="dxa"/>
              </w:tcPr>
            </w:tcPrChange>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4D563B">
        <w:trPr>
          <w:cantSplit/>
          <w:trPrChange w:id="2245" w:author="Stuart McLarnon [NESO]" w:date="2025-09-11T10:27:00Z" w16du:dateUtc="2025-09-11T09:27:00Z">
            <w:trPr>
              <w:gridBefore w:val="1"/>
              <w:wBefore w:w="221" w:type="dxa"/>
              <w:cantSplit/>
            </w:trPr>
          </w:trPrChange>
        </w:trPr>
        <w:tc>
          <w:tcPr>
            <w:tcW w:w="2884" w:type="dxa"/>
            <w:tcPrChange w:id="2246" w:author="Stuart McLarnon [NESO]" w:date="2025-09-11T10:27:00Z" w16du:dateUtc="2025-09-11T09:27:00Z">
              <w:tcPr>
                <w:tcW w:w="2884" w:type="dxa"/>
              </w:tcPr>
            </w:tcPrChange>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Change w:id="2247" w:author="Stuart McLarnon [NESO]" w:date="2025-09-11T10:27:00Z" w16du:dateUtc="2025-09-11T09:27:00Z">
              <w:tcPr>
                <w:tcW w:w="6634" w:type="dxa"/>
              </w:tcPr>
            </w:tcPrChange>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4D563B">
        <w:trPr>
          <w:cantSplit/>
          <w:trPrChange w:id="2248" w:author="Stuart McLarnon [NESO]" w:date="2025-09-11T10:27:00Z" w16du:dateUtc="2025-09-11T09:27:00Z">
            <w:trPr>
              <w:gridBefore w:val="1"/>
              <w:wBefore w:w="221" w:type="dxa"/>
              <w:cantSplit/>
            </w:trPr>
          </w:trPrChange>
        </w:trPr>
        <w:tc>
          <w:tcPr>
            <w:tcW w:w="2884" w:type="dxa"/>
            <w:tcPrChange w:id="2249" w:author="Stuart McLarnon [NESO]" w:date="2025-09-11T10:27:00Z" w16du:dateUtc="2025-09-11T09:27:00Z">
              <w:tcPr>
                <w:tcW w:w="2884" w:type="dxa"/>
              </w:tcPr>
            </w:tcPrChange>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Change w:id="2250" w:author="Stuart McLarnon [NESO]" w:date="2025-09-11T10:27:00Z" w16du:dateUtc="2025-09-11T09:27:00Z">
              <w:tcPr>
                <w:tcW w:w="6634" w:type="dxa"/>
              </w:tcPr>
            </w:tcPrChange>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4D563B">
        <w:trPr>
          <w:cantSplit/>
          <w:trPrChange w:id="2251" w:author="Stuart McLarnon [NESO]" w:date="2025-09-11T10:27:00Z" w16du:dateUtc="2025-09-11T09:27:00Z">
            <w:trPr>
              <w:gridBefore w:val="1"/>
              <w:wBefore w:w="221" w:type="dxa"/>
              <w:cantSplit/>
            </w:trPr>
          </w:trPrChange>
        </w:trPr>
        <w:tc>
          <w:tcPr>
            <w:tcW w:w="2884" w:type="dxa"/>
            <w:tcPrChange w:id="2252" w:author="Stuart McLarnon [NESO]" w:date="2025-09-11T10:27:00Z" w16du:dateUtc="2025-09-11T09:27:00Z">
              <w:tcPr>
                <w:tcW w:w="2884" w:type="dxa"/>
              </w:tcPr>
            </w:tcPrChange>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Change w:id="2253" w:author="Stuart McLarnon [NESO]" w:date="2025-09-11T10:27:00Z" w16du:dateUtc="2025-09-11T09:27:00Z">
              <w:tcPr>
                <w:tcW w:w="6634" w:type="dxa"/>
              </w:tcPr>
            </w:tcPrChange>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4D563B">
        <w:trPr>
          <w:cantSplit/>
          <w:trPrChange w:id="2254" w:author="Stuart McLarnon [NESO]" w:date="2025-09-11T10:27:00Z" w16du:dateUtc="2025-09-11T09:27:00Z">
            <w:trPr>
              <w:gridBefore w:val="1"/>
              <w:wBefore w:w="221" w:type="dxa"/>
              <w:cantSplit/>
            </w:trPr>
          </w:trPrChange>
        </w:trPr>
        <w:tc>
          <w:tcPr>
            <w:tcW w:w="2884" w:type="dxa"/>
            <w:tcPrChange w:id="2255" w:author="Stuart McLarnon [NESO]" w:date="2025-09-11T10:27:00Z" w16du:dateUtc="2025-09-11T09:27:00Z">
              <w:tcPr>
                <w:tcW w:w="2884" w:type="dxa"/>
              </w:tcPr>
            </w:tcPrChange>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Change w:id="2256" w:author="Stuart McLarnon [NESO]" w:date="2025-09-11T10:27:00Z" w16du:dateUtc="2025-09-11T09:27:00Z">
              <w:tcPr>
                <w:tcW w:w="6634" w:type="dxa"/>
              </w:tcPr>
            </w:tcPrChange>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4D563B">
        <w:trPr>
          <w:cantSplit/>
          <w:trPrChange w:id="2257" w:author="Stuart McLarnon [NESO]" w:date="2025-09-11T10:27:00Z" w16du:dateUtc="2025-09-11T09:27:00Z">
            <w:trPr>
              <w:gridBefore w:val="1"/>
              <w:wBefore w:w="221" w:type="dxa"/>
              <w:cantSplit/>
            </w:trPr>
          </w:trPrChange>
        </w:trPr>
        <w:tc>
          <w:tcPr>
            <w:tcW w:w="2884" w:type="dxa"/>
            <w:tcPrChange w:id="2258" w:author="Stuart McLarnon [NESO]" w:date="2025-09-11T10:27:00Z" w16du:dateUtc="2025-09-11T09:27:00Z">
              <w:tcPr>
                <w:tcW w:w="2884" w:type="dxa"/>
              </w:tcPr>
            </w:tcPrChange>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Change w:id="2259" w:author="Stuart McLarnon [NESO]" w:date="2025-09-11T10:27:00Z" w16du:dateUtc="2025-09-11T09:27:00Z">
              <w:tcPr>
                <w:tcW w:w="6634" w:type="dxa"/>
              </w:tcPr>
            </w:tcPrChange>
          </w:tcPr>
          <w:p w14:paraId="14BAA9B1" w14:textId="6FBBC1F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w:t>
            </w:r>
            <w:del w:id="2260" w:author="Stuart McLarnon [NESO]" w:date="2025-09-09T15:10:00Z" w16du:dateUtc="2025-09-09T14:10:00Z">
              <w:r w:rsidR="00F81D7C" w:rsidRPr="007E0B31">
                <w:rPr>
                  <w:rFonts w:cs="Arial"/>
                  <w:color w:val="auto"/>
                </w:rPr>
                <w:delText>5</w:delText>
              </w:r>
            </w:del>
            <w:ins w:id="2261" w:author="Stuart McLarnon [NESO]" w:date="2025-09-09T15:10:00Z" w16du:dateUtc="2025-09-09T14:10:00Z">
              <w:r w:rsidR="001E0FDB">
                <w:rPr>
                  <w:rFonts w:cs="Arial"/>
                  <w:color w:val="auto"/>
                </w:rPr>
                <w:t>2</w:t>
              </w:r>
            </w:ins>
            <w:r w:rsidRPr="007E0B31">
              <w:rPr>
                <w:rFonts w:cs="Arial"/>
                <w:color w:val="auto"/>
              </w:rPr>
              <w:t xml:space="preserve"> of OC2 showing the combination of </w:t>
            </w:r>
            <w:r w:rsidRPr="007E0B31">
              <w:rPr>
                <w:rFonts w:cs="Arial"/>
                <w:b/>
                <w:color w:val="auto"/>
              </w:rPr>
              <w:t>Synchronous Generating U</w:t>
            </w:r>
            <w:r w:rsidRPr="007E0B31">
              <w:rPr>
                <w:rFonts w:cs="Arial"/>
                <w:b/>
                <w:color w:val="auto"/>
              </w:rPr>
              <w:lastRenderedPageBreak/>
              <w:t>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4D563B">
        <w:trPr>
          <w:cantSplit/>
          <w:trPrChange w:id="2262" w:author="Stuart McLarnon [NESO]" w:date="2025-09-11T10:27:00Z" w16du:dateUtc="2025-09-11T09:27:00Z">
            <w:trPr>
              <w:gridBefore w:val="1"/>
              <w:wBefore w:w="221" w:type="dxa"/>
              <w:cantSplit/>
            </w:trPr>
          </w:trPrChange>
        </w:trPr>
        <w:tc>
          <w:tcPr>
            <w:tcW w:w="2884" w:type="dxa"/>
            <w:tcPrChange w:id="2263" w:author="Stuart McLarnon [NESO]" w:date="2025-09-11T10:27:00Z" w16du:dateUtc="2025-09-11T09:27:00Z">
              <w:tcPr>
                <w:tcW w:w="2884" w:type="dxa"/>
              </w:tcPr>
            </w:tcPrChange>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Change w:id="2264" w:author="Stuart McLarnon [NESO]" w:date="2025-09-11T10:27:00Z" w16du:dateUtc="2025-09-11T09:27:00Z">
              <w:tcPr>
                <w:tcW w:w="6634" w:type="dxa"/>
              </w:tcPr>
            </w:tcPrChange>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004D563B">
        <w:trPr>
          <w:cantSplit/>
          <w:trPrChange w:id="2265" w:author="Stuart McLarnon [NESO]" w:date="2025-09-11T10:27:00Z" w16du:dateUtc="2025-09-11T09:27:00Z">
            <w:trPr>
              <w:gridBefore w:val="1"/>
              <w:wBefore w:w="221" w:type="dxa"/>
              <w:cantSplit/>
            </w:trPr>
          </w:trPrChange>
        </w:trPr>
        <w:tc>
          <w:tcPr>
            <w:tcW w:w="2884" w:type="dxa"/>
            <w:tcPrChange w:id="2266" w:author="Stuart McLarnon [NESO]" w:date="2025-09-11T10:27:00Z" w16du:dateUtc="2025-09-11T09:27:00Z">
              <w:tcPr>
                <w:tcW w:w="2884" w:type="dxa"/>
              </w:tcPr>
            </w:tcPrChange>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Change w:id="2267" w:author="Stuart McLarnon [NESO]" w:date="2025-09-11T10:27:00Z" w16du:dateUtc="2025-09-11T09:27:00Z">
              <w:tcPr>
                <w:tcW w:w="6634" w:type="dxa"/>
              </w:tcPr>
            </w:tcPrChange>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4D563B">
        <w:trPr>
          <w:cantSplit/>
          <w:trPrChange w:id="2268" w:author="Stuart McLarnon [NESO]" w:date="2025-09-11T10:27:00Z" w16du:dateUtc="2025-09-11T09:27:00Z">
            <w:trPr>
              <w:gridBefore w:val="1"/>
              <w:wBefore w:w="221" w:type="dxa"/>
              <w:cantSplit/>
            </w:trPr>
          </w:trPrChange>
        </w:trPr>
        <w:tc>
          <w:tcPr>
            <w:tcW w:w="2884" w:type="dxa"/>
            <w:tcPrChange w:id="2269" w:author="Stuart McLarnon [NESO]" w:date="2025-09-11T10:27:00Z" w16du:dateUtc="2025-09-11T09:27:00Z">
              <w:tcPr>
                <w:tcW w:w="2884" w:type="dxa"/>
              </w:tcPr>
            </w:tcPrChange>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Change w:id="2270" w:author="Stuart McLarnon [NESO]" w:date="2025-09-11T10:27:00Z" w16du:dateUtc="2025-09-11T09:27:00Z">
              <w:tcPr>
                <w:tcW w:w="6634" w:type="dxa"/>
              </w:tcPr>
            </w:tcPrChange>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4D563B">
        <w:trPr>
          <w:cantSplit/>
          <w:trPrChange w:id="2271" w:author="Stuart McLarnon [NESO]" w:date="2025-09-11T10:27:00Z" w16du:dateUtc="2025-09-11T09:27:00Z">
            <w:trPr>
              <w:gridBefore w:val="1"/>
              <w:wBefore w:w="221" w:type="dxa"/>
              <w:cantSplit/>
            </w:trPr>
          </w:trPrChange>
        </w:trPr>
        <w:tc>
          <w:tcPr>
            <w:tcW w:w="2884" w:type="dxa"/>
            <w:tcPrChange w:id="2272" w:author="Stuart McLarnon [NESO]" w:date="2025-09-11T10:27:00Z" w16du:dateUtc="2025-09-11T09:27:00Z">
              <w:tcPr>
                <w:tcW w:w="2884" w:type="dxa"/>
              </w:tcPr>
            </w:tcPrChange>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Change w:id="2273" w:author="Stuart McLarnon [NESO]" w:date="2025-09-11T10:27:00Z" w16du:dateUtc="2025-09-11T09:27:00Z">
              <w:tcPr>
                <w:tcW w:w="6634" w:type="dxa"/>
              </w:tcPr>
            </w:tcPrChange>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4D563B">
        <w:trPr>
          <w:cantSplit/>
          <w:trPrChange w:id="2274" w:author="Stuart McLarnon [NESO]" w:date="2025-09-11T10:27:00Z" w16du:dateUtc="2025-09-11T09:27:00Z">
            <w:trPr>
              <w:gridBefore w:val="1"/>
              <w:wBefore w:w="221" w:type="dxa"/>
              <w:cantSplit/>
            </w:trPr>
          </w:trPrChange>
        </w:trPr>
        <w:tc>
          <w:tcPr>
            <w:tcW w:w="2884" w:type="dxa"/>
            <w:tcPrChange w:id="2275" w:author="Stuart McLarnon [NESO]" w:date="2025-09-11T10:27:00Z" w16du:dateUtc="2025-09-11T09:27:00Z">
              <w:tcPr>
                <w:tcW w:w="2884" w:type="dxa"/>
              </w:tcPr>
            </w:tcPrChange>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Change w:id="2276" w:author="Stuart McLarnon [NESO]" w:date="2025-09-11T10:27:00Z" w16du:dateUtc="2025-09-11T09:27:00Z">
              <w:tcPr>
                <w:tcW w:w="6634" w:type="dxa"/>
              </w:tcPr>
            </w:tcPrChange>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4D563B">
        <w:trPr>
          <w:cantSplit/>
          <w:trPrChange w:id="2277" w:author="Stuart McLarnon [NESO]" w:date="2025-09-11T10:27:00Z" w16du:dateUtc="2025-09-11T09:27:00Z">
            <w:trPr>
              <w:gridBefore w:val="1"/>
              <w:wBefore w:w="221" w:type="dxa"/>
              <w:cantSplit/>
            </w:trPr>
          </w:trPrChange>
        </w:trPr>
        <w:tc>
          <w:tcPr>
            <w:tcW w:w="2884" w:type="dxa"/>
            <w:tcPrChange w:id="2278" w:author="Stuart McLarnon [NESO]" w:date="2025-09-11T10:27:00Z" w16du:dateUtc="2025-09-11T09:27:00Z">
              <w:tcPr>
                <w:tcW w:w="2884" w:type="dxa"/>
              </w:tcPr>
            </w:tcPrChange>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Change w:id="2279" w:author="Stuart McLarnon [NESO]" w:date="2025-09-11T10:27:00Z" w16du:dateUtc="2025-09-11T09:27:00Z">
              <w:tcPr>
                <w:tcW w:w="6634" w:type="dxa"/>
              </w:tcPr>
            </w:tcPrChange>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4D563B">
        <w:trPr>
          <w:cantSplit/>
          <w:trPrChange w:id="2280" w:author="Stuart McLarnon [NESO]" w:date="2025-09-11T10:27:00Z" w16du:dateUtc="2025-09-11T09:27:00Z">
            <w:trPr>
              <w:gridBefore w:val="1"/>
              <w:wBefore w:w="221" w:type="dxa"/>
              <w:cantSplit/>
            </w:trPr>
          </w:trPrChange>
        </w:trPr>
        <w:tc>
          <w:tcPr>
            <w:tcW w:w="2884" w:type="dxa"/>
            <w:tcPrChange w:id="2281" w:author="Stuart McLarnon [NESO]" w:date="2025-09-11T10:27:00Z" w16du:dateUtc="2025-09-11T09:27:00Z">
              <w:tcPr>
                <w:tcW w:w="2884" w:type="dxa"/>
              </w:tcPr>
            </w:tcPrChange>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Change w:id="2282" w:author="Stuart McLarnon [NESO]" w:date="2025-09-11T10:27:00Z" w16du:dateUtc="2025-09-11T09:27:00Z">
              <w:tcPr>
                <w:tcW w:w="6634" w:type="dxa"/>
              </w:tcPr>
            </w:tcPrChange>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4D563B">
        <w:trPr>
          <w:cantSplit/>
          <w:trPrChange w:id="2283" w:author="Stuart McLarnon [NESO]" w:date="2025-09-11T10:27:00Z" w16du:dateUtc="2025-09-11T09:27:00Z">
            <w:trPr>
              <w:gridBefore w:val="1"/>
              <w:wBefore w:w="221" w:type="dxa"/>
              <w:cantSplit/>
            </w:trPr>
          </w:trPrChange>
        </w:trPr>
        <w:tc>
          <w:tcPr>
            <w:tcW w:w="2884" w:type="dxa"/>
            <w:tcPrChange w:id="2284" w:author="Stuart McLarnon [NESO]" w:date="2025-09-11T10:27:00Z" w16du:dateUtc="2025-09-11T09:27:00Z">
              <w:tcPr>
                <w:tcW w:w="2884" w:type="dxa"/>
              </w:tcPr>
            </w:tcPrChange>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Change w:id="2285" w:author="Stuart McLarnon [NESO]" w:date="2025-09-11T10:27:00Z" w16du:dateUtc="2025-09-11T09:27:00Z">
              <w:tcPr>
                <w:tcW w:w="6634" w:type="dxa"/>
              </w:tcPr>
            </w:tcPrChange>
          </w:tcPr>
          <w:p w14:paraId="166CE446" w14:textId="56B883EC"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0280385D" w:rsidRPr="38E6A229">
              <w:rPr>
                <w:b/>
                <w:bCs/>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4D563B">
        <w:trPr>
          <w:cantSplit/>
          <w:trPrChange w:id="2286" w:author="Stuart McLarnon [NESO]" w:date="2025-09-11T10:27:00Z" w16du:dateUtc="2025-09-11T09:27:00Z">
            <w:trPr>
              <w:gridBefore w:val="1"/>
              <w:wBefore w:w="221" w:type="dxa"/>
              <w:cantSplit/>
            </w:trPr>
          </w:trPrChange>
        </w:trPr>
        <w:tc>
          <w:tcPr>
            <w:tcW w:w="2884" w:type="dxa"/>
            <w:tcPrChange w:id="2287" w:author="Stuart McLarnon [NESO]" w:date="2025-09-11T10:27:00Z" w16du:dateUtc="2025-09-11T09:27:00Z">
              <w:tcPr>
                <w:tcW w:w="2884" w:type="dxa"/>
              </w:tcPr>
            </w:tcPrChange>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Change w:id="2288" w:author="Stuart McLarnon [NESO]" w:date="2025-09-11T10:27:00Z" w16du:dateUtc="2025-09-11T09:27:00Z">
              <w:tcPr>
                <w:tcW w:w="6634" w:type="dxa"/>
              </w:tcPr>
            </w:tcPrChange>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4D563B">
        <w:trPr>
          <w:cantSplit/>
          <w:trHeight w:val="552"/>
          <w:trPrChange w:id="2289" w:author="Stuart McLarnon [NESO]" w:date="2025-09-11T10:27:00Z" w16du:dateUtc="2025-09-11T09:27:00Z">
            <w:trPr>
              <w:gridBefore w:val="1"/>
              <w:wBefore w:w="221" w:type="dxa"/>
              <w:cantSplit/>
              <w:trHeight w:val="552"/>
            </w:trPr>
          </w:trPrChange>
        </w:trPr>
        <w:tc>
          <w:tcPr>
            <w:tcW w:w="2884" w:type="dxa"/>
            <w:tcPrChange w:id="2290" w:author="Stuart McLarnon [NESO]" w:date="2025-09-11T10:27:00Z" w16du:dateUtc="2025-09-11T09:27:00Z">
              <w:tcPr>
                <w:tcW w:w="2884" w:type="dxa"/>
              </w:tcPr>
            </w:tcPrChange>
          </w:tcPr>
          <w:p w14:paraId="3549E3D2" w14:textId="77777777" w:rsidR="00EB1E5D" w:rsidRPr="001231D8" w:rsidRDefault="00EB1E5D" w:rsidP="001231D8">
            <w:pPr>
              <w:rPr>
                <w:b/>
                <w:bCs/>
              </w:rPr>
            </w:pPr>
            <w:r w:rsidRPr="001231D8">
              <w:rPr>
                <w:b/>
                <w:bCs/>
              </w:rPr>
              <w:t>System Incidents Report</w:t>
            </w:r>
          </w:p>
        </w:tc>
        <w:tc>
          <w:tcPr>
            <w:tcW w:w="6634" w:type="dxa"/>
            <w:tcPrChange w:id="2291" w:author="Stuart McLarnon [NESO]" w:date="2025-09-11T10:27:00Z" w16du:dateUtc="2025-09-11T09:27:00Z">
              <w:tcPr>
                <w:tcW w:w="6634" w:type="dxa"/>
              </w:tcPr>
            </w:tcPrChange>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004D563B">
        <w:trPr>
          <w:cantSplit/>
          <w:trPrChange w:id="2292" w:author="Stuart McLarnon [NESO]" w:date="2025-09-11T10:27:00Z" w16du:dateUtc="2025-09-11T09:27:00Z">
            <w:trPr>
              <w:gridBefore w:val="1"/>
              <w:wBefore w:w="221" w:type="dxa"/>
              <w:cantSplit/>
            </w:trPr>
          </w:trPrChange>
        </w:trPr>
        <w:tc>
          <w:tcPr>
            <w:tcW w:w="2884" w:type="dxa"/>
            <w:tcPrChange w:id="2293" w:author="Stuart McLarnon [NESO]" w:date="2025-09-11T10:27:00Z" w16du:dateUtc="2025-09-11T09:27:00Z">
              <w:tcPr>
                <w:tcW w:w="2884" w:type="dxa"/>
              </w:tcPr>
            </w:tcPrChange>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Change w:id="2294" w:author="Stuart McLarnon [NESO]" w:date="2025-09-11T10:27:00Z" w16du:dateUtc="2025-09-11T09:27:00Z">
              <w:tcPr>
                <w:tcW w:w="6634" w:type="dxa"/>
              </w:tcPr>
            </w:tcPrChange>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4D563B">
        <w:trPr>
          <w:cantSplit/>
          <w:trPrChange w:id="2295" w:author="Stuart McLarnon [NESO]" w:date="2025-09-11T10:27:00Z" w16du:dateUtc="2025-09-11T09:27:00Z">
            <w:trPr>
              <w:gridBefore w:val="1"/>
              <w:wBefore w:w="221" w:type="dxa"/>
              <w:cantSplit/>
            </w:trPr>
          </w:trPrChange>
        </w:trPr>
        <w:tc>
          <w:tcPr>
            <w:tcW w:w="2884" w:type="dxa"/>
            <w:tcPrChange w:id="2296" w:author="Stuart McLarnon [NESO]" w:date="2025-09-11T10:27:00Z" w16du:dateUtc="2025-09-11T09:27:00Z">
              <w:tcPr>
                <w:tcW w:w="2884" w:type="dxa"/>
              </w:tcPr>
            </w:tcPrChange>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Change w:id="2297" w:author="Stuart McLarnon [NESO]" w:date="2025-09-11T10:27:00Z" w16du:dateUtc="2025-09-11T09:27:00Z">
              <w:tcPr>
                <w:tcW w:w="6634" w:type="dxa"/>
              </w:tcPr>
            </w:tcPrChange>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4D563B">
        <w:trPr>
          <w:cantSplit/>
          <w:trPrChange w:id="2298" w:author="Stuart McLarnon [NESO]" w:date="2025-09-11T10:27:00Z" w16du:dateUtc="2025-09-11T09:27:00Z">
            <w:trPr>
              <w:gridBefore w:val="1"/>
              <w:wBefore w:w="221" w:type="dxa"/>
              <w:cantSplit/>
            </w:trPr>
          </w:trPrChange>
        </w:trPr>
        <w:tc>
          <w:tcPr>
            <w:tcW w:w="2884" w:type="dxa"/>
            <w:tcPrChange w:id="2299" w:author="Stuart McLarnon [NESO]" w:date="2025-09-11T10:27:00Z" w16du:dateUtc="2025-09-11T09:27:00Z">
              <w:tcPr>
                <w:tcW w:w="2884" w:type="dxa"/>
              </w:tcPr>
            </w:tcPrChange>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Change w:id="2300" w:author="Stuart McLarnon [NESO]" w:date="2025-09-11T10:27:00Z" w16du:dateUtc="2025-09-11T09:27:00Z">
              <w:tcPr>
                <w:tcW w:w="6634" w:type="dxa"/>
              </w:tcPr>
            </w:tcPrChange>
          </w:tcPr>
          <w:p w14:paraId="28AAD7E8" w14:textId="5D24013A" w:rsidR="00EB1E5D" w:rsidRPr="007E0B31" w:rsidRDefault="00EB1E5D" w:rsidP="00EB1E5D">
            <w:pPr>
              <w:pStyle w:val="TableArial11"/>
              <w:rPr>
                <w:rFonts w:cs="Arial"/>
              </w:rPr>
            </w:pPr>
            <w:r w:rsidRPr="007E0B31">
              <w:rPr>
                <w:rFonts w:cs="Arial"/>
              </w:rPr>
              <w:t xml:space="preserve">Has the meaning set out in </w:t>
            </w:r>
            <w:r w:rsidR="7FBCF4BC" w:rsidRPr="00003E68">
              <w:rPr>
                <w:rFonts w:cs="Arial"/>
              </w:rPr>
              <w:t>the</w:t>
            </w:r>
            <w:r w:rsidR="7D9A43F1" w:rsidRPr="329F1AB0">
              <w:rPr>
                <w:rFonts w:cs="Arial"/>
                <w:b/>
                <w:bCs/>
              </w:rPr>
              <w:t xml:space="preserve"> </w:t>
            </w:r>
            <w:r w:rsidR="78231C80" w:rsidRPr="329F1AB0">
              <w:rPr>
                <w:rFonts w:cs="Arial"/>
                <w:b/>
                <w:bCs/>
              </w:rPr>
              <w:t>ESO</w:t>
            </w:r>
            <w:r w:rsidRPr="007E0B31">
              <w:rPr>
                <w:rFonts w:cs="Arial"/>
              </w:rPr>
              <w:t xml:space="preserve"> </w:t>
            </w:r>
            <w:r w:rsidRPr="007E0B31">
              <w:rPr>
                <w:rFonts w:cs="Arial"/>
                <w:b/>
              </w:rPr>
              <w:t>Licence</w:t>
            </w:r>
            <w:r w:rsidR="40E34A66" w:rsidRPr="329F1AB0">
              <w:rPr>
                <w:rFonts w:cs="Arial"/>
                <w:b/>
                <w:bCs/>
              </w:rPr>
              <w:t>.</w:t>
            </w:r>
          </w:p>
        </w:tc>
      </w:tr>
      <w:tr w:rsidR="0093310B" w:rsidRPr="007E0B31" w14:paraId="2E61AADE" w14:textId="77777777" w:rsidTr="004D563B">
        <w:trPr>
          <w:cantSplit/>
          <w:trPrChange w:id="2301" w:author="Stuart McLarnon [NESO]" w:date="2025-09-11T10:27:00Z" w16du:dateUtc="2025-09-11T09:27:00Z">
            <w:trPr>
              <w:gridBefore w:val="1"/>
              <w:wBefore w:w="221" w:type="dxa"/>
              <w:cantSplit/>
            </w:trPr>
          </w:trPrChange>
        </w:trPr>
        <w:tc>
          <w:tcPr>
            <w:tcW w:w="2884" w:type="dxa"/>
            <w:tcPrChange w:id="2302" w:author="Stuart McLarnon [NESO]" w:date="2025-09-11T10:27:00Z" w16du:dateUtc="2025-09-11T09:27:00Z">
              <w:tcPr>
                <w:tcW w:w="2884" w:type="dxa"/>
              </w:tcPr>
            </w:tcPrChange>
          </w:tcPr>
          <w:p w14:paraId="7FAE100E" w14:textId="5C92C90A" w:rsidR="00EB1E5D" w:rsidRPr="00636020" w:rsidRDefault="00EB1E5D" w:rsidP="00EB1E5D">
            <w:pPr>
              <w:pStyle w:val="Arial11Bold"/>
              <w:rPr>
                <w:bCs/>
              </w:rPr>
            </w:pPr>
            <w:r>
              <w:rPr>
                <w:rFonts w:cs="Arial"/>
              </w:rPr>
              <w:t>System Restoration</w:t>
            </w:r>
          </w:p>
        </w:tc>
        <w:tc>
          <w:tcPr>
            <w:tcW w:w="6634" w:type="dxa"/>
            <w:tcPrChange w:id="2303" w:author="Stuart McLarnon [NESO]" w:date="2025-09-11T10:27:00Z" w16du:dateUtc="2025-09-11T09:27:00Z">
              <w:tcPr>
                <w:tcW w:w="6634" w:type="dxa"/>
              </w:tcPr>
            </w:tcPrChange>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004D563B">
        <w:trPr>
          <w:cantSplit/>
          <w:trPrChange w:id="2304" w:author="Stuart McLarnon [NESO]" w:date="2025-09-11T10:27:00Z" w16du:dateUtc="2025-09-11T09:27:00Z">
            <w:trPr>
              <w:gridBefore w:val="1"/>
              <w:wBefore w:w="221" w:type="dxa"/>
              <w:cantSplit/>
            </w:trPr>
          </w:trPrChange>
        </w:trPr>
        <w:tc>
          <w:tcPr>
            <w:tcW w:w="2884" w:type="dxa"/>
            <w:tcPrChange w:id="2305" w:author="Stuart McLarnon [NESO]" w:date="2025-09-11T10:27:00Z" w16du:dateUtc="2025-09-11T09:27:00Z">
              <w:tcPr>
                <w:tcW w:w="2884" w:type="dxa"/>
              </w:tcPr>
            </w:tcPrChange>
          </w:tcPr>
          <w:p w14:paraId="0120BCB8" w14:textId="3A83B8E2" w:rsidR="00EB1E5D" w:rsidRDefault="00EB1E5D" w:rsidP="00EB1E5D">
            <w:pPr>
              <w:pStyle w:val="Arial11Bold"/>
              <w:rPr>
                <w:rFonts w:cs="Arial"/>
              </w:rPr>
            </w:pPr>
            <w:r>
              <w:rPr>
                <w:rFonts w:cs="Arial"/>
              </w:rPr>
              <w:t>System Restoration Region</w:t>
            </w:r>
          </w:p>
        </w:tc>
        <w:tc>
          <w:tcPr>
            <w:tcW w:w="6634" w:type="dxa"/>
            <w:tcPrChange w:id="2306" w:author="Stuart McLarnon [NESO]" w:date="2025-09-11T10:27:00Z" w16du:dateUtc="2025-09-11T09:27:00Z">
              <w:tcPr>
                <w:tcW w:w="6634" w:type="dxa"/>
              </w:tcPr>
            </w:tcPrChange>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004D563B">
        <w:trPr>
          <w:cantSplit/>
          <w:trPrChange w:id="2307" w:author="Stuart McLarnon [NESO]" w:date="2025-09-11T10:27:00Z" w16du:dateUtc="2025-09-11T09:27:00Z">
            <w:trPr>
              <w:gridBefore w:val="1"/>
              <w:wBefore w:w="221" w:type="dxa"/>
              <w:cantSplit/>
            </w:trPr>
          </w:trPrChange>
        </w:trPr>
        <w:tc>
          <w:tcPr>
            <w:tcW w:w="2884" w:type="dxa"/>
            <w:tcPrChange w:id="2308" w:author="Stuart McLarnon [NESO]" w:date="2025-09-11T10:27:00Z" w16du:dateUtc="2025-09-11T09:27:00Z">
              <w:tcPr>
                <w:tcW w:w="2884" w:type="dxa"/>
              </w:tcPr>
            </w:tcPrChange>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Change w:id="2309" w:author="Stuart McLarnon [NESO]" w:date="2025-09-11T10:27:00Z" w16du:dateUtc="2025-09-11T09:27:00Z">
              <w:tcPr>
                <w:tcW w:w="6634" w:type="dxa"/>
              </w:tcPr>
            </w:tcPrChange>
          </w:tcPr>
          <w:p w14:paraId="3E074751" w14:textId="45105148"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2AFDC55D" w:rsidRPr="38E6A229">
              <w:rPr>
                <w:b/>
                <w:bCs/>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4D563B">
        <w:trPr>
          <w:cantSplit/>
          <w:trPrChange w:id="2310" w:author="Stuart McLarnon [NESO]" w:date="2025-09-11T10:27:00Z" w16du:dateUtc="2025-09-11T09:27:00Z">
            <w:trPr>
              <w:gridBefore w:val="1"/>
              <w:wBefore w:w="221" w:type="dxa"/>
              <w:cantSplit/>
            </w:trPr>
          </w:trPrChange>
        </w:trPr>
        <w:tc>
          <w:tcPr>
            <w:tcW w:w="2884" w:type="dxa"/>
            <w:tcPrChange w:id="2311" w:author="Stuart McLarnon [NESO]" w:date="2025-09-11T10:27:00Z" w16du:dateUtc="2025-09-11T09:27:00Z">
              <w:tcPr>
                <w:tcW w:w="2884" w:type="dxa"/>
              </w:tcPr>
            </w:tcPrChange>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Change w:id="2312" w:author="Stuart McLarnon [NESO]" w:date="2025-09-11T10:27:00Z" w16du:dateUtc="2025-09-11T09:27:00Z">
              <w:tcPr>
                <w:tcW w:w="6634" w:type="dxa"/>
              </w:tcPr>
            </w:tcPrChange>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4D563B">
        <w:trPr>
          <w:cantSplit/>
          <w:trPrChange w:id="2313" w:author="Stuart McLarnon [NESO]" w:date="2025-09-11T10:27:00Z" w16du:dateUtc="2025-09-11T09:27:00Z">
            <w:trPr>
              <w:gridBefore w:val="1"/>
              <w:wBefore w:w="221" w:type="dxa"/>
              <w:cantSplit/>
            </w:trPr>
          </w:trPrChange>
        </w:trPr>
        <w:tc>
          <w:tcPr>
            <w:tcW w:w="2884" w:type="dxa"/>
            <w:tcPrChange w:id="2314" w:author="Stuart McLarnon [NESO]" w:date="2025-09-11T10:27:00Z" w16du:dateUtc="2025-09-11T09:27:00Z">
              <w:tcPr>
                <w:tcW w:w="2884" w:type="dxa"/>
              </w:tcPr>
            </w:tcPrChange>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Change w:id="2315" w:author="Stuart McLarnon [NESO]" w:date="2025-09-11T10:27:00Z" w16du:dateUtc="2025-09-11T09:27:00Z">
              <w:tcPr>
                <w:tcW w:w="6634" w:type="dxa"/>
              </w:tcPr>
            </w:tcPrChange>
          </w:tcPr>
          <w:p w14:paraId="23728F19" w14:textId="77777777" w:rsidR="00EB1E5D" w:rsidRPr="007E0B31" w:rsidRDefault="00EB1E5D" w:rsidP="00EB1E5D">
            <w:pPr>
              <w:pStyle w:val="TableArial11"/>
              <w:rPr>
                <w:rFonts w:cs="Arial"/>
              </w:rPr>
            </w:pPr>
            <w:r w:rsidRPr="007E0B31">
              <w:rPr>
                <w:rFonts w:cs="Arial"/>
              </w:rPr>
              <w:t>T</w:t>
            </w:r>
            <w:r w:rsidRPr="007E0B31">
              <w:rPr>
                <w:rFonts w:cs="Arial"/>
              </w:rPr>
              <w:lastRenderedPageBreak/>
              <w:t xml:space="preserve">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4D563B">
        <w:trPr>
          <w:cantSplit/>
          <w:trPrChange w:id="2316" w:author="Stuart McLarnon [NESO]" w:date="2025-09-11T10:27:00Z" w16du:dateUtc="2025-09-11T09:27:00Z">
            <w:trPr>
              <w:gridBefore w:val="1"/>
              <w:wBefore w:w="221" w:type="dxa"/>
              <w:cantSplit/>
            </w:trPr>
          </w:trPrChange>
        </w:trPr>
        <w:tc>
          <w:tcPr>
            <w:tcW w:w="2884" w:type="dxa"/>
            <w:tcPrChange w:id="2317" w:author="Stuart McLarnon [NESO]" w:date="2025-09-11T10:27:00Z" w16du:dateUtc="2025-09-11T09:27:00Z">
              <w:tcPr>
                <w:tcW w:w="2884" w:type="dxa"/>
              </w:tcPr>
            </w:tcPrChange>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Change w:id="2318" w:author="Stuart McLarnon [NESO]" w:date="2025-09-11T10:27:00Z" w16du:dateUtc="2025-09-11T09:27:00Z">
              <w:tcPr>
                <w:tcW w:w="6634" w:type="dxa"/>
              </w:tcPr>
            </w:tcPrChange>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4D563B">
        <w:trPr>
          <w:cantSplit/>
          <w:trPrChange w:id="2319" w:author="Stuart McLarnon [NESO]" w:date="2025-09-11T10:27:00Z" w16du:dateUtc="2025-09-11T09:27:00Z">
            <w:trPr>
              <w:gridBefore w:val="1"/>
              <w:wBefore w:w="221" w:type="dxa"/>
              <w:cantSplit/>
            </w:trPr>
          </w:trPrChange>
        </w:trPr>
        <w:tc>
          <w:tcPr>
            <w:tcW w:w="2884" w:type="dxa"/>
            <w:tcPrChange w:id="2320" w:author="Stuart McLarnon [NESO]" w:date="2025-09-11T10:27:00Z" w16du:dateUtc="2025-09-11T09:27:00Z">
              <w:tcPr>
                <w:tcW w:w="2884" w:type="dxa"/>
              </w:tcPr>
            </w:tcPrChange>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Change w:id="2321" w:author="Stuart McLarnon [NESO]" w:date="2025-09-11T10:27:00Z" w16du:dateUtc="2025-09-11T09:27:00Z">
              <w:tcPr>
                <w:tcW w:w="6634" w:type="dxa"/>
              </w:tcPr>
            </w:tcPrChange>
          </w:tcPr>
          <w:p w14:paraId="3E1A2B55" w14:textId="61971953" w:rsidR="00EB1E5D" w:rsidRPr="007E0B31" w:rsidRDefault="00EB1E5D" w:rsidP="00EB1E5D">
            <w:pPr>
              <w:pStyle w:val="TableArial11"/>
              <w:rPr>
                <w:rFonts w:cs="Arial"/>
              </w:rPr>
            </w:pPr>
            <w:bookmarkStart w:id="232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322"/>
            <w:r w:rsidRPr="007E0B31">
              <w:rPr>
                <w:rFonts w:cs="Arial"/>
              </w:rPr>
              <w:t>.</w:t>
            </w:r>
          </w:p>
        </w:tc>
      </w:tr>
      <w:tr w:rsidR="00EB1E5D" w:rsidRPr="007E0B31" w14:paraId="1DA61D3F" w14:textId="77777777" w:rsidTr="004D563B">
        <w:trPr>
          <w:cantSplit/>
          <w:trPrChange w:id="2323" w:author="Stuart McLarnon [NESO]" w:date="2025-09-11T10:27:00Z" w16du:dateUtc="2025-09-11T09:27:00Z">
            <w:trPr>
              <w:gridBefore w:val="1"/>
              <w:wBefore w:w="221" w:type="dxa"/>
              <w:cantSplit/>
            </w:trPr>
          </w:trPrChange>
        </w:trPr>
        <w:tc>
          <w:tcPr>
            <w:tcW w:w="2884" w:type="dxa"/>
            <w:tcPrChange w:id="2324" w:author="Stuart McLarnon [NESO]" w:date="2025-09-11T10:27:00Z" w16du:dateUtc="2025-09-11T09:27:00Z">
              <w:tcPr>
                <w:tcW w:w="2884" w:type="dxa"/>
              </w:tcPr>
            </w:tcPrChange>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Change w:id="2325" w:author="Stuart McLarnon [NESO]" w:date="2025-09-11T10:27:00Z" w16du:dateUtc="2025-09-11T09:27:00Z">
              <w:tcPr>
                <w:tcW w:w="6634" w:type="dxa"/>
              </w:tcPr>
            </w:tcPrChange>
          </w:tcPr>
          <w:p w14:paraId="62BA3C3F" w14:textId="7BBA8F9D" w:rsidR="00EB1E5D" w:rsidRPr="007E0B31" w:rsidRDefault="00EB1E5D" w:rsidP="00EB1E5D">
            <w:pPr>
              <w:pStyle w:val="TableArial11"/>
              <w:rPr>
                <w:rFonts w:cs="Arial"/>
              </w:rPr>
            </w:pPr>
            <w:bookmarkStart w:id="2326"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326"/>
          </w:p>
        </w:tc>
      </w:tr>
      <w:tr w:rsidR="00EB1E5D" w:rsidRPr="007E0B31" w14:paraId="5E31ADD9" w14:textId="77777777" w:rsidTr="004D563B">
        <w:trPr>
          <w:cantSplit/>
          <w:trPrChange w:id="2327" w:author="Stuart McLarnon [NESO]" w:date="2025-09-11T10:27:00Z" w16du:dateUtc="2025-09-11T09:27:00Z">
            <w:trPr>
              <w:gridBefore w:val="1"/>
              <w:wBefore w:w="221" w:type="dxa"/>
              <w:cantSplit/>
            </w:trPr>
          </w:trPrChange>
        </w:trPr>
        <w:tc>
          <w:tcPr>
            <w:tcW w:w="2884" w:type="dxa"/>
            <w:tcPrChange w:id="2328" w:author="Stuart McLarnon [NESO]" w:date="2025-09-11T10:27:00Z" w16du:dateUtc="2025-09-11T09:27:00Z">
              <w:tcPr>
                <w:tcW w:w="2884" w:type="dxa"/>
              </w:tcPr>
            </w:tcPrChange>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Change w:id="2329" w:author="Stuart McLarnon [NESO]" w:date="2025-09-11T10:27:00Z" w16du:dateUtc="2025-09-11T09:27:00Z">
              <w:tcPr>
                <w:tcW w:w="6634" w:type="dxa"/>
              </w:tcPr>
            </w:tcPrChange>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004D563B">
        <w:trPr>
          <w:cantSplit/>
          <w:trPrChange w:id="2330" w:author="Stuart McLarnon [NESO]" w:date="2025-09-11T10:27:00Z" w16du:dateUtc="2025-09-11T09:27:00Z">
            <w:trPr>
              <w:gridBefore w:val="1"/>
              <w:wBefore w:w="221" w:type="dxa"/>
              <w:cantSplit/>
            </w:trPr>
          </w:trPrChange>
        </w:trPr>
        <w:tc>
          <w:tcPr>
            <w:tcW w:w="2884" w:type="dxa"/>
            <w:tcPrChange w:id="2331" w:author="Stuart McLarnon [NESO]" w:date="2025-09-11T10:27:00Z" w16du:dateUtc="2025-09-11T09:27:00Z">
              <w:tcPr>
                <w:tcW w:w="2884" w:type="dxa"/>
              </w:tcPr>
            </w:tcPrChange>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Change w:id="2332" w:author="Stuart McLarnon [NESO]" w:date="2025-09-11T10:27:00Z" w16du:dateUtc="2025-09-11T09:27:00Z">
              <w:tcPr>
                <w:tcW w:w="6634" w:type="dxa"/>
              </w:tcPr>
            </w:tcPrChange>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4D563B">
        <w:trPr>
          <w:cantSplit/>
          <w:trPrChange w:id="2333" w:author="Stuart McLarnon [NESO]" w:date="2025-09-11T10:27:00Z" w16du:dateUtc="2025-09-11T09:27:00Z">
            <w:trPr>
              <w:gridBefore w:val="1"/>
              <w:wBefore w:w="221" w:type="dxa"/>
              <w:cantSplit/>
            </w:trPr>
          </w:trPrChange>
        </w:trPr>
        <w:tc>
          <w:tcPr>
            <w:tcW w:w="2884" w:type="dxa"/>
            <w:tcPrChange w:id="2334" w:author="Stuart McLarnon [NESO]" w:date="2025-09-11T10:27:00Z" w16du:dateUtc="2025-09-11T09:27:00Z">
              <w:tcPr>
                <w:tcW w:w="2884" w:type="dxa"/>
              </w:tcPr>
            </w:tcPrChange>
          </w:tcPr>
          <w:p w14:paraId="39FDCA0F" w14:textId="51FF5C89" w:rsidR="00EB1E5D" w:rsidRPr="007E0B31" w:rsidRDefault="00EB1E5D" w:rsidP="00EB1E5D">
            <w:pPr>
              <w:pStyle w:val="Arial11Bold"/>
              <w:rPr>
                <w:rFonts w:cs="Arial"/>
              </w:rPr>
            </w:pPr>
            <w:r>
              <w:rPr>
                <w:rFonts w:cs="Arial"/>
              </w:rPr>
              <w:t>TERRE</w:t>
            </w:r>
          </w:p>
        </w:tc>
        <w:tc>
          <w:tcPr>
            <w:tcW w:w="6634" w:type="dxa"/>
            <w:tcPrChange w:id="2335" w:author="Stuart McLarnon [NESO]" w:date="2025-09-11T10:27:00Z" w16du:dateUtc="2025-09-11T09:27:00Z">
              <w:tcPr>
                <w:tcW w:w="6634" w:type="dxa"/>
              </w:tcPr>
            </w:tcPrChange>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4D563B">
        <w:trPr>
          <w:cantSplit/>
          <w:trPrChange w:id="2336" w:author="Stuart McLarnon [NESO]" w:date="2025-09-11T10:27:00Z" w16du:dateUtc="2025-09-11T09:27:00Z">
            <w:trPr>
              <w:gridBefore w:val="1"/>
              <w:wBefore w:w="221" w:type="dxa"/>
              <w:cantSplit/>
            </w:trPr>
          </w:trPrChange>
        </w:trPr>
        <w:tc>
          <w:tcPr>
            <w:tcW w:w="2884" w:type="dxa"/>
            <w:tcPrChange w:id="2337" w:author="Stuart McLarnon [NESO]" w:date="2025-09-11T10:27:00Z" w16du:dateUtc="2025-09-11T09:27:00Z">
              <w:tcPr>
                <w:tcW w:w="2884" w:type="dxa"/>
              </w:tcPr>
            </w:tcPrChange>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Change w:id="2338" w:author="Stuart McLarnon [NESO]" w:date="2025-09-11T10:27:00Z" w16du:dateUtc="2025-09-11T09:27:00Z">
              <w:tcPr>
                <w:tcW w:w="6634" w:type="dxa"/>
              </w:tcPr>
            </w:tcPrChange>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w:t>
            </w:r>
            <w:r w:rsidRPr="0081264E">
              <w:rPr>
                <w:rFonts w:cs="Arial"/>
                <w:b/>
              </w:rPr>
              <w:lastRenderedPageBreak/>
              <w:t>eriod</w:t>
            </w:r>
            <w:r w:rsidRPr="00A87826">
              <w:rPr>
                <w:rFonts w:cs="Arial"/>
                <w:bCs/>
              </w:rPr>
              <w:t>.</w:t>
            </w:r>
          </w:p>
        </w:tc>
      </w:tr>
      <w:tr w:rsidR="00EB1E5D" w:rsidRPr="007E0B31" w14:paraId="49B52FEC" w14:textId="77777777" w:rsidTr="004D563B">
        <w:trPr>
          <w:cantSplit/>
          <w:trPrChange w:id="2339" w:author="Stuart McLarnon [NESO]" w:date="2025-09-11T10:27:00Z" w16du:dateUtc="2025-09-11T09:27:00Z">
            <w:trPr>
              <w:gridBefore w:val="1"/>
              <w:wBefore w:w="221" w:type="dxa"/>
              <w:cantSplit/>
            </w:trPr>
          </w:trPrChange>
        </w:trPr>
        <w:tc>
          <w:tcPr>
            <w:tcW w:w="2884" w:type="dxa"/>
            <w:tcPrChange w:id="2340" w:author="Stuart McLarnon [NESO]" w:date="2025-09-11T10:27:00Z" w16du:dateUtc="2025-09-11T09:27:00Z">
              <w:tcPr>
                <w:tcW w:w="2884" w:type="dxa"/>
              </w:tcPr>
            </w:tcPrChange>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Change w:id="2341" w:author="Stuart McLarnon [NESO]" w:date="2025-09-11T10:27:00Z" w16du:dateUtc="2025-09-11T09:27:00Z">
              <w:tcPr>
                <w:tcW w:w="6634" w:type="dxa"/>
              </w:tcPr>
            </w:tcPrChange>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4D563B">
        <w:trPr>
          <w:cantSplit/>
          <w:trPrChange w:id="2342" w:author="Stuart McLarnon [NESO]" w:date="2025-09-11T10:27:00Z" w16du:dateUtc="2025-09-11T09:27:00Z">
            <w:trPr>
              <w:gridBefore w:val="1"/>
              <w:wBefore w:w="221" w:type="dxa"/>
              <w:cantSplit/>
            </w:trPr>
          </w:trPrChange>
        </w:trPr>
        <w:tc>
          <w:tcPr>
            <w:tcW w:w="2884" w:type="dxa"/>
            <w:tcPrChange w:id="2343" w:author="Stuart McLarnon [NESO]" w:date="2025-09-11T10:27:00Z" w16du:dateUtc="2025-09-11T09:27:00Z">
              <w:tcPr>
                <w:tcW w:w="2884" w:type="dxa"/>
              </w:tcPr>
            </w:tcPrChange>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Change w:id="2344" w:author="Stuart McLarnon [NESO]" w:date="2025-09-11T10:27:00Z" w16du:dateUtc="2025-09-11T09:27:00Z">
              <w:tcPr>
                <w:tcW w:w="6634" w:type="dxa"/>
              </w:tcPr>
            </w:tcPrChange>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4D563B">
        <w:trPr>
          <w:cantSplit/>
          <w:trPrChange w:id="2345" w:author="Stuart McLarnon [NESO]" w:date="2025-09-11T10:27:00Z" w16du:dateUtc="2025-09-11T09:27:00Z">
            <w:trPr>
              <w:gridBefore w:val="1"/>
              <w:wBefore w:w="221" w:type="dxa"/>
              <w:cantSplit/>
            </w:trPr>
          </w:trPrChange>
        </w:trPr>
        <w:tc>
          <w:tcPr>
            <w:tcW w:w="2884" w:type="dxa"/>
            <w:tcPrChange w:id="2346" w:author="Stuart McLarnon [NESO]" w:date="2025-09-11T10:27:00Z" w16du:dateUtc="2025-09-11T09:27:00Z">
              <w:tcPr>
                <w:tcW w:w="2884" w:type="dxa"/>
              </w:tcPr>
            </w:tcPrChange>
          </w:tcPr>
          <w:p w14:paraId="0E3BA98F" w14:textId="3DE6A8A3" w:rsidR="00EB1E5D" w:rsidRPr="0081264E" w:rsidRDefault="00EB1E5D" w:rsidP="00EB1E5D">
            <w:pPr>
              <w:pStyle w:val="Arial11Bold"/>
              <w:rPr>
                <w:rFonts w:cs="Arial"/>
              </w:rPr>
            </w:pPr>
            <w:r>
              <w:rPr>
                <w:rFonts w:cs="Arial"/>
              </w:rPr>
              <w:t>TERRE Central Platform</w:t>
            </w:r>
          </w:p>
        </w:tc>
        <w:tc>
          <w:tcPr>
            <w:tcW w:w="6634" w:type="dxa"/>
            <w:tcPrChange w:id="2347" w:author="Stuart McLarnon [NESO]" w:date="2025-09-11T10:27:00Z" w16du:dateUtc="2025-09-11T09:27:00Z">
              <w:tcPr>
                <w:tcW w:w="6634" w:type="dxa"/>
              </w:tcPr>
            </w:tcPrChange>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4D563B">
        <w:trPr>
          <w:cantSplit/>
          <w:trPrChange w:id="2348" w:author="Stuart McLarnon [NESO]" w:date="2025-09-11T10:27:00Z" w16du:dateUtc="2025-09-11T09:27:00Z">
            <w:trPr>
              <w:gridBefore w:val="1"/>
              <w:wBefore w:w="221" w:type="dxa"/>
              <w:cantSplit/>
            </w:trPr>
          </w:trPrChange>
        </w:trPr>
        <w:tc>
          <w:tcPr>
            <w:tcW w:w="2884" w:type="dxa"/>
            <w:tcPrChange w:id="2349" w:author="Stuart McLarnon [NESO]" w:date="2025-09-11T10:27:00Z" w16du:dateUtc="2025-09-11T09:27:00Z">
              <w:tcPr>
                <w:tcW w:w="2884" w:type="dxa"/>
              </w:tcPr>
            </w:tcPrChange>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Change w:id="2350" w:author="Stuart McLarnon [NESO]" w:date="2025-09-11T10:27:00Z" w16du:dateUtc="2025-09-11T09:27:00Z">
              <w:tcPr>
                <w:tcW w:w="6634" w:type="dxa"/>
              </w:tcPr>
            </w:tcPrChange>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4D563B">
        <w:trPr>
          <w:cantSplit/>
          <w:trPrChange w:id="2351" w:author="Stuart McLarnon [NESO]" w:date="2025-09-11T10:27:00Z" w16du:dateUtc="2025-09-11T09:27:00Z">
            <w:trPr>
              <w:gridBefore w:val="1"/>
              <w:wBefore w:w="221" w:type="dxa"/>
              <w:cantSplit/>
            </w:trPr>
          </w:trPrChange>
        </w:trPr>
        <w:tc>
          <w:tcPr>
            <w:tcW w:w="2884" w:type="dxa"/>
            <w:tcPrChange w:id="2352" w:author="Stuart McLarnon [NESO]" w:date="2025-09-11T10:27:00Z" w16du:dateUtc="2025-09-11T09:27:00Z">
              <w:tcPr>
                <w:tcW w:w="2884" w:type="dxa"/>
              </w:tcPr>
            </w:tcPrChange>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Change w:id="2353" w:author="Stuart McLarnon [NESO]" w:date="2025-09-11T10:27:00Z" w16du:dateUtc="2025-09-11T09:27:00Z">
              <w:tcPr>
                <w:tcW w:w="6634" w:type="dxa"/>
              </w:tcPr>
            </w:tcPrChange>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4D563B">
        <w:trPr>
          <w:cantSplit/>
          <w:trPrChange w:id="2354" w:author="Stuart McLarnon [NESO]" w:date="2025-09-11T10:27:00Z" w16du:dateUtc="2025-09-11T09:27:00Z">
            <w:trPr>
              <w:gridBefore w:val="1"/>
              <w:wBefore w:w="221" w:type="dxa"/>
              <w:cantSplit/>
            </w:trPr>
          </w:trPrChange>
        </w:trPr>
        <w:tc>
          <w:tcPr>
            <w:tcW w:w="2884" w:type="dxa"/>
            <w:tcPrChange w:id="2355" w:author="Stuart McLarnon [NESO]" w:date="2025-09-11T10:27:00Z" w16du:dateUtc="2025-09-11T09:27:00Z">
              <w:tcPr>
                <w:tcW w:w="2884" w:type="dxa"/>
              </w:tcPr>
            </w:tcPrChange>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Change w:id="2356" w:author="Stuart McLarnon [NESO]" w:date="2025-09-11T10:27:00Z" w16du:dateUtc="2025-09-11T09:27:00Z">
              <w:tcPr>
                <w:tcW w:w="6634" w:type="dxa"/>
              </w:tcPr>
            </w:tcPrChange>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4D563B">
        <w:trPr>
          <w:cantSplit/>
          <w:trPrChange w:id="2357" w:author="Stuart McLarnon [NESO]" w:date="2025-09-11T10:27:00Z" w16du:dateUtc="2025-09-11T09:27:00Z">
            <w:trPr>
              <w:gridBefore w:val="1"/>
              <w:wBefore w:w="221" w:type="dxa"/>
              <w:cantSplit/>
            </w:trPr>
          </w:trPrChange>
        </w:trPr>
        <w:tc>
          <w:tcPr>
            <w:tcW w:w="2884" w:type="dxa"/>
            <w:tcPrChange w:id="2358" w:author="Stuart McLarnon [NESO]" w:date="2025-09-11T10:27:00Z" w16du:dateUtc="2025-09-11T09:27:00Z">
              <w:tcPr>
                <w:tcW w:w="2884" w:type="dxa"/>
              </w:tcPr>
            </w:tcPrChange>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Change w:id="2359" w:author="Stuart McLarnon [NESO]" w:date="2025-09-11T10:27:00Z" w16du:dateUtc="2025-09-11T09:27:00Z">
              <w:tcPr>
                <w:tcW w:w="6634" w:type="dxa"/>
              </w:tcPr>
            </w:tcPrChange>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4D563B">
        <w:trPr>
          <w:cantSplit/>
          <w:trPrChange w:id="2360" w:author="Stuart McLarnon [NESO]" w:date="2025-09-11T10:27:00Z" w16du:dateUtc="2025-09-11T09:27:00Z">
            <w:trPr>
              <w:gridBefore w:val="1"/>
              <w:wBefore w:w="221" w:type="dxa"/>
              <w:cantSplit/>
            </w:trPr>
          </w:trPrChange>
        </w:trPr>
        <w:tc>
          <w:tcPr>
            <w:tcW w:w="2884" w:type="dxa"/>
            <w:tcPrChange w:id="2361" w:author="Stuart McLarnon [NESO]" w:date="2025-09-11T10:27:00Z" w16du:dateUtc="2025-09-11T09:27:00Z">
              <w:tcPr>
                <w:tcW w:w="2884" w:type="dxa"/>
              </w:tcPr>
            </w:tcPrChange>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Change w:id="2362" w:author="Stuart McLarnon [NESO]" w:date="2025-09-11T10:27:00Z" w16du:dateUtc="2025-09-11T09:27:00Z">
              <w:tcPr>
                <w:tcW w:w="6634" w:type="dxa"/>
              </w:tcPr>
            </w:tcPrChange>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4D563B">
        <w:trPr>
          <w:cantSplit/>
          <w:trPrChange w:id="2363" w:author="Stuart McLarnon [NESO]" w:date="2025-09-11T10:27:00Z" w16du:dateUtc="2025-09-11T09:27:00Z">
            <w:trPr>
              <w:gridBefore w:val="1"/>
              <w:wBefore w:w="221" w:type="dxa"/>
              <w:cantSplit/>
            </w:trPr>
          </w:trPrChange>
        </w:trPr>
        <w:tc>
          <w:tcPr>
            <w:tcW w:w="2884" w:type="dxa"/>
            <w:tcPrChange w:id="2364" w:author="Stuart McLarnon [NESO]" w:date="2025-09-11T10:27:00Z" w16du:dateUtc="2025-09-11T09:27:00Z">
              <w:tcPr>
                <w:tcW w:w="2884" w:type="dxa"/>
              </w:tcPr>
            </w:tcPrChange>
          </w:tcPr>
          <w:p w14:paraId="1F60112F" w14:textId="41D5FEBC" w:rsidR="00EB1E5D" w:rsidRPr="00875FA6" w:rsidRDefault="00EB1E5D" w:rsidP="00EB1E5D">
            <w:pPr>
              <w:pStyle w:val="Arial11Bold"/>
            </w:pPr>
            <w:r w:rsidRPr="00875FA6">
              <w:t>Test Plan</w:t>
            </w:r>
          </w:p>
        </w:tc>
        <w:tc>
          <w:tcPr>
            <w:tcW w:w="6634" w:type="dxa"/>
            <w:tcPrChange w:id="2365" w:author="Stuart McLarnon [NESO]" w:date="2025-09-11T10:27:00Z" w16du:dateUtc="2025-09-11T09:27:00Z">
              <w:tcPr>
                <w:tcW w:w="6634" w:type="dxa"/>
              </w:tcPr>
            </w:tcPrChange>
          </w:tcPr>
          <w:p w14:paraId="438005A0" w14:textId="1176EC91"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7A10906C" w:rsidRPr="38E6A229">
              <w:rPr>
                <w:b/>
                <w:bCs/>
              </w:rPr>
              <w:t>Assimilated</w:t>
            </w:r>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004D563B">
        <w:trPr>
          <w:cantSplit/>
          <w:trPrChange w:id="2366" w:author="Stuart McLarnon [NESO]" w:date="2025-09-11T10:27:00Z" w16du:dateUtc="2025-09-11T09:27:00Z">
            <w:trPr>
              <w:gridBefore w:val="1"/>
              <w:wBefore w:w="221" w:type="dxa"/>
              <w:cantSplit/>
            </w:trPr>
          </w:trPrChange>
        </w:trPr>
        <w:tc>
          <w:tcPr>
            <w:tcW w:w="2884" w:type="dxa"/>
            <w:tcPrChange w:id="2367" w:author="Stuart McLarnon [NESO]" w:date="2025-09-11T10:27:00Z" w16du:dateUtc="2025-09-11T09:27:00Z">
              <w:tcPr>
                <w:tcW w:w="2884" w:type="dxa"/>
              </w:tcPr>
            </w:tcPrChange>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Change w:id="2368" w:author="Stuart McLarnon [NESO]" w:date="2025-09-11T10:27:00Z" w16du:dateUtc="2025-09-11T09:27:00Z">
              <w:tcPr>
                <w:tcW w:w="6634" w:type="dxa"/>
              </w:tcPr>
            </w:tcPrChange>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4D563B">
        <w:trPr>
          <w:cantSplit/>
          <w:trPrChange w:id="2369" w:author="Stuart McLarnon [NESO]" w:date="2025-09-11T10:27:00Z" w16du:dateUtc="2025-09-11T09:27:00Z">
            <w:trPr>
              <w:gridBefore w:val="1"/>
              <w:wBefore w:w="221" w:type="dxa"/>
              <w:cantSplit/>
            </w:trPr>
          </w:trPrChange>
        </w:trPr>
        <w:tc>
          <w:tcPr>
            <w:tcW w:w="2884" w:type="dxa"/>
            <w:tcPrChange w:id="2370" w:author="Stuart McLarnon [NESO]" w:date="2025-09-11T10:27:00Z" w16du:dateUtc="2025-09-11T09:27:00Z">
              <w:tcPr>
                <w:tcW w:w="2884" w:type="dxa"/>
              </w:tcPr>
            </w:tcPrChange>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Change w:id="2371" w:author="Stuart McLarnon [NESO]" w:date="2025-09-11T10:27:00Z" w16du:dateUtc="2025-09-11T09:27:00Z">
              <w:tcPr>
                <w:tcW w:w="6634" w:type="dxa"/>
              </w:tcPr>
            </w:tcPrChange>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4D563B">
        <w:trPr>
          <w:cantSplit/>
          <w:trPrChange w:id="2372" w:author="Stuart McLarnon [NESO]" w:date="2025-09-11T10:27:00Z" w16du:dateUtc="2025-09-11T09:27:00Z">
            <w:trPr>
              <w:gridBefore w:val="1"/>
              <w:wBefore w:w="221" w:type="dxa"/>
              <w:cantSplit/>
            </w:trPr>
          </w:trPrChange>
        </w:trPr>
        <w:tc>
          <w:tcPr>
            <w:tcW w:w="2884" w:type="dxa"/>
            <w:tcPrChange w:id="2373" w:author="Stuart McLarnon [NESO]" w:date="2025-09-11T10:27:00Z" w16du:dateUtc="2025-09-11T09:27:00Z">
              <w:tcPr>
                <w:tcW w:w="2884" w:type="dxa"/>
              </w:tcPr>
            </w:tcPrChange>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Change w:id="2374" w:author="Stuart McLarnon [NESO]" w:date="2025-09-11T10:27:00Z" w16du:dateUtc="2025-09-11T09:27:00Z">
              <w:tcPr>
                <w:tcW w:w="6634" w:type="dxa"/>
              </w:tcPr>
            </w:tcPrChange>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4D563B">
        <w:trPr>
          <w:cantSplit/>
          <w:trPrChange w:id="2375" w:author="Stuart McLarnon [NESO]" w:date="2025-09-11T10:27:00Z" w16du:dateUtc="2025-09-11T09:27:00Z">
            <w:trPr>
              <w:gridBefore w:val="1"/>
              <w:wBefore w:w="221" w:type="dxa"/>
              <w:cantSplit/>
            </w:trPr>
          </w:trPrChange>
        </w:trPr>
        <w:tc>
          <w:tcPr>
            <w:tcW w:w="2884" w:type="dxa"/>
            <w:tcPrChange w:id="2376" w:author="Stuart McLarnon [NESO]" w:date="2025-09-11T10:27:00Z" w16du:dateUtc="2025-09-11T09:27:00Z">
              <w:tcPr>
                <w:tcW w:w="2884" w:type="dxa"/>
              </w:tcPr>
            </w:tcPrChange>
          </w:tcPr>
          <w:p w14:paraId="1A32535D" w14:textId="3657B7C0" w:rsidR="00EB1E5D" w:rsidRPr="007E0B31" w:rsidRDefault="00EB1E5D" w:rsidP="00EB1E5D">
            <w:pPr>
              <w:pStyle w:val="Arial11Bold"/>
              <w:rPr>
                <w:rFonts w:cs="Arial"/>
              </w:rPr>
            </w:pPr>
            <w:r>
              <w:rPr>
                <w:rFonts w:cs="Arial"/>
              </w:rPr>
              <w:t>The Company</w:t>
            </w:r>
          </w:p>
        </w:tc>
        <w:tc>
          <w:tcPr>
            <w:tcW w:w="6634" w:type="dxa"/>
            <w:tcPrChange w:id="2377" w:author="Stuart McLarnon [NESO]" w:date="2025-09-11T10:27:00Z" w16du:dateUtc="2025-09-11T09:27:00Z">
              <w:tcPr>
                <w:tcW w:w="6634" w:type="dxa"/>
              </w:tcPr>
            </w:tcPrChange>
          </w:tcPr>
          <w:p w14:paraId="17B4E3BD" w14:textId="5F00CBCF" w:rsidR="00EB1E5D" w:rsidRPr="007E0B31" w:rsidRDefault="67309E31" w:rsidP="00EB1E5D">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EB1E5D" w:rsidRPr="007E0B31" w14:paraId="100BAB28" w14:textId="77777777" w:rsidTr="004D563B">
        <w:trPr>
          <w:cantSplit/>
          <w:trPrChange w:id="2378" w:author="Stuart McLarnon [NESO]" w:date="2025-09-11T10:27:00Z" w16du:dateUtc="2025-09-11T09:27:00Z">
            <w:trPr>
              <w:gridBefore w:val="1"/>
              <w:wBefore w:w="221" w:type="dxa"/>
              <w:cantSplit/>
            </w:trPr>
          </w:trPrChange>
        </w:trPr>
        <w:tc>
          <w:tcPr>
            <w:tcW w:w="2884" w:type="dxa"/>
            <w:tcPrChange w:id="2379" w:author="Stuart McLarnon [NESO]" w:date="2025-09-11T10:27:00Z" w16du:dateUtc="2025-09-11T09:27:00Z">
              <w:tcPr>
                <w:tcW w:w="2884" w:type="dxa"/>
              </w:tcPr>
            </w:tcPrChange>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Change w:id="2380" w:author="Stuart McLarnon [NESO]" w:date="2025-09-11T10:27:00Z" w16du:dateUtc="2025-09-11T09:27:00Z">
              <w:tcPr>
                <w:tcW w:w="6634" w:type="dxa"/>
              </w:tcPr>
            </w:tcPrChange>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4D563B">
        <w:trPr>
          <w:cantSplit/>
          <w:trPrChange w:id="2381" w:author="Stuart McLarnon [NESO]" w:date="2025-09-11T10:27:00Z" w16du:dateUtc="2025-09-11T09:27:00Z">
            <w:trPr>
              <w:gridBefore w:val="1"/>
              <w:wBefore w:w="221" w:type="dxa"/>
              <w:cantSplit/>
            </w:trPr>
          </w:trPrChange>
        </w:trPr>
        <w:tc>
          <w:tcPr>
            <w:tcW w:w="2884" w:type="dxa"/>
            <w:tcPrChange w:id="2382" w:author="Stuart McLarnon [NESO]" w:date="2025-09-11T10:27:00Z" w16du:dateUtc="2025-09-11T09:27:00Z">
              <w:tcPr>
                <w:tcW w:w="2884" w:type="dxa"/>
              </w:tcPr>
            </w:tcPrChange>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Change w:id="2383" w:author="Stuart McLarnon [NESO]" w:date="2025-09-11T10:27:00Z" w16du:dateUtc="2025-09-11T09:27:00Z">
              <w:tcPr>
                <w:tcW w:w="6634" w:type="dxa"/>
              </w:tcPr>
            </w:tcPrChange>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4D563B">
        <w:trPr>
          <w:cantSplit/>
          <w:trPrChange w:id="2384" w:author="Stuart McLarnon [NESO]" w:date="2025-09-11T10:27:00Z" w16du:dateUtc="2025-09-11T09:27:00Z">
            <w:trPr>
              <w:gridBefore w:val="1"/>
              <w:wBefore w:w="221" w:type="dxa"/>
              <w:cantSplit/>
            </w:trPr>
          </w:trPrChange>
        </w:trPr>
        <w:tc>
          <w:tcPr>
            <w:tcW w:w="2884" w:type="dxa"/>
            <w:tcPrChange w:id="2385" w:author="Stuart McLarnon [NESO]" w:date="2025-09-11T10:27:00Z" w16du:dateUtc="2025-09-11T09:27:00Z">
              <w:tcPr>
                <w:tcW w:w="2884" w:type="dxa"/>
              </w:tcPr>
            </w:tcPrChange>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Change w:id="2386" w:author="Stuart McLarnon [NESO]" w:date="2025-09-11T10:27:00Z" w16du:dateUtc="2025-09-11T09:27:00Z">
              <w:tcPr>
                <w:tcW w:w="6634" w:type="dxa"/>
              </w:tcPr>
            </w:tcPrChange>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w:t>
            </w:r>
            <w:r w:rsidR="00DB0D86" w:rsidRPr="002A73E9">
              <w:rPr>
                <w:b/>
                <w:bCs/>
                <w:sz w:val="20"/>
                <w:szCs w:val="20"/>
              </w:rPr>
              <w:lastRenderedPageBreak/>
              <w:t>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004D563B">
        <w:trPr>
          <w:cantSplit/>
          <w:trPrChange w:id="2387" w:author="Stuart McLarnon [NESO]" w:date="2025-09-11T10:27:00Z" w16du:dateUtc="2025-09-11T09:27:00Z">
            <w:trPr>
              <w:gridBefore w:val="1"/>
              <w:wBefore w:w="221" w:type="dxa"/>
              <w:cantSplit/>
            </w:trPr>
          </w:trPrChange>
        </w:trPr>
        <w:tc>
          <w:tcPr>
            <w:tcW w:w="2884" w:type="dxa"/>
            <w:tcPrChange w:id="2388" w:author="Stuart McLarnon [NESO]" w:date="2025-09-11T10:27:00Z" w16du:dateUtc="2025-09-11T09:27:00Z">
              <w:tcPr>
                <w:tcW w:w="2884" w:type="dxa"/>
              </w:tcPr>
            </w:tcPrChange>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Change w:id="2389" w:author="Stuart McLarnon [NESO]" w:date="2025-09-11T10:27:00Z" w16du:dateUtc="2025-09-11T09:27:00Z">
              <w:tcPr>
                <w:tcW w:w="6634" w:type="dxa"/>
              </w:tcPr>
            </w:tcPrChange>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004D563B">
        <w:trPr>
          <w:cantSplit/>
          <w:trPrChange w:id="2390" w:author="Stuart McLarnon [NESO]" w:date="2025-09-11T10:27:00Z" w16du:dateUtc="2025-09-11T09:27:00Z">
            <w:trPr>
              <w:gridBefore w:val="1"/>
              <w:wBefore w:w="221" w:type="dxa"/>
              <w:cantSplit/>
            </w:trPr>
          </w:trPrChange>
        </w:trPr>
        <w:tc>
          <w:tcPr>
            <w:tcW w:w="2884" w:type="dxa"/>
            <w:tcPrChange w:id="2391" w:author="Stuart McLarnon [NESO]" w:date="2025-09-11T10:27:00Z" w16du:dateUtc="2025-09-11T09:27:00Z">
              <w:tcPr>
                <w:tcW w:w="2884" w:type="dxa"/>
              </w:tcPr>
            </w:tcPrChange>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Change w:id="2392" w:author="Stuart McLarnon [NESO]" w:date="2025-09-11T10:27:00Z" w16du:dateUtc="2025-09-11T09:27:00Z">
              <w:tcPr>
                <w:tcW w:w="6634" w:type="dxa"/>
              </w:tcPr>
            </w:tcPrChange>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004D563B">
        <w:trPr>
          <w:cantSplit/>
          <w:trPrChange w:id="2393" w:author="Stuart McLarnon [NESO]" w:date="2025-09-11T10:27:00Z" w16du:dateUtc="2025-09-11T09:27:00Z">
            <w:trPr>
              <w:gridBefore w:val="1"/>
              <w:wBefore w:w="221" w:type="dxa"/>
              <w:cantSplit/>
            </w:trPr>
          </w:trPrChange>
        </w:trPr>
        <w:tc>
          <w:tcPr>
            <w:tcW w:w="2884" w:type="dxa"/>
            <w:tcPrChange w:id="2394" w:author="Stuart McLarnon [NESO]" w:date="2025-09-11T10:27:00Z" w16du:dateUtc="2025-09-11T09:27:00Z">
              <w:tcPr>
                <w:tcW w:w="2884" w:type="dxa"/>
              </w:tcPr>
            </w:tcPrChange>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Change w:id="2395" w:author="Stuart McLarnon [NESO]" w:date="2025-09-11T10:27:00Z" w16du:dateUtc="2025-09-11T09:27:00Z">
              <w:tcPr>
                <w:tcW w:w="6634" w:type="dxa"/>
              </w:tcPr>
            </w:tcPrChange>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004D563B">
        <w:trPr>
          <w:cantSplit/>
          <w:trPrChange w:id="2396" w:author="Stuart McLarnon [NESO]" w:date="2025-09-11T10:27:00Z" w16du:dateUtc="2025-09-11T09:27:00Z">
            <w:trPr>
              <w:gridBefore w:val="1"/>
              <w:wBefore w:w="221" w:type="dxa"/>
              <w:cantSplit/>
            </w:trPr>
          </w:trPrChange>
        </w:trPr>
        <w:tc>
          <w:tcPr>
            <w:tcW w:w="2884" w:type="dxa"/>
            <w:tcPrChange w:id="2397" w:author="Stuart McLarnon [NESO]" w:date="2025-09-11T10:27:00Z" w16du:dateUtc="2025-09-11T09:27:00Z">
              <w:tcPr>
                <w:tcW w:w="2884" w:type="dxa"/>
              </w:tcPr>
            </w:tcPrChange>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Change w:id="2398" w:author="Stuart McLarnon [NESO]" w:date="2025-09-11T10:27:00Z" w16du:dateUtc="2025-09-11T09:27:00Z">
              <w:tcPr>
                <w:tcW w:w="6634" w:type="dxa"/>
              </w:tcPr>
            </w:tcPrChange>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004D563B">
        <w:trPr>
          <w:cantSplit/>
          <w:trPrChange w:id="2399" w:author="Stuart McLarnon [NESO]" w:date="2025-09-11T10:27:00Z" w16du:dateUtc="2025-09-11T09:27:00Z">
            <w:trPr>
              <w:gridBefore w:val="1"/>
              <w:wBefore w:w="221" w:type="dxa"/>
              <w:cantSplit/>
            </w:trPr>
          </w:trPrChange>
        </w:trPr>
        <w:tc>
          <w:tcPr>
            <w:tcW w:w="2884" w:type="dxa"/>
            <w:tcPrChange w:id="2400" w:author="Stuart McLarnon [NESO]" w:date="2025-09-11T10:27:00Z" w16du:dateUtc="2025-09-11T09:27:00Z">
              <w:tcPr>
                <w:tcW w:w="2884" w:type="dxa"/>
              </w:tcPr>
            </w:tcPrChange>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Change w:id="2401" w:author="Stuart McLarnon [NESO]" w:date="2025-09-11T10:27:00Z" w16du:dateUtc="2025-09-11T09:27:00Z">
              <w:tcPr>
                <w:tcW w:w="6634" w:type="dxa"/>
              </w:tcPr>
            </w:tcPrChange>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004D563B">
        <w:trPr>
          <w:cantSplit/>
          <w:trPrChange w:id="2402" w:author="Stuart McLarnon [NESO]" w:date="2025-09-11T10:27:00Z" w16du:dateUtc="2025-09-11T09:27:00Z">
            <w:trPr>
              <w:gridBefore w:val="1"/>
              <w:wBefore w:w="221" w:type="dxa"/>
              <w:cantSplit/>
            </w:trPr>
          </w:trPrChange>
        </w:trPr>
        <w:tc>
          <w:tcPr>
            <w:tcW w:w="2884" w:type="dxa"/>
            <w:tcPrChange w:id="2403" w:author="Stuart McLarnon [NESO]" w:date="2025-09-11T10:27:00Z" w16du:dateUtc="2025-09-11T09:27:00Z">
              <w:tcPr>
                <w:tcW w:w="2884" w:type="dxa"/>
              </w:tcPr>
            </w:tcPrChange>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Change w:id="2404" w:author="Stuart McLarnon [NESO]" w:date="2025-09-11T10:27:00Z" w16du:dateUtc="2025-09-11T09:27:00Z">
              <w:tcPr>
                <w:tcW w:w="6634" w:type="dxa"/>
              </w:tcPr>
            </w:tcPrChange>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4D563B">
        <w:trPr>
          <w:cantSplit/>
          <w:trPrChange w:id="2405" w:author="Stuart McLarnon [NESO]" w:date="2025-09-11T10:27:00Z" w16du:dateUtc="2025-09-11T09:27:00Z">
            <w:trPr>
              <w:gridBefore w:val="1"/>
              <w:wBefore w:w="221" w:type="dxa"/>
              <w:cantSplit/>
            </w:trPr>
          </w:trPrChange>
        </w:trPr>
        <w:tc>
          <w:tcPr>
            <w:tcW w:w="2884" w:type="dxa"/>
            <w:tcPrChange w:id="2406" w:author="Stuart McLarnon [NESO]" w:date="2025-09-11T10:27:00Z" w16du:dateUtc="2025-09-11T09:27:00Z">
              <w:tcPr>
                <w:tcW w:w="2884" w:type="dxa"/>
              </w:tcPr>
            </w:tcPrChange>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Change w:id="2407" w:author="Stuart McLarnon [NESO]" w:date="2025-09-11T10:27:00Z" w16du:dateUtc="2025-09-11T09:27:00Z">
              <w:tcPr>
                <w:tcW w:w="6634" w:type="dxa"/>
              </w:tcPr>
            </w:tcPrChange>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4D563B">
        <w:trPr>
          <w:cantSplit/>
          <w:trPrChange w:id="2408" w:author="Stuart McLarnon [NESO]" w:date="2025-09-11T10:27:00Z" w16du:dateUtc="2025-09-11T09:27:00Z">
            <w:trPr>
              <w:gridBefore w:val="1"/>
              <w:wBefore w:w="221" w:type="dxa"/>
              <w:cantSplit/>
            </w:trPr>
          </w:trPrChange>
        </w:trPr>
        <w:tc>
          <w:tcPr>
            <w:tcW w:w="2884" w:type="dxa"/>
            <w:tcPrChange w:id="2409" w:author="Stuart McLarnon [NESO]" w:date="2025-09-11T10:27:00Z" w16du:dateUtc="2025-09-11T09:27:00Z">
              <w:tcPr>
                <w:tcW w:w="2884" w:type="dxa"/>
              </w:tcPr>
            </w:tcPrChange>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Change w:id="2410" w:author="Stuart McLarnon [NESO]" w:date="2025-09-11T10:27:00Z" w16du:dateUtc="2025-09-11T09:27:00Z">
              <w:tcPr>
                <w:tcW w:w="6634" w:type="dxa"/>
              </w:tcPr>
            </w:tcPrChange>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4D563B">
        <w:trPr>
          <w:cantSplit/>
          <w:trPrChange w:id="2411" w:author="Stuart McLarnon [NESO]" w:date="2025-09-11T10:27:00Z" w16du:dateUtc="2025-09-11T09:27:00Z">
            <w:trPr>
              <w:gridBefore w:val="1"/>
              <w:wBefore w:w="221" w:type="dxa"/>
              <w:cantSplit/>
            </w:trPr>
          </w:trPrChange>
        </w:trPr>
        <w:tc>
          <w:tcPr>
            <w:tcW w:w="2884" w:type="dxa"/>
            <w:tcPrChange w:id="2412" w:author="Stuart McLarnon [NESO]" w:date="2025-09-11T10:27:00Z" w16du:dateUtc="2025-09-11T09:27:00Z">
              <w:tcPr>
                <w:tcW w:w="2884" w:type="dxa"/>
              </w:tcPr>
            </w:tcPrChange>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Change w:id="2413" w:author="Stuart McLarnon [NESO]" w:date="2025-09-11T10:27:00Z" w16du:dateUtc="2025-09-11T09:27:00Z">
              <w:tcPr>
                <w:tcW w:w="6634" w:type="dxa"/>
              </w:tcPr>
            </w:tcPrChange>
          </w:tcPr>
          <w:p w14:paraId="484C3E41" w14:textId="77777777" w:rsidR="00EB1E5D" w:rsidRPr="007E0B31" w:rsidRDefault="00EB1E5D" w:rsidP="00EB1E5D">
            <w:pPr>
              <w:pStyle w:val="TableArial11"/>
              <w:rPr>
                <w:rFonts w:cs="Arial"/>
              </w:rPr>
            </w:pPr>
            <w:r w:rsidRPr="007E0B31">
              <w:rPr>
                <w:rFonts w:cs="Arial"/>
              </w:rPr>
              <w:t>Means, when used in conjunction with another term relating to equipment or a site, whether defined or not, that the associated term is to be read as being part of or directly asso</w:t>
            </w:r>
            <w:r w:rsidRPr="007E0B31">
              <w:rPr>
                <w:rFonts w:cs="Arial"/>
              </w:rPr>
              <w:lastRenderedPageBreak/>
              <w:t xml:space="preserve">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4D563B">
        <w:trPr>
          <w:cantSplit/>
          <w:trPrChange w:id="2414" w:author="Stuart McLarnon [NESO]" w:date="2025-09-11T10:27:00Z" w16du:dateUtc="2025-09-11T09:27:00Z">
            <w:trPr>
              <w:gridBefore w:val="1"/>
              <w:wBefore w:w="221" w:type="dxa"/>
              <w:cantSplit/>
            </w:trPr>
          </w:trPrChange>
        </w:trPr>
        <w:tc>
          <w:tcPr>
            <w:tcW w:w="2884" w:type="dxa"/>
            <w:tcPrChange w:id="2415" w:author="Stuart McLarnon [NESO]" w:date="2025-09-11T10:27:00Z" w16du:dateUtc="2025-09-11T09:27:00Z">
              <w:tcPr>
                <w:tcW w:w="2884" w:type="dxa"/>
              </w:tcPr>
            </w:tcPrChange>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Change w:id="2416" w:author="Stuart McLarnon [NESO]" w:date="2025-09-11T10:27:00Z" w16du:dateUtc="2025-09-11T09:27:00Z">
              <w:tcPr>
                <w:tcW w:w="6634" w:type="dxa"/>
              </w:tcPr>
            </w:tcPrChange>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4D563B">
        <w:trPr>
          <w:cantSplit/>
          <w:trPrChange w:id="2417" w:author="Stuart McLarnon [NESO]" w:date="2025-09-11T10:27:00Z" w16du:dateUtc="2025-09-11T09:27:00Z">
            <w:trPr>
              <w:gridBefore w:val="1"/>
              <w:wBefore w:w="221" w:type="dxa"/>
              <w:cantSplit/>
            </w:trPr>
          </w:trPrChange>
        </w:trPr>
        <w:tc>
          <w:tcPr>
            <w:tcW w:w="2884" w:type="dxa"/>
            <w:tcPrChange w:id="2418" w:author="Stuart McLarnon [NESO]" w:date="2025-09-11T10:27:00Z" w16du:dateUtc="2025-09-11T09:27:00Z">
              <w:tcPr>
                <w:tcW w:w="2884" w:type="dxa"/>
              </w:tcPr>
            </w:tcPrChange>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Change w:id="2419" w:author="Stuart McLarnon [NESO]" w:date="2025-09-11T10:27:00Z" w16du:dateUtc="2025-09-11T09:27:00Z">
              <w:tcPr>
                <w:tcW w:w="6634" w:type="dxa"/>
              </w:tcPr>
            </w:tcPrChange>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4D563B">
        <w:trPr>
          <w:cantSplit/>
          <w:trPrChange w:id="2420" w:author="Stuart McLarnon [NESO]" w:date="2025-09-11T10:27:00Z" w16du:dateUtc="2025-09-11T09:27:00Z">
            <w:trPr>
              <w:gridBefore w:val="1"/>
              <w:wBefore w:w="221" w:type="dxa"/>
              <w:cantSplit/>
            </w:trPr>
          </w:trPrChange>
        </w:trPr>
        <w:tc>
          <w:tcPr>
            <w:tcW w:w="2884" w:type="dxa"/>
            <w:tcPrChange w:id="2421" w:author="Stuart McLarnon [NESO]" w:date="2025-09-11T10:27:00Z" w16du:dateUtc="2025-09-11T09:27:00Z">
              <w:tcPr>
                <w:tcW w:w="2884" w:type="dxa"/>
              </w:tcPr>
            </w:tcPrChange>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Change w:id="2422" w:author="Stuart McLarnon [NESO]" w:date="2025-09-11T10:27:00Z" w16du:dateUtc="2025-09-11T09:27:00Z">
              <w:tcPr>
                <w:tcW w:w="6634" w:type="dxa"/>
              </w:tcPr>
            </w:tcPrChange>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4D563B">
        <w:trPr>
          <w:cantSplit/>
          <w:trPrChange w:id="2423" w:author="Stuart McLarnon [NESO]" w:date="2025-09-11T10:27:00Z" w16du:dateUtc="2025-09-11T09:27:00Z">
            <w:trPr>
              <w:gridBefore w:val="1"/>
              <w:wBefore w:w="221" w:type="dxa"/>
              <w:cantSplit/>
            </w:trPr>
          </w:trPrChange>
        </w:trPr>
        <w:tc>
          <w:tcPr>
            <w:tcW w:w="2884" w:type="dxa"/>
            <w:tcPrChange w:id="2424" w:author="Stuart McLarnon [NESO]" w:date="2025-09-11T10:27:00Z" w16du:dateUtc="2025-09-11T09:27:00Z">
              <w:tcPr>
                <w:tcW w:w="2884" w:type="dxa"/>
              </w:tcPr>
            </w:tcPrChange>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Change w:id="2425" w:author="Stuart McLarnon [NESO]" w:date="2025-09-11T10:27:00Z" w16du:dateUtc="2025-09-11T09:27:00Z">
              <w:tcPr>
                <w:tcW w:w="6634" w:type="dxa"/>
              </w:tcPr>
            </w:tcPrChange>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4D563B">
        <w:trPr>
          <w:cantSplit/>
          <w:trPrChange w:id="2426" w:author="Stuart McLarnon [NESO]" w:date="2025-09-11T10:27:00Z" w16du:dateUtc="2025-09-11T09:27:00Z">
            <w:trPr>
              <w:gridBefore w:val="1"/>
              <w:wBefore w:w="221" w:type="dxa"/>
              <w:cantSplit/>
            </w:trPr>
          </w:trPrChange>
        </w:trPr>
        <w:tc>
          <w:tcPr>
            <w:tcW w:w="2884" w:type="dxa"/>
            <w:tcPrChange w:id="2427" w:author="Stuart McLarnon [NESO]" w:date="2025-09-11T10:27:00Z" w16du:dateUtc="2025-09-11T09:27:00Z">
              <w:tcPr>
                <w:tcW w:w="2884" w:type="dxa"/>
              </w:tcPr>
            </w:tcPrChange>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Change w:id="2428" w:author="Stuart McLarnon [NESO]" w:date="2025-09-11T10:27:00Z" w16du:dateUtc="2025-09-11T09:27:00Z">
              <w:tcPr>
                <w:tcW w:w="6634" w:type="dxa"/>
              </w:tcPr>
            </w:tcPrChange>
          </w:tcPr>
          <w:p w14:paraId="093A792C" w14:textId="57E2F295" w:rsidR="00EB1E5D" w:rsidRPr="007E0B31" w:rsidRDefault="00E9642F" w:rsidP="00EB1E5D">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w:t>
            </w:r>
            <w:r w:rsidR="00EB1E5D" w:rsidRPr="007E0B31">
              <w:rPr>
                <w:rFonts w:cs="Arial"/>
              </w:rPr>
              <w:t xml:space="preserve"> </w:t>
            </w:r>
            <w:r w:rsidR="00EB1E5D">
              <w:rPr>
                <w:rFonts w:cs="Arial"/>
                <w:b/>
              </w:rPr>
              <w:t>NGET</w:t>
            </w:r>
            <w:r w:rsidR="00EB1E5D" w:rsidRPr="007E0B31">
              <w:rPr>
                <w:rFonts w:cs="Arial"/>
                <w:b/>
              </w:rPr>
              <w:t>’s Transmission Area</w:t>
            </w:r>
            <w:r w:rsidR="00EB1E5D" w:rsidRPr="007E0B31">
              <w:rPr>
                <w:rFonts w:cs="Arial"/>
              </w:rPr>
              <w:t>,</w:t>
            </w:r>
            <w:r w:rsidR="00EB1E5D" w:rsidRPr="007E0B31">
              <w:rPr>
                <w:rFonts w:cs="Arial"/>
                <w:b/>
              </w:rPr>
              <w:t xml:space="preserve"> </w:t>
            </w:r>
            <w:r w:rsidR="00EB1E5D" w:rsidRPr="007E0B31">
              <w:rPr>
                <w:rFonts w:cs="Arial"/>
              </w:rPr>
              <w:t xml:space="preserve">a </w:t>
            </w:r>
            <w:r w:rsidR="00EB1E5D" w:rsidRPr="007E0B31">
              <w:rPr>
                <w:rFonts w:cs="Arial"/>
                <w:b/>
              </w:rPr>
              <w:t xml:space="preserve">Transmission </w:t>
            </w:r>
            <w:r w:rsidR="00EB1E5D" w:rsidRPr="007E0B31">
              <w:rPr>
                <w:rFonts w:cs="Arial"/>
              </w:rPr>
              <w:t xml:space="preserve">circuit which connects a </w:t>
            </w:r>
            <w:r w:rsidR="00EB1E5D" w:rsidRPr="007E0B31">
              <w:rPr>
                <w:rFonts w:cs="Arial"/>
                <w:b/>
              </w:rPr>
              <w:t xml:space="preserve">System </w:t>
            </w:r>
            <w:r w:rsidR="00EB1E5D" w:rsidRPr="007E0B31">
              <w:rPr>
                <w:rFonts w:cs="Arial"/>
              </w:rPr>
              <w:t xml:space="preserve">operating at a voltage above 132kV to a </w:t>
            </w:r>
            <w:r w:rsidR="00EB1E5D" w:rsidRPr="007E0B31">
              <w:rPr>
                <w:rFonts w:cs="Arial"/>
                <w:b/>
              </w:rPr>
              <w:t xml:space="preserve">System </w:t>
            </w:r>
            <w:r w:rsidR="00EB1E5D" w:rsidRPr="007E0B31">
              <w:rPr>
                <w:rFonts w:cs="Arial"/>
              </w:rPr>
              <w:t>operating at a voltage of 132kV or below</w:t>
            </w:r>
            <w:r w:rsidRPr="00E9642F">
              <w:rPr>
                <w:rFonts w:cs="Arial"/>
              </w:rPr>
              <w:t> </w:t>
            </w:r>
          </w:p>
          <w:p w14:paraId="23474DE0" w14:textId="1BAEF8EF"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and</w:t>
            </w:r>
            <w:r w:rsidR="00E9642F" w:rsidRPr="00E9642F">
              <w:rPr>
                <w:rFonts w:cs="Arial"/>
              </w:rPr>
              <w:t xml:space="preserve"> </w:t>
            </w:r>
            <w:r w:rsidR="00E9642F" w:rsidRPr="00E9642F">
              <w:rPr>
                <w:rFonts w:cs="Arial"/>
                <w:b/>
                <w:bCs/>
              </w:rPr>
              <w:t>SPT’s Transmission Area</w:t>
            </w:r>
            <w:r w:rsidR="00E9642F" w:rsidRPr="00411C8B">
              <w:rPr>
                <w:rFonts w:cs="Arial"/>
              </w:rPr>
              <w:t>,</w:t>
            </w:r>
            <w:r w:rsidR="00E9642F" w:rsidRPr="00411C8B">
              <w:rPr>
                <w:rFonts w:cs="Arial"/>
                <w:b/>
                <w:bCs/>
              </w:rPr>
              <w:t xml:space="preserve"> </w:t>
            </w:r>
            <w:r w:rsidR="00E9642F" w:rsidRPr="00411C8B">
              <w:rPr>
                <w:rFonts w:cs="Arial"/>
              </w:rPr>
              <w:t xml:space="preserve">or a </w:t>
            </w:r>
            <w:r w:rsidR="00E9642F" w:rsidRPr="00411C8B">
              <w:rPr>
                <w:rFonts w:cs="Arial"/>
                <w:b/>
                <w:bCs/>
              </w:rPr>
              <w:t xml:space="preserve">Competitively Appointed Transmission Licensee </w:t>
            </w:r>
            <w:r w:rsidR="00E9642F" w:rsidRPr="00411C8B">
              <w:rPr>
                <w:rFonts w:cs="Arial"/>
              </w:rPr>
              <w:t xml:space="preserve">with </w:t>
            </w:r>
            <w:r w:rsidR="00E9642F" w:rsidRPr="00411C8B">
              <w:rPr>
                <w:rFonts w:cs="Arial"/>
                <w:b/>
                <w:bCs/>
              </w:rPr>
              <w:t xml:space="preserve">Plant </w:t>
            </w:r>
            <w:r w:rsidR="00E9642F" w:rsidRPr="00411C8B">
              <w:rPr>
                <w:rFonts w:cs="Arial"/>
              </w:rPr>
              <w:t xml:space="preserve">and </w:t>
            </w:r>
            <w:r w:rsidR="00E9642F" w:rsidRPr="00411C8B">
              <w:rPr>
                <w:rFonts w:cs="Arial"/>
                <w:b/>
                <w:bCs/>
              </w:rPr>
              <w:t>Apparatus</w:t>
            </w:r>
            <w:r w:rsidR="00E9642F" w:rsidRPr="00411C8B">
              <w:rPr>
                <w:rFonts w:cs="Arial"/>
              </w:rPr>
              <w:t xml:space="preserve"> located in </w:t>
            </w:r>
            <w:r w:rsidR="00E9642F" w:rsidRPr="00411C8B">
              <w:rPr>
                <w:rFonts w:cs="Arial"/>
                <w:b/>
                <w:bCs/>
              </w:rPr>
              <w:t xml:space="preserve">SHETL’s Transmission Area </w:t>
            </w:r>
            <w:r w:rsidR="00E9642F" w:rsidRPr="00411C8B">
              <w:rPr>
                <w:rFonts w:cs="Arial"/>
              </w:rPr>
              <w:t>and/or</w:t>
            </w:r>
            <w:r w:rsidRPr="007E0B31">
              <w:rPr>
                <w:rFonts w:cs="Arial"/>
              </w:rPr>
              <w:t xml:space="preserve"> </w:t>
            </w:r>
            <w:r w:rsidRPr="007E0B31">
              <w:rPr>
                <w:rFonts w:cs="Arial"/>
                <w:b/>
              </w:rPr>
              <w:t>SPT’s</w:t>
            </w:r>
            <w:r w:rsidRPr="009A2CEB">
              <w:t xml:space="preserve"> </w:t>
            </w:r>
            <w:r w:rsidRPr="007E0B31">
              <w:rPr>
                <w:rFonts w:cs="Arial"/>
                <w:b/>
              </w:rPr>
              <w:t>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r w:rsidR="00E9642F" w:rsidRPr="00E9642F">
              <w:rPr>
                <w:rFonts w:cs="Arial"/>
              </w:rPr>
              <w:t> </w:t>
            </w:r>
          </w:p>
        </w:tc>
      </w:tr>
      <w:tr w:rsidR="00EB1E5D" w:rsidRPr="007E0B31" w14:paraId="14A60B97" w14:textId="77777777" w:rsidTr="004D563B">
        <w:trPr>
          <w:cantSplit/>
          <w:trPrChange w:id="2429" w:author="Stuart McLarnon [NESO]" w:date="2025-09-11T10:27:00Z" w16du:dateUtc="2025-09-11T09:27:00Z">
            <w:trPr>
              <w:gridBefore w:val="1"/>
              <w:wBefore w:w="221" w:type="dxa"/>
              <w:cantSplit/>
            </w:trPr>
          </w:trPrChange>
        </w:trPr>
        <w:tc>
          <w:tcPr>
            <w:tcW w:w="2884" w:type="dxa"/>
            <w:tcPrChange w:id="2430" w:author="Stuart McLarnon [NESO]" w:date="2025-09-11T10:27:00Z" w16du:dateUtc="2025-09-11T09:27:00Z">
              <w:tcPr>
                <w:tcW w:w="2884" w:type="dxa"/>
              </w:tcPr>
            </w:tcPrChange>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Change w:id="2431" w:author="Stuart McLarnon [NESO]" w:date="2025-09-11T10:27:00Z" w16du:dateUtc="2025-09-11T09:27:00Z">
              <w:tcPr>
                <w:tcW w:w="6634" w:type="dxa"/>
              </w:tcPr>
            </w:tcPrChange>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4D563B">
        <w:trPr>
          <w:cantSplit/>
          <w:trPrChange w:id="2432" w:author="Stuart McLarnon [NESO]" w:date="2025-09-11T10:27:00Z" w16du:dateUtc="2025-09-11T09:27:00Z">
            <w:trPr>
              <w:gridBefore w:val="1"/>
              <w:wBefore w:w="221" w:type="dxa"/>
              <w:cantSplit/>
            </w:trPr>
          </w:trPrChange>
        </w:trPr>
        <w:tc>
          <w:tcPr>
            <w:tcW w:w="2884" w:type="dxa"/>
            <w:tcPrChange w:id="2433" w:author="Stuart McLarnon [NESO]" w:date="2025-09-11T10:27:00Z" w16du:dateUtc="2025-09-11T09:27:00Z">
              <w:tcPr>
                <w:tcW w:w="2884" w:type="dxa"/>
              </w:tcPr>
            </w:tcPrChange>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Change w:id="2434" w:author="Stuart McLarnon [NESO]" w:date="2025-09-11T10:27:00Z" w16du:dateUtc="2025-09-11T09:27:00Z">
              <w:tcPr>
                <w:tcW w:w="6634" w:type="dxa"/>
              </w:tcPr>
            </w:tcPrChange>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4D563B">
        <w:trPr>
          <w:cantSplit/>
          <w:trPrChange w:id="2435" w:author="Stuart McLarnon [NESO]" w:date="2025-09-11T10:27:00Z" w16du:dateUtc="2025-09-11T09:27:00Z">
            <w:trPr>
              <w:gridBefore w:val="1"/>
              <w:wBefore w:w="221" w:type="dxa"/>
              <w:cantSplit/>
            </w:trPr>
          </w:trPrChange>
        </w:trPr>
        <w:tc>
          <w:tcPr>
            <w:tcW w:w="2884" w:type="dxa"/>
            <w:tcPrChange w:id="2436" w:author="Stuart McLarnon [NESO]" w:date="2025-09-11T10:27:00Z" w16du:dateUtc="2025-09-11T09:27:00Z">
              <w:tcPr>
                <w:tcW w:w="2884" w:type="dxa"/>
              </w:tcPr>
            </w:tcPrChange>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Change w:id="2437" w:author="Stuart McLarnon [NESO]" w:date="2025-09-11T10:27:00Z" w16du:dateUtc="2025-09-11T09:27:00Z">
              <w:tcPr>
                <w:tcW w:w="6634" w:type="dxa"/>
              </w:tcPr>
            </w:tcPrChange>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4D563B">
        <w:trPr>
          <w:cantSplit/>
          <w:trPrChange w:id="2438" w:author="Stuart McLarnon [NESO]" w:date="2025-09-11T10:27:00Z" w16du:dateUtc="2025-09-11T09:27:00Z">
            <w:trPr>
              <w:gridBefore w:val="1"/>
              <w:wBefore w:w="221" w:type="dxa"/>
              <w:cantSplit/>
            </w:trPr>
          </w:trPrChange>
        </w:trPr>
        <w:tc>
          <w:tcPr>
            <w:tcW w:w="2884" w:type="dxa"/>
            <w:tcPrChange w:id="2439" w:author="Stuart McLarnon [NESO]" w:date="2025-09-11T10:27:00Z" w16du:dateUtc="2025-09-11T09:27:00Z">
              <w:tcPr>
                <w:tcW w:w="2884" w:type="dxa"/>
              </w:tcPr>
            </w:tcPrChange>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Change w:id="2440" w:author="Stuart McLarnon [NESO]" w:date="2025-09-11T10:27:00Z" w16du:dateUtc="2025-09-11T09:27:00Z">
              <w:tcPr>
                <w:tcW w:w="6634" w:type="dxa"/>
              </w:tcPr>
            </w:tcPrChange>
          </w:tcPr>
          <w:p w14:paraId="738A653A" w14:textId="59F53E76" w:rsidR="00EB1E5D" w:rsidRPr="007E0B31" w:rsidRDefault="79B81D48" w:rsidP="00EB1E5D">
            <w:pPr>
              <w:pStyle w:val="TableArial11"/>
              <w:rPr>
                <w:rFonts w:cs="Arial"/>
              </w:rPr>
            </w:pPr>
            <w:r w:rsidRPr="38E6A229">
              <w:rPr>
                <w:rFonts w:cs="Arial"/>
              </w:rPr>
              <w:t>A</w:t>
            </w:r>
            <w:r w:rsidR="00F81D7C" w:rsidRPr="38E6A229">
              <w:rPr>
                <w:rFonts w:cs="Arial"/>
              </w:rPr>
              <w:t>ny</w:t>
            </w:r>
            <w:r w:rsidR="00EB1E5D" w:rsidRPr="007E0B31">
              <w:rPr>
                <w:rFonts w:cs="Arial"/>
              </w:rPr>
              <w:t xml:space="preserve"> </w:t>
            </w:r>
            <w:r w:rsidR="00EB1E5D" w:rsidRPr="007E0B31">
              <w:rPr>
                <w:rFonts w:cs="Arial"/>
                <w:b/>
              </w:rPr>
              <w:t>Onshore Transmission Licensee</w:t>
            </w:r>
            <w:r w:rsidR="00EB1E5D" w:rsidRPr="007E0B31">
              <w:rPr>
                <w:rFonts w:cs="Arial"/>
              </w:rPr>
              <w:t xml:space="preserve"> or </w:t>
            </w:r>
            <w:r w:rsidR="00EB1E5D" w:rsidRPr="007E0B31">
              <w:rPr>
                <w:rFonts w:cs="Arial"/>
                <w:b/>
              </w:rPr>
              <w:t>Offshore Transmission Licensee</w:t>
            </w:r>
            <w:r w:rsidR="00EB1E5D" w:rsidRPr="00A87826">
              <w:rPr>
                <w:rFonts w:cs="Arial"/>
                <w:bCs/>
              </w:rPr>
              <w:t>.</w:t>
            </w:r>
            <w:r w:rsidR="00EB1E5D" w:rsidRPr="007E0B31" w:rsidDel="00DB44E9">
              <w:rPr>
                <w:rFonts w:cs="Arial"/>
              </w:rPr>
              <w:t xml:space="preserve"> </w:t>
            </w:r>
          </w:p>
        </w:tc>
      </w:tr>
      <w:tr w:rsidR="00EB1E5D" w:rsidRPr="007E0B31" w14:paraId="6ED18EA3" w14:textId="77777777" w:rsidTr="004D563B">
        <w:trPr>
          <w:cantSplit/>
          <w:trPrChange w:id="2441" w:author="Stuart McLarnon [NESO]" w:date="2025-09-11T10:27:00Z" w16du:dateUtc="2025-09-11T09:27:00Z">
            <w:trPr>
              <w:gridBefore w:val="1"/>
              <w:wBefore w:w="221" w:type="dxa"/>
              <w:cantSplit/>
            </w:trPr>
          </w:trPrChange>
        </w:trPr>
        <w:tc>
          <w:tcPr>
            <w:tcW w:w="2884" w:type="dxa"/>
            <w:tcPrChange w:id="2442" w:author="Stuart McLarnon [NESO]" w:date="2025-09-11T10:27:00Z" w16du:dateUtc="2025-09-11T09:27:00Z">
              <w:tcPr>
                <w:tcW w:w="2884" w:type="dxa"/>
              </w:tcPr>
            </w:tcPrChange>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Change w:id="2443" w:author="Stuart McLarnon [NESO]" w:date="2025-09-11T10:27:00Z" w16du:dateUtc="2025-09-11T09:27:00Z">
              <w:tcPr>
                <w:tcW w:w="6634" w:type="dxa"/>
              </w:tcPr>
            </w:tcPrChange>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4D563B">
        <w:trPr>
          <w:cantSplit/>
          <w:trPrChange w:id="2444" w:author="Stuart McLarnon [NESO]" w:date="2025-09-11T10:27:00Z" w16du:dateUtc="2025-09-11T09:27:00Z">
            <w:trPr>
              <w:gridBefore w:val="1"/>
              <w:wBefore w:w="221" w:type="dxa"/>
              <w:cantSplit/>
            </w:trPr>
          </w:trPrChange>
        </w:trPr>
        <w:tc>
          <w:tcPr>
            <w:tcW w:w="2884" w:type="dxa"/>
            <w:tcPrChange w:id="2445" w:author="Stuart McLarnon [NESO]" w:date="2025-09-11T10:27:00Z" w16du:dateUtc="2025-09-11T09:27:00Z">
              <w:tcPr>
                <w:tcW w:w="2884" w:type="dxa"/>
              </w:tcPr>
            </w:tcPrChange>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Change w:id="2446" w:author="Stuart McLarnon [NESO]" w:date="2025-09-11T10:27:00Z" w16du:dateUtc="2025-09-11T09:27:00Z">
              <w:tcPr>
                <w:tcW w:w="6634" w:type="dxa"/>
              </w:tcPr>
            </w:tcPrChange>
          </w:tcPr>
          <w:p w14:paraId="24B9FA41" w14:textId="77777777" w:rsidR="00F81D7C" w:rsidRDefault="00EB1E5D"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0DC24DF5" w14:textId="77777777" w:rsidR="00D95034" w:rsidRPr="00D95034" w:rsidRDefault="00D95034" w:rsidP="00D95034">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72356846" w14:textId="77777777" w:rsidR="00D95034" w:rsidRPr="00D95034" w:rsidRDefault="00D95034" w:rsidP="00D95034">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w:t>
            </w:r>
            <w:r w:rsidRPr="00411C8B">
              <w:rPr>
                <w:rFonts w:cs="Arial"/>
                <w:b/>
                <w:bCs/>
              </w:rPr>
              <w:lastRenderedPageBreak/>
              <w:t>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EE2F15" w:rsidR="00EB1E5D" w:rsidRPr="007E0B31" w:rsidRDefault="00D95034" w:rsidP="00EB1E5D">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EB1E5D" w:rsidRPr="007E0B31" w14:paraId="6D673E45" w14:textId="77777777" w:rsidTr="004D563B">
        <w:trPr>
          <w:cantSplit/>
          <w:trPrChange w:id="2447" w:author="Stuart McLarnon [NESO]" w:date="2025-09-11T10:27:00Z" w16du:dateUtc="2025-09-11T09:27:00Z">
            <w:trPr>
              <w:gridBefore w:val="1"/>
              <w:wBefore w:w="221" w:type="dxa"/>
              <w:cantSplit/>
            </w:trPr>
          </w:trPrChange>
        </w:trPr>
        <w:tc>
          <w:tcPr>
            <w:tcW w:w="2884" w:type="dxa"/>
            <w:tcPrChange w:id="2448" w:author="Stuart McLarnon [NESO]" w:date="2025-09-11T10:27:00Z" w16du:dateUtc="2025-09-11T09:27:00Z">
              <w:tcPr>
                <w:tcW w:w="2884" w:type="dxa"/>
              </w:tcPr>
            </w:tcPrChange>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Change w:id="2449" w:author="Stuart McLarnon [NESO]" w:date="2025-09-11T10:27:00Z" w16du:dateUtc="2025-09-11T09:27:00Z">
              <w:tcPr>
                <w:tcW w:w="6634" w:type="dxa"/>
              </w:tcPr>
            </w:tcPrChange>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4D563B">
        <w:trPr>
          <w:cantSplit/>
          <w:trPrChange w:id="2450" w:author="Stuart McLarnon [NESO]" w:date="2025-09-11T10:27:00Z" w16du:dateUtc="2025-09-11T09:27:00Z">
            <w:trPr>
              <w:gridBefore w:val="1"/>
              <w:wBefore w:w="221" w:type="dxa"/>
              <w:cantSplit/>
            </w:trPr>
          </w:trPrChange>
        </w:trPr>
        <w:tc>
          <w:tcPr>
            <w:tcW w:w="2884" w:type="dxa"/>
            <w:tcPrChange w:id="2451" w:author="Stuart McLarnon [NESO]" w:date="2025-09-11T10:27:00Z" w16du:dateUtc="2025-09-11T09:27:00Z">
              <w:tcPr>
                <w:tcW w:w="2884" w:type="dxa"/>
              </w:tcPr>
            </w:tcPrChange>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Change w:id="2452" w:author="Stuart McLarnon [NESO]" w:date="2025-09-11T10:27:00Z" w16du:dateUtc="2025-09-11T09:27:00Z">
              <w:tcPr>
                <w:tcW w:w="6634" w:type="dxa"/>
              </w:tcPr>
            </w:tcPrChange>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4D563B">
        <w:trPr>
          <w:cantSplit/>
          <w:trPrChange w:id="2453" w:author="Stuart McLarnon [NESO]" w:date="2025-09-11T10:27:00Z" w16du:dateUtc="2025-09-11T09:27:00Z">
            <w:trPr>
              <w:gridBefore w:val="1"/>
              <w:wBefore w:w="221" w:type="dxa"/>
              <w:cantSplit/>
            </w:trPr>
          </w:trPrChange>
        </w:trPr>
        <w:tc>
          <w:tcPr>
            <w:tcW w:w="2884" w:type="dxa"/>
            <w:tcPrChange w:id="2454" w:author="Stuart McLarnon [NESO]" w:date="2025-09-11T10:27:00Z" w16du:dateUtc="2025-09-11T09:27:00Z">
              <w:tcPr>
                <w:tcW w:w="2884" w:type="dxa"/>
              </w:tcPr>
            </w:tcPrChange>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Change w:id="2455" w:author="Stuart McLarnon [NESO]" w:date="2025-09-11T10:27:00Z" w16du:dateUtc="2025-09-11T09:27:00Z">
              <w:tcPr>
                <w:tcW w:w="6634" w:type="dxa"/>
              </w:tcPr>
            </w:tcPrChange>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4D563B">
        <w:trPr>
          <w:cantSplit/>
          <w:trPrChange w:id="2456" w:author="Stuart McLarnon [NESO]" w:date="2025-09-11T10:27:00Z" w16du:dateUtc="2025-09-11T09:27:00Z">
            <w:trPr>
              <w:gridBefore w:val="1"/>
              <w:wBefore w:w="221" w:type="dxa"/>
              <w:cantSplit/>
            </w:trPr>
          </w:trPrChange>
        </w:trPr>
        <w:tc>
          <w:tcPr>
            <w:tcW w:w="2884" w:type="dxa"/>
            <w:tcPrChange w:id="2457" w:author="Stuart McLarnon [NESO]" w:date="2025-09-11T10:27:00Z" w16du:dateUtc="2025-09-11T09:27:00Z">
              <w:tcPr>
                <w:tcW w:w="2884" w:type="dxa"/>
              </w:tcPr>
            </w:tcPrChange>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Change w:id="2458" w:author="Stuart McLarnon [NESO]" w:date="2025-09-11T10:27:00Z" w16du:dateUtc="2025-09-11T09:27:00Z">
              <w:tcPr>
                <w:tcW w:w="6634" w:type="dxa"/>
              </w:tcPr>
            </w:tcPrChange>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4D563B">
        <w:trPr>
          <w:cantSplit/>
          <w:trPrChange w:id="2459" w:author="Stuart McLarnon [NESO]" w:date="2025-09-11T10:27:00Z" w16du:dateUtc="2025-09-11T09:27:00Z">
            <w:trPr>
              <w:gridBefore w:val="1"/>
              <w:wBefore w:w="221" w:type="dxa"/>
              <w:cantSplit/>
            </w:trPr>
          </w:trPrChange>
        </w:trPr>
        <w:tc>
          <w:tcPr>
            <w:tcW w:w="2884" w:type="dxa"/>
            <w:tcPrChange w:id="2460" w:author="Stuart McLarnon [NESO]" w:date="2025-09-11T10:27:00Z" w16du:dateUtc="2025-09-11T09:27:00Z">
              <w:tcPr>
                <w:tcW w:w="2884" w:type="dxa"/>
              </w:tcPr>
            </w:tcPrChange>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Change w:id="2461" w:author="Stuart McLarnon [NESO]" w:date="2025-09-11T10:27:00Z" w16du:dateUtc="2025-09-11T09:27:00Z">
              <w:tcPr>
                <w:tcW w:w="6634" w:type="dxa"/>
              </w:tcPr>
            </w:tcPrChange>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4D563B">
        <w:trPr>
          <w:cantSplit/>
          <w:trPrChange w:id="2462" w:author="Stuart McLarnon [NESO]" w:date="2025-09-11T10:27:00Z" w16du:dateUtc="2025-09-11T09:27:00Z">
            <w:trPr>
              <w:gridBefore w:val="1"/>
              <w:wBefore w:w="221" w:type="dxa"/>
              <w:cantSplit/>
            </w:trPr>
          </w:trPrChange>
        </w:trPr>
        <w:tc>
          <w:tcPr>
            <w:tcW w:w="2884" w:type="dxa"/>
            <w:tcPrChange w:id="2463" w:author="Stuart McLarnon [NESO]" w:date="2025-09-11T10:27:00Z" w16du:dateUtc="2025-09-11T09:27:00Z">
              <w:tcPr>
                <w:tcW w:w="2884" w:type="dxa"/>
              </w:tcPr>
            </w:tcPrChange>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Change w:id="2464" w:author="Stuart McLarnon [NESO]" w:date="2025-09-11T10:27:00Z" w16du:dateUtc="2025-09-11T09:27:00Z">
              <w:tcPr>
                <w:tcW w:w="6634" w:type="dxa"/>
              </w:tcPr>
            </w:tcPrChange>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4D563B">
        <w:trPr>
          <w:cantSplit/>
          <w:trPrChange w:id="2465" w:author="Stuart McLarnon [NESO]" w:date="2025-09-11T10:27:00Z" w16du:dateUtc="2025-09-11T09:27:00Z">
            <w:trPr>
              <w:gridBefore w:val="1"/>
              <w:wBefore w:w="221" w:type="dxa"/>
              <w:cantSplit/>
            </w:trPr>
          </w:trPrChange>
        </w:trPr>
        <w:tc>
          <w:tcPr>
            <w:tcW w:w="2884" w:type="dxa"/>
            <w:tcPrChange w:id="2466" w:author="Stuart McLarnon [NESO]" w:date="2025-09-11T10:27:00Z" w16du:dateUtc="2025-09-11T09:27:00Z">
              <w:tcPr>
                <w:tcW w:w="2884" w:type="dxa"/>
              </w:tcPr>
            </w:tcPrChange>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Change w:id="2467" w:author="Stuart McLarnon [NESO]" w:date="2025-09-11T10:27:00Z" w16du:dateUtc="2025-09-11T09:27:00Z">
              <w:tcPr>
                <w:tcW w:w="6634" w:type="dxa"/>
              </w:tcPr>
            </w:tcPrChange>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4D563B">
        <w:trPr>
          <w:cantSplit/>
          <w:trPrChange w:id="2468" w:author="Stuart McLarnon [NESO]" w:date="2025-09-11T10:27:00Z" w16du:dateUtc="2025-09-11T09:27:00Z">
            <w:trPr>
              <w:gridBefore w:val="1"/>
              <w:wBefore w:w="221" w:type="dxa"/>
              <w:cantSplit/>
            </w:trPr>
          </w:trPrChange>
        </w:trPr>
        <w:tc>
          <w:tcPr>
            <w:tcW w:w="2884" w:type="dxa"/>
            <w:tcPrChange w:id="2469" w:author="Stuart McLarnon [NESO]" w:date="2025-09-11T10:27:00Z" w16du:dateUtc="2025-09-11T09:27:00Z">
              <w:tcPr>
                <w:tcW w:w="2884" w:type="dxa"/>
              </w:tcPr>
            </w:tcPrChange>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Change w:id="2470" w:author="Stuart McLarnon [NESO]" w:date="2025-09-11T10:27:00Z" w16du:dateUtc="2025-09-11T09:27:00Z">
              <w:tcPr>
                <w:tcW w:w="6634" w:type="dxa"/>
              </w:tcPr>
            </w:tcPrChange>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4D563B">
        <w:trPr>
          <w:cantSplit/>
          <w:trPrChange w:id="2471" w:author="Stuart McLarnon [NESO]" w:date="2025-09-11T10:27:00Z" w16du:dateUtc="2025-09-11T09:27:00Z">
            <w:trPr>
              <w:gridBefore w:val="1"/>
              <w:wBefore w:w="221" w:type="dxa"/>
              <w:cantSplit/>
            </w:trPr>
          </w:trPrChange>
        </w:trPr>
        <w:tc>
          <w:tcPr>
            <w:tcW w:w="2884" w:type="dxa"/>
            <w:tcPrChange w:id="2472" w:author="Stuart McLarnon [NESO]" w:date="2025-09-11T10:27:00Z" w16du:dateUtc="2025-09-11T09:27:00Z">
              <w:tcPr>
                <w:tcW w:w="2884" w:type="dxa"/>
              </w:tcPr>
            </w:tcPrChange>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Change w:id="2473" w:author="Stuart McLarnon [NESO]" w:date="2025-09-11T10:27:00Z" w16du:dateUtc="2025-09-11T09:27:00Z">
              <w:tcPr>
                <w:tcW w:w="6634" w:type="dxa"/>
              </w:tcPr>
            </w:tcPrChange>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4D563B">
        <w:trPr>
          <w:cantSplit/>
          <w:trPrChange w:id="2474" w:author="Stuart McLarnon [NESO]" w:date="2025-09-11T10:27:00Z" w16du:dateUtc="2025-09-11T09:27:00Z">
            <w:trPr>
              <w:gridBefore w:val="1"/>
              <w:wBefore w:w="221" w:type="dxa"/>
              <w:cantSplit/>
            </w:trPr>
          </w:trPrChange>
        </w:trPr>
        <w:tc>
          <w:tcPr>
            <w:tcW w:w="2884" w:type="dxa"/>
            <w:tcPrChange w:id="2475" w:author="Stuart McLarnon [NESO]" w:date="2025-09-11T10:27:00Z" w16du:dateUtc="2025-09-11T09:27:00Z">
              <w:tcPr>
                <w:tcW w:w="2884" w:type="dxa"/>
              </w:tcPr>
            </w:tcPrChange>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Change w:id="2476" w:author="Stuart McLarnon [NESO]" w:date="2025-09-11T10:27:00Z" w16du:dateUtc="2025-09-11T09:27:00Z">
              <w:tcPr>
                <w:tcW w:w="6634" w:type="dxa"/>
              </w:tcPr>
            </w:tcPrChange>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4D563B">
        <w:trPr>
          <w:cantSplit/>
          <w:trPrChange w:id="2477" w:author="Stuart McLarnon [NESO]" w:date="2025-09-11T10:27:00Z" w16du:dateUtc="2025-09-11T09:27:00Z">
            <w:trPr>
              <w:gridBefore w:val="1"/>
              <w:wBefore w:w="221" w:type="dxa"/>
              <w:cantSplit/>
            </w:trPr>
          </w:trPrChange>
        </w:trPr>
        <w:tc>
          <w:tcPr>
            <w:tcW w:w="2884" w:type="dxa"/>
            <w:tcPrChange w:id="2478" w:author="Stuart McLarnon [NESO]" w:date="2025-09-11T10:27:00Z" w16du:dateUtc="2025-09-11T09:27:00Z">
              <w:tcPr>
                <w:tcW w:w="2884" w:type="dxa"/>
              </w:tcPr>
            </w:tcPrChange>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Change w:id="2479" w:author="Stuart McLarnon [NESO]" w:date="2025-09-11T10:27:00Z" w16du:dateUtc="2025-09-11T09:27:00Z">
              <w:tcPr>
                <w:tcW w:w="6634" w:type="dxa"/>
              </w:tcPr>
            </w:tcPrChange>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4D563B">
        <w:trPr>
          <w:cantSplit/>
          <w:trPrChange w:id="2480" w:author="Stuart McLarnon [NESO]" w:date="2025-09-11T10:27:00Z" w16du:dateUtc="2025-09-11T09:27:00Z">
            <w:trPr>
              <w:gridBefore w:val="1"/>
              <w:wBefore w:w="221" w:type="dxa"/>
              <w:cantSplit/>
            </w:trPr>
          </w:trPrChange>
        </w:trPr>
        <w:tc>
          <w:tcPr>
            <w:tcW w:w="2884" w:type="dxa"/>
            <w:tcPrChange w:id="2481" w:author="Stuart McLarnon [NESO]" w:date="2025-09-11T10:27:00Z" w16du:dateUtc="2025-09-11T09:27:00Z">
              <w:tcPr>
                <w:tcW w:w="2884" w:type="dxa"/>
              </w:tcPr>
            </w:tcPrChange>
          </w:tcPr>
          <w:p w14:paraId="1B0E66FB" w14:textId="4F0E4CAC" w:rsidR="00EB1E5D" w:rsidRPr="007E0B31" w:rsidRDefault="00EB1E5D" w:rsidP="00EB1E5D">
            <w:pPr>
              <w:pStyle w:val="Arial11Bold"/>
              <w:rPr>
                <w:rFonts w:cs="Arial"/>
              </w:rPr>
            </w:pPr>
            <w:bookmarkStart w:id="2482" w:name="_DV_C47"/>
            <w:r w:rsidRPr="007E0B31">
              <w:rPr>
                <w:rFonts w:cs="Arial"/>
              </w:rPr>
              <w:t>Unresolved Issues</w:t>
            </w:r>
            <w:bookmarkEnd w:id="2482"/>
          </w:p>
        </w:tc>
        <w:tc>
          <w:tcPr>
            <w:tcW w:w="6634" w:type="dxa"/>
            <w:tcPrChange w:id="2483" w:author="Stuart McLarnon [NESO]" w:date="2025-09-11T10:27:00Z" w16du:dateUtc="2025-09-11T09:27:00Z">
              <w:tcPr>
                <w:tcW w:w="6634" w:type="dxa"/>
              </w:tcPr>
            </w:tcPrChange>
          </w:tcPr>
          <w:p w14:paraId="12917A3C" w14:textId="564B64BE" w:rsidR="00EB1E5D" w:rsidRPr="007E0B31" w:rsidRDefault="00EB1E5D" w:rsidP="00EB1E5D">
            <w:pPr>
              <w:pStyle w:val="TableArial11"/>
              <w:rPr>
                <w:rFonts w:cs="Arial"/>
              </w:rPr>
            </w:pPr>
            <w:bookmarkStart w:id="248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w:t>
            </w:r>
            <w:r w:rsidRPr="007E0B31">
              <w:rPr>
                <w:rFonts w:cs="Arial"/>
              </w:rPr>
              <w:lastRenderedPageBreak/>
              <w:t xml:space="preserve">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484"/>
          </w:p>
        </w:tc>
      </w:tr>
      <w:tr w:rsidR="00EB1E5D" w:rsidRPr="007E0B31" w14:paraId="4EF10D55" w14:textId="77777777" w:rsidTr="004D563B">
        <w:trPr>
          <w:cantSplit/>
          <w:trPrChange w:id="2485" w:author="Stuart McLarnon [NESO]" w:date="2025-09-11T10:27:00Z" w16du:dateUtc="2025-09-11T09:27:00Z">
            <w:trPr>
              <w:gridBefore w:val="1"/>
              <w:wBefore w:w="221" w:type="dxa"/>
              <w:cantSplit/>
            </w:trPr>
          </w:trPrChange>
        </w:trPr>
        <w:tc>
          <w:tcPr>
            <w:tcW w:w="2884" w:type="dxa"/>
            <w:tcPrChange w:id="2486" w:author="Stuart McLarnon [NESO]" w:date="2025-09-11T10:27:00Z" w16du:dateUtc="2025-09-11T09:27:00Z">
              <w:tcPr>
                <w:tcW w:w="2884" w:type="dxa"/>
              </w:tcPr>
            </w:tcPrChange>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Change w:id="2487" w:author="Stuart McLarnon [NESO]" w:date="2025-09-11T10:27:00Z" w16du:dateUtc="2025-09-11T09:27:00Z">
              <w:tcPr>
                <w:tcW w:w="6634" w:type="dxa"/>
              </w:tcPr>
            </w:tcPrChange>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4D563B">
        <w:trPr>
          <w:cantSplit/>
          <w:trPrChange w:id="2488" w:author="Stuart McLarnon [NESO]" w:date="2025-09-11T10:27:00Z" w16du:dateUtc="2025-09-11T09:27:00Z">
            <w:trPr>
              <w:gridBefore w:val="1"/>
              <w:wBefore w:w="221" w:type="dxa"/>
              <w:cantSplit/>
            </w:trPr>
          </w:trPrChange>
        </w:trPr>
        <w:tc>
          <w:tcPr>
            <w:tcW w:w="2884" w:type="dxa"/>
            <w:tcPrChange w:id="2489" w:author="Stuart McLarnon [NESO]" w:date="2025-09-11T10:27:00Z" w16du:dateUtc="2025-09-11T09:27:00Z">
              <w:tcPr>
                <w:tcW w:w="2884" w:type="dxa"/>
              </w:tcPr>
            </w:tcPrChange>
          </w:tcPr>
          <w:p w14:paraId="10994AED" w14:textId="77777777" w:rsidR="00EB1E5D" w:rsidRPr="007E0B31" w:rsidRDefault="00EB1E5D" w:rsidP="00EB1E5D">
            <w:pPr>
              <w:pStyle w:val="Arial11Bold"/>
              <w:rPr>
                <w:rFonts w:cs="Arial"/>
              </w:rPr>
            </w:pPr>
            <w:r w:rsidRPr="007E0B31">
              <w:rPr>
                <w:rFonts w:cs="Arial"/>
              </w:rPr>
              <w:t>User</w:t>
            </w:r>
          </w:p>
        </w:tc>
        <w:tc>
          <w:tcPr>
            <w:tcW w:w="6634" w:type="dxa"/>
            <w:tcPrChange w:id="2490" w:author="Stuart McLarnon [NESO]" w:date="2025-09-11T10:27:00Z" w16du:dateUtc="2025-09-11T09:27:00Z">
              <w:tcPr>
                <w:tcW w:w="6634" w:type="dxa"/>
              </w:tcPr>
            </w:tcPrChange>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4D563B">
        <w:trPr>
          <w:cantSplit/>
          <w:trPrChange w:id="2491" w:author="Stuart McLarnon [NESO]" w:date="2025-09-11T10:27:00Z" w16du:dateUtc="2025-09-11T09:27:00Z">
            <w:trPr>
              <w:gridBefore w:val="1"/>
              <w:wBefore w:w="221" w:type="dxa"/>
              <w:cantSplit/>
            </w:trPr>
          </w:trPrChange>
        </w:trPr>
        <w:tc>
          <w:tcPr>
            <w:tcW w:w="2884" w:type="dxa"/>
            <w:tcPrChange w:id="2492" w:author="Stuart McLarnon [NESO]" w:date="2025-09-11T10:27:00Z" w16du:dateUtc="2025-09-11T09:27:00Z">
              <w:tcPr>
                <w:tcW w:w="2884" w:type="dxa"/>
              </w:tcPr>
            </w:tcPrChange>
          </w:tcPr>
          <w:p w14:paraId="71077D37" w14:textId="33CFD5CB" w:rsidR="00EB1E5D" w:rsidRPr="007E0B31" w:rsidRDefault="00EB1E5D" w:rsidP="00EB1E5D">
            <w:pPr>
              <w:pStyle w:val="Arial11Bold"/>
              <w:rPr>
                <w:rFonts w:cs="Arial"/>
                <w:u w:val="single"/>
              </w:rPr>
            </w:pPr>
            <w:bookmarkStart w:id="2493" w:name="_DV_C49"/>
            <w:r w:rsidRPr="007E0B31">
              <w:rPr>
                <w:rFonts w:cs="Arial"/>
              </w:rPr>
              <w:t>User Data File Structure</w:t>
            </w:r>
            <w:bookmarkEnd w:id="2493"/>
          </w:p>
        </w:tc>
        <w:tc>
          <w:tcPr>
            <w:tcW w:w="6634" w:type="dxa"/>
            <w:tcPrChange w:id="2494" w:author="Stuart McLarnon [NESO]" w:date="2025-09-11T10:27:00Z" w16du:dateUtc="2025-09-11T09:27:00Z">
              <w:tcPr>
                <w:tcW w:w="6634" w:type="dxa"/>
              </w:tcPr>
            </w:tcPrChange>
          </w:tcPr>
          <w:p w14:paraId="475B944D" w14:textId="77258ADD" w:rsidR="00EB1E5D" w:rsidRPr="007E0B31" w:rsidRDefault="00EB1E5D" w:rsidP="00EB1E5D">
            <w:pPr>
              <w:pStyle w:val="TableArial11"/>
              <w:rPr>
                <w:rFonts w:cs="Arial"/>
              </w:rPr>
            </w:pPr>
            <w:bookmarkStart w:id="249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495"/>
          </w:p>
        </w:tc>
      </w:tr>
      <w:tr w:rsidR="00EB1E5D" w:rsidRPr="007E0B31" w14:paraId="24C40449" w14:textId="77777777" w:rsidTr="004D563B">
        <w:trPr>
          <w:cantSplit/>
          <w:trPrChange w:id="2496" w:author="Stuart McLarnon [NESO]" w:date="2025-09-11T10:27:00Z" w16du:dateUtc="2025-09-11T09:27:00Z">
            <w:trPr>
              <w:gridBefore w:val="1"/>
              <w:wBefore w:w="221" w:type="dxa"/>
              <w:cantSplit/>
            </w:trPr>
          </w:trPrChange>
        </w:trPr>
        <w:tc>
          <w:tcPr>
            <w:tcW w:w="2884" w:type="dxa"/>
            <w:tcPrChange w:id="2497" w:author="Stuart McLarnon [NESO]" w:date="2025-09-11T10:27:00Z" w16du:dateUtc="2025-09-11T09:27:00Z">
              <w:tcPr>
                <w:tcW w:w="2884" w:type="dxa"/>
              </w:tcPr>
            </w:tcPrChange>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Change w:id="2498" w:author="Stuart McLarnon [NESO]" w:date="2025-09-11T10:27:00Z" w16du:dateUtc="2025-09-11T09:27:00Z">
              <w:tcPr>
                <w:tcW w:w="6634" w:type="dxa"/>
              </w:tcPr>
            </w:tcPrChange>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4D563B">
        <w:trPr>
          <w:cantSplit/>
          <w:trPrChange w:id="2499" w:author="Stuart McLarnon [NESO]" w:date="2025-09-11T10:27:00Z" w16du:dateUtc="2025-09-11T09:27:00Z">
            <w:trPr>
              <w:gridBefore w:val="1"/>
              <w:wBefore w:w="221" w:type="dxa"/>
              <w:cantSplit/>
            </w:trPr>
          </w:trPrChange>
        </w:trPr>
        <w:tc>
          <w:tcPr>
            <w:tcW w:w="2884" w:type="dxa"/>
            <w:tcPrChange w:id="2500" w:author="Stuart McLarnon [NESO]" w:date="2025-09-11T10:27:00Z" w16du:dateUtc="2025-09-11T09:27:00Z">
              <w:tcPr>
                <w:tcW w:w="2884" w:type="dxa"/>
              </w:tcPr>
            </w:tcPrChange>
          </w:tcPr>
          <w:p w14:paraId="0EE53A77" w14:textId="02AE4348" w:rsidR="00EB1E5D" w:rsidRPr="007E0B31" w:rsidRDefault="00EB1E5D" w:rsidP="00EB1E5D">
            <w:pPr>
              <w:pStyle w:val="Arial11Bold"/>
              <w:rPr>
                <w:rFonts w:cs="Arial"/>
              </w:rPr>
            </w:pPr>
            <w:bookmarkStart w:id="2501" w:name="_DV_C51"/>
            <w:r w:rsidRPr="007E0B31">
              <w:rPr>
                <w:rFonts w:cs="Arial"/>
              </w:rPr>
              <w:t>User Self Certification of Compliance</w:t>
            </w:r>
            <w:bookmarkEnd w:id="2501"/>
          </w:p>
        </w:tc>
        <w:tc>
          <w:tcPr>
            <w:tcW w:w="6634" w:type="dxa"/>
            <w:tcPrChange w:id="2502" w:author="Stuart McLarnon [NESO]" w:date="2025-09-11T10:27:00Z" w16du:dateUtc="2025-09-11T09:27:00Z">
              <w:tcPr>
                <w:tcW w:w="6634" w:type="dxa"/>
              </w:tcPr>
            </w:tcPrChange>
          </w:tcPr>
          <w:p w14:paraId="0B00A7D2" w14:textId="77777777" w:rsidR="00EB1E5D" w:rsidRPr="007E0B31" w:rsidRDefault="00EB1E5D" w:rsidP="00EB1E5D">
            <w:pPr>
              <w:pStyle w:val="TableArial11"/>
              <w:rPr>
                <w:rFonts w:cs="Arial"/>
              </w:rPr>
            </w:pPr>
            <w:bookmarkStart w:id="2503" w:name="_DV_C52"/>
            <w:r w:rsidRPr="007E0B31">
              <w:rPr>
                <w:rFonts w:cs="Arial"/>
              </w:rPr>
              <w:t>A certificate, in the form attached at CP.A.2</w:t>
            </w:r>
            <w:bookmarkStart w:id="2504" w:name="_DV_C53"/>
            <w:bookmarkEnd w:id="250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505" w:name="_DV_C56"/>
            <w:bookmarkEnd w:id="250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505"/>
          </w:p>
        </w:tc>
      </w:tr>
      <w:tr w:rsidR="00EB1E5D" w:rsidRPr="007E0B31" w14:paraId="1875D733" w14:textId="77777777" w:rsidTr="004D563B">
        <w:trPr>
          <w:cantSplit/>
          <w:trPrChange w:id="2506" w:author="Stuart McLarnon [NESO]" w:date="2025-09-11T10:27:00Z" w16du:dateUtc="2025-09-11T09:27:00Z">
            <w:trPr>
              <w:gridBefore w:val="1"/>
              <w:wBefore w:w="221" w:type="dxa"/>
              <w:cantSplit/>
            </w:trPr>
          </w:trPrChange>
        </w:trPr>
        <w:tc>
          <w:tcPr>
            <w:tcW w:w="2884" w:type="dxa"/>
            <w:tcPrChange w:id="2507" w:author="Stuart McLarnon [NESO]" w:date="2025-09-11T10:27:00Z" w16du:dateUtc="2025-09-11T09:27:00Z">
              <w:tcPr>
                <w:tcW w:w="2884" w:type="dxa"/>
              </w:tcPr>
            </w:tcPrChange>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Change w:id="2508" w:author="Stuart McLarnon [NESO]" w:date="2025-09-11T10:27:00Z" w16du:dateUtc="2025-09-11T09:27:00Z">
              <w:tcPr>
                <w:tcW w:w="6634" w:type="dxa"/>
              </w:tcPr>
            </w:tcPrChange>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w:t>
            </w:r>
            <w:r w:rsidRPr="007E0B31">
              <w:rPr>
                <w:rFonts w:cs="Arial"/>
              </w:rPr>
              <w:lastRenderedPageBreak/>
              <w:t xml:space="preserve">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4D563B">
        <w:trPr>
          <w:cantSplit/>
          <w:trPrChange w:id="2509" w:author="Stuart McLarnon [NESO]" w:date="2025-09-11T10:27:00Z" w16du:dateUtc="2025-09-11T09:27:00Z">
            <w:trPr>
              <w:gridBefore w:val="1"/>
              <w:wBefore w:w="221" w:type="dxa"/>
              <w:cantSplit/>
            </w:trPr>
          </w:trPrChange>
        </w:trPr>
        <w:tc>
          <w:tcPr>
            <w:tcW w:w="2884" w:type="dxa"/>
            <w:tcPrChange w:id="2510" w:author="Stuart McLarnon [NESO]" w:date="2025-09-11T10:27:00Z" w16du:dateUtc="2025-09-11T09:27:00Z">
              <w:tcPr>
                <w:tcW w:w="2884" w:type="dxa"/>
              </w:tcPr>
            </w:tcPrChange>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Change w:id="2511" w:author="Stuart McLarnon [NESO]" w:date="2025-09-11T10:27:00Z" w16du:dateUtc="2025-09-11T09:27:00Z">
              <w:tcPr>
                <w:tcW w:w="6634" w:type="dxa"/>
              </w:tcPr>
            </w:tcPrChange>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4D563B">
        <w:trPr>
          <w:cantSplit/>
          <w:trPrChange w:id="2512" w:author="Stuart McLarnon [NESO]" w:date="2025-09-11T10:27:00Z" w16du:dateUtc="2025-09-11T09:27:00Z">
            <w:trPr>
              <w:gridBefore w:val="1"/>
              <w:wBefore w:w="221" w:type="dxa"/>
              <w:cantSplit/>
            </w:trPr>
          </w:trPrChange>
        </w:trPr>
        <w:tc>
          <w:tcPr>
            <w:tcW w:w="2884" w:type="dxa"/>
            <w:tcPrChange w:id="2513" w:author="Stuart McLarnon [NESO]" w:date="2025-09-11T10:27:00Z" w16du:dateUtc="2025-09-11T09:27:00Z">
              <w:tcPr>
                <w:tcW w:w="2884" w:type="dxa"/>
              </w:tcPr>
            </w:tcPrChange>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Change w:id="2514" w:author="Stuart McLarnon [NESO]" w:date="2025-09-11T10:27:00Z" w16du:dateUtc="2025-09-11T09:27:00Z">
              <w:tcPr>
                <w:tcW w:w="6634" w:type="dxa"/>
              </w:tcPr>
            </w:tcPrChange>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4D563B">
        <w:trPr>
          <w:cantSplit/>
          <w:trPrChange w:id="2515" w:author="Stuart McLarnon [NESO]" w:date="2025-09-11T10:27:00Z" w16du:dateUtc="2025-09-11T09:27:00Z">
            <w:trPr>
              <w:gridBefore w:val="1"/>
              <w:wBefore w:w="221" w:type="dxa"/>
              <w:cantSplit/>
            </w:trPr>
          </w:trPrChange>
        </w:trPr>
        <w:tc>
          <w:tcPr>
            <w:tcW w:w="2884" w:type="dxa"/>
            <w:tcPrChange w:id="2516" w:author="Stuart McLarnon [NESO]" w:date="2025-09-11T10:27:00Z" w16du:dateUtc="2025-09-11T09:27:00Z">
              <w:tcPr>
                <w:tcW w:w="2884" w:type="dxa"/>
              </w:tcPr>
            </w:tcPrChange>
          </w:tcPr>
          <w:p w14:paraId="648F4727" w14:textId="0C0E36FB" w:rsidR="00EB1E5D" w:rsidRPr="003A2637" w:rsidRDefault="00EB1E5D" w:rsidP="00EB1E5D">
            <w:pPr>
              <w:pStyle w:val="Arial11Bold"/>
            </w:pPr>
            <w:r w:rsidRPr="003A2637">
              <w:t>Virtual Lead Party</w:t>
            </w:r>
          </w:p>
        </w:tc>
        <w:tc>
          <w:tcPr>
            <w:tcW w:w="6634" w:type="dxa"/>
            <w:tcPrChange w:id="2517" w:author="Stuart McLarnon [NESO]" w:date="2025-09-11T10:27:00Z" w16du:dateUtc="2025-09-11T09:27:00Z">
              <w:tcPr>
                <w:tcW w:w="6634" w:type="dxa"/>
              </w:tcPr>
            </w:tcPrChange>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004D563B">
        <w:trPr>
          <w:cantSplit/>
          <w:trPrChange w:id="2518" w:author="Stuart McLarnon [NESO]" w:date="2025-09-11T10:27:00Z" w16du:dateUtc="2025-09-11T09:27:00Z">
            <w:trPr>
              <w:gridBefore w:val="1"/>
              <w:wBefore w:w="221" w:type="dxa"/>
              <w:cantSplit/>
            </w:trPr>
          </w:trPrChange>
        </w:trPr>
        <w:tc>
          <w:tcPr>
            <w:tcW w:w="2884" w:type="dxa"/>
            <w:tcPrChange w:id="2519" w:author="Stuart McLarnon [NESO]" w:date="2025-09-11T10:27:00Z" w16du:dateUtc="2025-09-11T09:27:00Z">
              <w:tcPr>
                <w:tcW w:w="2884" w:type="dxa"/>
              </w:tcPr>
            </w:tcPrChange>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Change w:id="2520" w:author="Stuart McLarnon [NESO]" w:date="2025-09-11T10:27:00Z" w16du:dateUtc="2025-09-11T09:27:00Z">
              <w:tcPr>
                <w:tcW w:w="6634" w:type="dxa"/>
              </w:tcPr>
            </w:tcPrChange>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004D563B">
        <w:trPr>
          <w:cantSplit/>
          <w:trPrChange w:id="2521" w:author="Stuart McLarnon [NESO]" w:date="2025-09-11T10:27:00Z" w16du:dateUtc="2025-09-11T09:27:00Z">
            <w:trPr>
              <w:gridBefore w:val="1"/>
              <w:wBefore w:w="221" w:type="dxa"/>
              <w:cantSplit/>
            </w:trPr>
          </w:trPrChange>
        </w:trPr>
        <w:tc>
          <w:tcPr>
            <w:tcW w:w="2884" w:type="dxa"/>
            <w:tcPrChange w:id="2522" w:author="Stuart McLarnon [NESO]" w:date="2025-09-11T10:27:00Z" w16du:dateUtc="2025-09-11T09:27:00Z">
              <w:tcPr>
                <w:tcW w:w="2884" w:type="dxa"/>
              </w:tcPr>
            </w:tcPrChange>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Change w:id="2523" w:author="Stuart McLarnon [NESO]" w:date="2025-09-11T10:27:00Z" w16du:dateUtc="2025-09-11T09:27:00Z">
              <w:tcPr>
                <w:tcW w:w="6634" w:type="dxa"/>
              </w:tcPr>
            </w:tcPrChange>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4D563B">
        <w:trPr>
          <w:cantSplit/>
          <w:trPrChange w:id="2524" w:author="Stuart McLarnon [NESO]" w:date="2025-09-11T10:27:00Z" w16du:dateUtc="2025-09-11T09:27:00Z">
            <w:trPr>
              <w:gridBefore w:val="1"/>
              <w:wBefore w:w="221" w:type="dxa"/>
              <w:cantSplit/>
            </w:trPr>
          </w:trPrChange>
        </w:trPr>
        <w:tc>
          <w:tcPr>
            <w:tcW w:w="2884" w:type="dxa"/>
            <w:tcPrChange w:id="2525" w:author="Stuart McLarnon [NESO]" w:date="2025-09-11T10:27:00Z" w16du:dateUtc="2025-09-11T09:27:00Z">
              <w:tcPr>
                <w:tcW w:w="2884" w:type="dxa"/>
              </w:tcPr>
            </w:tcPrChange>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Change w:id="2526" w:author="Stuart McLarnon [NESO]" w:date="2025-09-11T10:27:00Z" w16du:dateUtc="2025-09-11T09:27:00Z">
              <w:tcPr>
                <w:tcW w:w="6634" w:type="dxa"/>
              </w:tcPr>
            </w:tcPrChange>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4D563B">
        <w:trPr>
          <w:cantSplit/>
          <w:trPrChange w:id="2527" w:author="Stuart McLarnon [NESO]" w:date="2025-09-11T10:27:00Z" w16du:dateUtc="2025-09-11T09:27:00Z">
            <w:trPr>
              <w:gridBefore w:val="1"/>
              <w:wBefore w:w="221" w:type="dxa"/>
              <w:cantSplit/>
            </w:trPr>
          </w:trPrChange>
        </w:trPr>
        <w:tc>
          <w:tcPr>
            <w:tcW w:w="2884" w:type="dxa"/>
            <w:tcPrChange w:id="2528" w:author="Stuart McLarnon [NESO]" w:date="2025-09-11T10:27:00Z" w16du:dateUtc="2025-09-11T09:27:00Z">
              <w:tcPr>
                <w:tcW w:w="2884" w:type="dxa"/>
              </w:tcPr>
            </w:tcPrChange>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Change w:id="2529" w:author="Stuart McLarnon [NESO]" w:date="2025-09-11T10:27:00Z" w16du:dateUtc="2025-09-11T09:27:00Z">
              <w:tcPr>
                <w:tcW w:w="6634" w:type="dxa"/>
              </w:tcPr>
            </w:tcPrChange>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4D563B">
        <w:trPr>
          <w:cantSplit/>
          <w:trPrChange w:id="2530" w:author="Stuart McLarnon [NESO]" w:date="2025-09-11T10:27:00Z" w16du:dateUtc="2025-09-11T09:27:00Z">
            <w:trPr>
              <w:gridBefore w:val="1"/>
              <w:wBefore w:w="221" w:type="dxa"/>
              <w:cantSplit/>
            </w:trPr>
          </w:trPrChange>
        </w:trPr>
        <w:tc>
          <w:tcPr>
            <w:tcW w:w="2884" w:type="dxa"/>
            <w:tcPrChange w:id="2531" w:author="Stuart McLarnon [NESO]" w:date="2025-09-11T10:27:00Z" w16du:dateUtc="2025-09-11T09:27:00Z">
              <w:tcPr>
                <w:tcW w:w="2884" w:type="dxa"/>
              </w:tcPr>
            </w:tcPrChange>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Change w:id="2532" w:author="Stuart McLarnon [NESO]" w:date="2025-09-11T10:27:00Z" w16du:dateUtc="2025-09-11T09:27:00Z">
              <w:tcPr>
                <w:tcW w:w="6634" w:type="dxa"/>
              </w:tcPr>
            </w:tcPrChange>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4D563B">
        <w:trPr>
          <w:cantSplit/>
          <w:trPrChange w:id="2533" w:author="Stuart McLarnon [NESO]" w:date="2025-09-11T10:27:00Z" w16du:dateUtc="2025-09-11T09:27:00Z">
            <w:trPr>
              <w:gridBefore w:val="1"/>
              <w:wBefore w:w="221" w:type="dxa"/>
              <w:cantSplit/>
            </w:trPr>
          </w:trPrChange>
        </w:trPr>
        <w:tc>
          <w:tcPr>
            <w:tcW w:w="2884" w:type="dxa"/>
            <w:tcPrChange w:id="2534" w:author="Stuart McLarnon [NESO]" w:date="2025-09-11T10:27:00Z" w16du:dateUtc="2025-09-11T09:27:00Z">
              <w:tcPr>
                <w:tcW w:w="2884" w:type="dxa"/>
              </w:tcPr>
            </w:tcPrChange>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Change w:id="2535" w:author="Stuart McLarnon [NESO]" w:date="2025-09-11T10:27:00Z" w16du:dateUtc="2025-09-11T09:27:00Z">
              <w:tcPr>
                <w:tcW w:w="6634" w:type="dxa"/>
              </w:tcPr>
            </w:tcPrChange>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4D563B">
        <w:trPr>
          <w:cantSplit/>
          <w:trPrChange w:id="2536" w:author="Stuart McLarnon [NESO]" w:date="2025-09-11T10:27:00Z" w16du:dateUtc="2025-09-11T09:27:00Z">
            <w:trPr>
              <w:gridBefore w:val="1"/>
              <w:wBefore w:w="221" w:type="dxa"/>
              <w:cantSplit/>
            </w:trPr>
          </w:trPrChange>
        </w:trPr>
        <w:tc>
          <w:tcPr>
            <w:tcW w:w="2884" w:type="dxa"/>
            <w:tcPrChange w:id="2537" w:author="Stuart McLarnon [NESO]" w:date="2025-09-11T10:27:00Z" w16du:dateUtc="2025-09-11T09:27:00Z">
              <w:tcPr>
                <w:tcW w:w="2884" w:type="dxa"/>
              </w:tcPr>
            </w:tcPrChange>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Change w:id="2538" w:author="Stuart McLarnon [NESO]" w:date="2025-09-11T10:27:00Z" w16du:dateUtc="2025-09-11T09:27:00Z">
              <w:tcPr>
                <w:tcW w:w="6634" w:type="dxa"/>
              </w:tcPr>
            </w:tcPrChange>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4D563B">
        <w:trPr>
          <w:cantSplit/>
          <w:trPrChange w:id="2539" w:author="Stuart McLarnon [NESO]" w:date="2025-09-11T10:27:00Z" w16du:dateUtc="2025-09-11T09:27:00Z">
            <w:trPr>
              <w:gridBefore w:val="1"/>
              <w:wBefore w:w="221" w:type="dxa"/>
              <w:cantSplit/>
            </w:trPr>
          </w:trPrChange>
        </w:trPr>
        <w:tc>
          <w:tcPr>
            <w:tcW w:w="2884" w:type="dxa"/>
            <w:tcPrChange w:id="2540" w:author="Stuart McLarnon [NESO]" w:date="2025-09-11T10:27:00Z" w16du:dateUtc="2025-09-11T09:27:00Z">
              <w:tcPr>
                <w:tcW w:w="2884" w:type="dxa"/>
              </w:tcPr>
            </w:tcPrChange>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Change w:id="2541" w:author="Stuart McLarnon [NESO]" w:date="2025-09-11T10:27:00Z" w16du:dateUtc="2025-09-11T09:27:00Z">
              <w:tcPr>
                <w:tcW w:w="6634" w:type="dxa"/>
              </w:tcPr>
            </w:tcPrChange>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4D563B">
        <w:trPr>
          <w:cantSplit/>
          <w:trPrChange w:id="2542" w:author="Stuart McLarnon [NESO]" w:date="2025-09-11T10:27:00Z" w16du:dateUtc="2025-09-11T09:27:00Z">
            <w:trPr>
              <w:gridBefore w:val="1"/>
              <w:wBefore w:w="221" w:type="dxa"/>
              <w:cantSplit/>
            </w:trPr>
          </w:trPrChange>
        </w:trPr>
        <w:tc>
          <w:tcPr>
            <w:tcW w:w="2884" w:type="dxa"/>
            <w:tcPrChange w:id="2543" w:author="Stuart McLarnon [NESO]" w:date="2025-09-11T10:27:00Z" w16du:dateUtc="2025-09-11T09:27:00Z">
              <w:tcPr>
                <w:tcW w:w="2884" w:type="dxa"/>
              </w:tcPr>
            </w:tcPrChange>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Change w:id="2544" w:author="Stuart McLarnon [NESO]" w:date="2025-09-11T10:27:00Z" w16du:dateUtc="2025-09-11T09:27:00Z">
              <w:tcPr>
                <w:tcW w:w="6634" w:type="dxa"/>
              </w:tcPr>
            </w:tcPrChange>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849663"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052F37F8" w:rsidR="00693DE7" w:rsidRPr="00693DE7" w:rsidRDefault="00693DE7" w:rsidP="00791ED2">
      <w:pPr>
        <w:pStyle w:val="Level2Text"/>
        <w:jc w:val="both"/>
        <w:rPr>
          <w:rFonts w:cs="Arial"/>
        </w:rPr>
      </w:pPr>
      <w:bookmarkStart w:id="2545"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52558D52" w:rsidRPr="38E6A229">
        <w:rPr>
          <w:b/>
          <w:bCs/>
        </w:rPr>
        <w:t>Assimilated</w:t>
      </w:r>
      <w:r w:rsidRPr="00693DE7">
        <w:rPr>
          <w:b/>
        </w:rPr>
        <w:t xml:space="preserve"> Law</w:t>
      </w:r>
      <w:r w:rsidRPr="00693DE7">
        <w:t>, as such regulation may be amended.</w:t>
      </w:r>
      <w:bookmarkEnd w:id="2545"/>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2"/>
      <w:footerReference w:type="default" r:id="rId13"/>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B84E1" w14:textId="77777777" w:rsidR="00E566E8" w:rsidRDefault="00E566E8" w:rsidP="008F1F3E">
      <w:pPr>
        <w:pStyle w:val="Header"/>
      </w:pPr>
      <w:r>
        <w:separator/>
      </w:r>
    </w:p>
  </w:endnote>
  <w:endnote w:type="continuationSeparator" w:id="0">
    <w:p w14:paraId="1787BF50" w14:textId="77777777" w:rsidR="00E566E8" w:rsidRDefault="00E566E8" w:rsidP="008F1F3E">
      <w:pPr>
        <w:pStyle w:val="Header"/>
      </w:pPr>
      <w:r>
        <w:continuationSeparator/>
      </w:r>
    </w:p>
  </w:endnote>
  <w:endnote w:type="continuationNotice" w:id="1">
    <w:p w14:paraId="51C8702C" w14:textId="77777777" w:rsidR="00E566E8" w:rsidRDefault="00E56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5FE728C9"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586943">
      <w:rPr>
        <w:rStyle w:val="PageNumber"/>
        <w:sz w:val="16"/>
        <w:szCs w:val="16"/>
      </w:rPr>
      <w:t>31</w:t>
    </w:r>
    <w:r>
      <w:rPr>
        <w:rStyle w:val="PageNumber"/>
        <w:sz w:val="16"/>
        <w:szCs w:val="16"/>
      </w:rPr>
      <w:tab/>
      <w:t>GD</w:t>
    </w:r>
    <w:r w:rsidRPr="002B5019">
      <w:rPr>
        <w:rStyle w:val="PageNumber"/>
        <w:sz w:val="16"/>
        <w:szCs w:val="16"/>
      </w:rPr>
      <w:tab/>
    </w:r>
    <w:r w:rsidR="00586943">
      <w:rPr>
        <w:sz w:val="16"/>
        <w:szCs w:val="16"/>
      </w:rPr>
      <w:t>08 April 2025</w:t>
    </w:r>
  </w:p>
  <w:p w14:paraId="60524C2E" w14:textId="4214849B"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586943">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DA822" w14:textId="77777777" w:rsidR="00E566E8" w:rsidRDefault="00E566E8" w:rsidP="008F1F3E">
      <w:pPr>
        <w:pStyle w:val="Header"/>
      </w:pPr>
      <w:r>
        <w:separator/>
      </w:r>
    </w:p>
  </w:footnote>
  <w:footnote w:type="continuationSeparator" w:id="0">
    <w:p w14:paraId="7C4F7F09" w14:textId="77777777" w:rsidR="00E566E8" w:rsidRDefault="00E566E8" w:rsidP="008F1F3E">
      <w:pPr>
        <w:pStyle w:val="Header"/>
      </w:pPr>
      <w:r>
        <w:continuationSeparator/>
      </w:r>
    </w:p>
  </w:footnote>
  <w:footnote w:type="continuationNotice" w:id="1">
    <w:p w14:paraId="1A043EF3" w14:textId="77777777" w:rsidR="00E566E8" w:rsidRDefault="00E56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neso.energy::2a05bd43-ac20-4bc8-a4b7-735817f190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C4E"/>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37FAA"/>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0FDB"/>
    <w:rsid w:val="001E17AF"/>
    <w:rsid w:val="001E192B"/>
    <w:rsid w:val="001E2363"/>
    <w:rsid w:val="001E2539"/>
    <w:rsid w:val="001E255C"/>
    <w:rsid w:val="001E265A"/>
    <w:rsid w:val="001E2E19"/>
    <w:rsid w:val="001E3350"/>
    <w:rsid w:val="001E3C4D"/>
    <w:rsid w:val="001E3F22"/>
    <w:rsid w:val="001E3F9E"/>
    <w:rsid w:val="001E42D7"/>
    <w:rsid w:val="001E5BE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A8B"/>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75AF"/>
    <w:rsid w:val="00272398"/>
    <w:rsid w:val="00272C70"/>
    <w:rsid w:val="0027380B"/>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5403"/>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607"/>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63B"/>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4DC"/>
    <w:rsid w:val="00576DD7"/>
    <w:rsid w:val="00576EA2"/>
    <w:rsid w:val="00577817"/>
    <w:rsid w:val="0058005E"/>
    <w:rsid w:val="0058042D"/>
    <w:rsid w:val="005805AB"/>
    <w:rsid w:val="005822EE"/>
    <w:rsid w:val="00582A16"/>
    <w:rsid w:val="00582A9E"/>
    <w:rsid w:val="00582B31"/>
    <w:rsid w:val="00583258"/>
    <w:rsid w:val="00583882"/>
    <w:rsid w:val="00584902"/>
    <w:rsid w:val="00584C9B"/>
    <w:rsid w:val="00584DFB"/>
    <w:rsid w:val="00584F25"/>
    <w:rsid w:val="00584F88"/>
    <w:rsid w:val="00585D91"/>
    <w:rsid w:val="00586705"/>
    <w:rsid w:val="00586884"/>
    <w:rsid w:val="00586943"/>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2DA8"/>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4F0"/>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6F6B"/>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5CAD"/>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3D2E"/>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B49"/>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697"/>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66777"/>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0801"/>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E79DA"/>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8B9"/>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36EC1"/>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2CE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82B"/>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644"/>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196"/>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6F2"/>
    <w:rsid w:val="00C46B3D"/>
    <w:rsid w:val="00C4790F"/>
    <w:rsid w:val="00C5044C"/>
    <w:rsid w:val="00C50F5C"/>
    <w:rsid w:val="00C51D39"/>
    <w:rsid w:val="00C520A2"/>
    <w:rsid w:val="00C526D4"/>
    <w:rsid w:val="00C53DFC"/>
    <w:rsid w:val="00C552C0"/>
    <w:rsid w:val="00C57009"/>
    <w:rsid w:val="00C57D44"/>
    <w:rsid w:val="00C6086E"/>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BCC"/>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184"/>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661"/>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3E1D"/>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66E8"/>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44C"/>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13F0"/>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9A2CEB"/>
  </w:style>
  <w:style w:type="character" w:customStyle="1" w:styleId="cf01">
    <w:name w:val="cf01"/>
    <w:basedOn w:val="DefaultParagraphFont"/>
    <w:rsid w:val="009A2CEB"/>
    <w:rPr>
      <w:rFonts w:ascii="Segoe UI" w:hAnsi="Segoe UI" w:cs="Segoe UI" w:hint="default"/>
      <w:sz w:val="18"/>
      <w:szCs w:val="18"/>
    </w:rPr>
  </w:style>
  <w:style w:type="character" w:customStyle="1" w:styleId="cf11">
    <w:name w:val="cf11"/>
    <w:basedOn w:val="DefaultParagraphFont"/>
    <w:rsid w:val="009A2CE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5ebc48a-dc9e-45bc-8496-b347132bae57" xsi:nil="true"/>
    <lcf76f155ced4ddcb4097134ff3c332f xmlns="63cc5491-11d0-42b6-aa67-deea8f49087f">
      <Terms xmlns="http://schemas.microsoft.com/office/infopath/2007/PartnerControls"/>
    </lcf76f155ced4ddcb4097134ff3c332f>
    <SharedWithUsers xmlns="2e3132a0-aaf2-4326-8928-c084593c093d">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35ebc48a-dc9e-45bc-8496-b347132bae57"/>
    <ds:schemaRef ds:uri="63cc5491-11d0-42b6-aa67-deea8f49087f"/>
    <ds:schemaRef ds:uri="2e3132a0-aaf2-4326-8928-c084593c093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5.xml><?xml version="1.0" encoding="utf-8"?>
<ds:datastoreItem xmlns:ds="http://schemas.openxmlformats.org/officeDocument/2006/customXml" ds:itemID="{9961588C-AE38-4AAD-98BA-BBDB167A9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17</TotalTime>
  <Pages>88</Pages>
  <Words>34223</Words>
  <Characters>195077</Characters>
  <Application>Microsoft Office Word</Application>
  <DocSecurity>0</DocSecurity>
  <Lines>1625</Lines>
  <Paragraphs>457</Paragraphs>
  <ScaleCrop>false</ScaleCrop>
  <Company>National Grid</Company>
  <LinksUpToDate>false</LinksUpToDate>
  <CharactersWithSpaces>228843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Stuart McLarnon [NESO]</cp:lastModifiedBy>
  <cp:revision>3</cp:revision>
  <cp:lastPrinted>2022-02-02T23:54:00Z</cp:lastPrinted>
  <dcterms:created xsi:type="dcterms:W3CDTF">2025-08-28T14:32:00Z</dcterms:created>
  <dcterms:modified xsi:type="dcterms:W3CDTF">2025-09-11T09:27:00Z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